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4622F465" w:rsidR="00D62FE5" w:rsidRPr="00F90EF2" w:rsidRDefault="00D62FE5">
      <w:pPr>
        <w:pStyle w:val="BodyTextIndent"/>
        <w:jc w:val="center"/>
        <w:rPr>
          <w:sz w:val="32"/>
          <w:szCs w:val="32"/>
        </w:rPr>
      </w:pPr>
      <w:r w:rsidRPr="00F90EF2">
        <w:rPr>
          <w:sz w:val="32"/>
          <w:szCs w:val="32"/>
        </w:rPr>
        <w:t xml:space="preserve">ERCOT Board approved </w:t>
      </w:r>
      <w:r w:rsidR="00426BBD">
        <w:rPr>
          <w:sz w:val="32"/>
          <w:szCs w:val="32"/>
        </w:rPr>
        <w:t xml:space="preserve">on </w:t>
      </w:r>
      <w:del w:id="0" w:author="ERCOT" w:date="2023-10-06T00:05:00Z">
        <w:r w:rsidR="00440FFD" w:rsidDel="000A3EF2">
          <w:rPr>
            <w:sz w:val="32"/>
            <w:szCs w:val="32"/>
          </w:rPr>
          <w:delText>12</w:delText>
        </w:r>
      </w:del>
      <w:ins w:id="1" w:author="ERCOT" w:date="2023-10-06T00:05:00Z">
        <w:r w:rsidR="000A3EF2">
          <w:rPr>
            <w:sz w:val="32"/>
            <w:szCs w:val="32"/>
          </w:rPr>
          <w:t>XX</w:t>
        </w:r>
      </w:ins>
      <w:r w:rsidR="00426BBD">
        <w:rPr>
          <w:sz w:val="32"/>
          <w:szCs w:val="32"/>
        </w:rPr>
        <w:t>/</w:t>
      </w:r>
      <w:del w:id="2" w:author="ERCOT" w:date="2023-10-06T00:05:00Z">
        <w:r w:rsidR="00440FFD" w:rsidDel="000A3EF2">
          <w:rPr>
            <w:sz w:val="32"/>
            <w:szCs w:val="32"/>
          </w:rPr>
          <w:delText>20</w:delText>
        </w:r>
      </w:del>
      <w:ins w:id="3" w:author="ERCOT" w:date="2023-10-06T00:05:00Z">
        <w:r w:rsidR="000A3EF2">
          <w:rPr>
            <w:sz w:val="32"/>
            <w:szCs w:val="32"/>
          </w:rPr>
          <w:t>XX</w:t>
        </w:r>
      </w:ins>
      <w:r w:rsidR="00426BBD">
        <w:rPr>
          <w:sz w:val="32"/>
          <w:szCs w:val="32"/>
        </w:rPr>
        <w:t>/</w:t>
      </w:r>
      <w:del w:id="4" w:author="ERCOT" w:date="2023-10-06T00:05:00Z">
        <w:r w:rsidR="00440FFD" w:rsidDel="000A3EF2">
          <w:rPr>
            <w:sz w:val="32"/>
            <w:szCs w:val="32"/>
          </w:rPr>
          <w:delText>2022</w:delText>
        </w:r>
      </w:del>
      <w:ins w:id="5" w:author="ERCOT" w:date="2023-10-06T00:05:00Z">
        <w:r w:rsidR="000A3EF2">
          <w:rPr>
            <w:sz w:val="32"/>
            <w:szCs w:val="32"/>
          </w:rPr>
          <w:t>XXXX</w:t>
        </w:r>
      </w:ins>
    </w:p>
    <w:p w14:paraId="51CCD585" w14:textId="1A287A8F" w:rsidR="00D62FE5" w:rsidRPr="00D62FE5" w:rsidRDefault="00D62FE5">
      <w:pPr>
        <w:pStyle w:val="BodyTextIndent"/>
        <w:jc w:val="center"/>
        <w:rPr>
          <w:sz w:val="32"/>
          <w:szCs w:val="32"/>
        </w:rPr>
      </w:pPr>
      <w:r w:rsidRPr="00F90EF2">
        <w:rPr>
          <w:sz w:val="32"/>
          <w:szCs w:val="32"/>
        </w:rPr>
        <w:t xml:space="preserve">Effective Date of </w:t>
      </w:r>
      <w:del w:id="6" w:author="ERCOT" w:date="2023-10-06T00:05:00Z">
        <w:r w:rsidR="00AE3B80" w:rsidDel="000A3EF2">
          <w:rPr>
            <w:sz w:val="32"/>
            <w:szCs w:val="32"/>
          </w:rPr>
          <w:delText>6</w:delText>
        </w:r>
      </w:del>
      <w:ins w:id="7" w:author="ERCOT" w:date="2023-10-06T00:05:00Z">
        <w:r w:rsidR="000A3EF2">
          <w:rPr>
            <w:sz w:val="32"/>
            <w:szCs w:val="32"/>
          </w:rPr>
          <w:t>1</w:t>
        </w:r>
      </w:ins>
      <w:r w:rsidR="00782438">
        <w:rPr>
          <w:sz w:val="32"/>
          <w:szCs w:val="32"/>
        </w:rPr>
        <w:t>/</w:t>
      </w:r>
      <w:ins w:id="8" w:author="ERCOT" w:date="2023-10-06T00:05:00Z">
        <w:r w:rsidR="000A3EF2">
          <w:rPr>
            <w:sz w:val="32"/>
            <w:szCs w:val="32"/>
          </w:rPr>
          <w:t>1</w:t>
        </w:r>
      </w:ins>
      <w:del w:id="9" w:author="ERCOT" w:date="2023-10-06T00:05:00Z">
        <w:r w:rsidR="00AE3B80" w:rsidDel="000A3EF2">
          <w:rPr>
            <w:sz w:val="32"/>
            <w:szCs w:val="32"/>
          </w:rPr>
          <w:delText>9</w:delText>
        </w:r>
      </w:del>
      <w:r w:rsidRPr="00F90EF2">
        <w:rPr>
          <w:sz w:val="32"/>
          <w:szCs w:val="32"/>
        </w:rPr>
        <w:t>/</w:t>
      </w:r>
      <w:r w:rsidR="006F34CB" w:rsidRPr="00F90EF2">
        <w:rPr>
          <w:sz w:val="32"/>
          <w:szCs w:val="32"/>
        </w:rPr>
        <w:t>20</w:t>
      </w:r>
      <w:r w:rsidR="00032A17">
        <w:rPr>
          <w:sz w:val="32"/>
          <w:szCs w:val="32"/>
        </w:rPr>
        <w:t>2</w:t>
      </w:r>
      <w:del w:id="10" w:author="ERCOT" w:date="2023-10-06T00:05:00Z">
        <w:r w:rsidR="00C36324" w:rsidDel="000A3EF2">
          <w:rPr>
            <w:sz w:val="32"/>
            <w:szCs w:val="32"/>
          </w:rPr>
          <w:delText>3</w:delText>
        </w:r>
      </w:del>
      <w:ins w:id="11" w:author="ERCOT" w:date="2023-10-06T00:05:00Z">
        <w:r w:rsidR="000A3EF2">
          <w:rPr>
            <w:sz w:val="32"/>
            <w:szCs w:val="32"/>
          </w:rPr>
          <w:t>4</w:t>
        </w:r>
      </w:ins>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21435823" w14:textId="69B5279A" w:rsidR="00AE3B80" w:rsidRDefault="00B320AB">
      <w:pPr>
        <w:pStyle w:val="TOC3"/>
        <w:tabs>
          <w:tab w:val="right" w:leader="dot" w:pos="9350"/>
        </w:tabs>
        <w:rPr>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139626030" w:history="1">
        <w:r w:rsidR="00AE3B80" w:rsidRPr="00AD59F4">
          <w:rPr>
            <w:rStyle w:val="Hyperlink"/>
            <w:noProof/>
          </w:rPr>
          <w:t>Introduction</w:t>
        </w:r>
        <w:r w:rsidR="00AE3B80">
          <w:rPr>
            <w:noProof/>
            <w:webHidden/>
          </w:rPr>
          <w:tab/>
        </w:r>
        <w:r w:rsidR="00AE3B80">
          <w:rPr>
            <w:noProof/>
            <w:webHidden/>
          </w:rPr>
          <w:fldChar w:fldCharType="begin"/>
        </w:r>
        <w:r w:rsidR="00AE3B80">
          <w:rPr>
            <w:noProof/>
            <w:webHidden/>
          </w:rPr>
          <w:instrText xml:space="preserve"> PAGEREF _Toc139626030 \h </w:instrText>
        </w:r>
        <w:r w:rsidR="00AE3B80">
          <w:rPr>
            <w:noProof/>
            <w:webHidden/>
          </w:rPr>
        </w:r>
        <w:r w:rsidR="00AE3B80">
          <w:rPr>
            <w:noProof/>
            <w:webHidden/>
          </w:rPr>
          <w:fldChar w:fldCharType="separate"/>
        </w:r>
        <w:r w:rsidR="00AE3B80">
          <w:rPr>
            <w:noProof/>
            <w:webHidden/>
          </w:rPr>
          <w:t>2</w:t>
        </w:r>
        <w:r w:rsidR="00AE3B80">
          <w:rPr>
            <w:noProof/>
            <w:webHidden/>
          </w:rPr>
          <w:fldChar w:fldCharType="end"/>
        </w:r>
      </w:hyperlink>
    </w:p>
    <w:p w14:paraId="2F990B16" w14:textId="3915C445" w:rsidR="00AE3B80" w:rsidRDefault="00216AF8">
      <w:pPr>
        <w:pStyle w:val="TOC3"/>
        <w:tabs>
          <w:tab w:val="right" w:leader="dot" w:pos="9350"/>
        </w:tabs>
        <w:rPr>
          <w:rFonts w:asciiTheme="minorHAnsi" w:eastAsiaTheme="minorEastAsia" w:hAnsiTheme="minorHAnsi" w:cstheme="minorBidi"/>
          <w:smallCaps w:val="0"/>
          <w:noProof/>
          <w:sz w:val="22"/>
          <w:szCs w:val="22"/>
        </w:rPr>
      </w:pPr>
      <w:hyperlink w:anchor="_Toc139626031" w:history="1">
        <w:r w:rsidR="00AE3B80" w:rsidRPr="00AD59F4">
          <w:rPr>
            <w:rStyle w:val="Hyperlink"/>
            <w:noProof/>
          </w:rPr>
          <w:t>Regulation Service Requirement Details</w:t>
        </w:r>
        <w:r w:rsidR="00AE3B80">
          <w:rPr>
            <w:noProof/>
            <w:webHidden/>
          </w:rPr>
          <w:tab/>
        </w:r>
        <w:r w:rsidR="00AE3B80">
          <w:rPr>
            <w:noProof/>
            <w:webHidden/>
          </w:rPr>
          <w:fldChar w:fldCharType="begin"/>
        </w:r>
        <w:r w:rsidR="00AE3B80">
          <w:rPr>
            <w:noProof/>
            <w:webHidden/>
          </w:rPr>
          <w:instrText xml:space="preserve"> PAGEREF _Toc139626031 \h </w:instrText>
        </w:r>
        <w:r w:rsidR="00AE3B80">
          <w:rPr>
            <w:noProof/>
            <w:webHidden/>
          </w:rPr>
        </w:r>
        <w:r w:rsidR="00AE3B80">
          <w:rPr>
            <w:noProof/>
            <w:webHidden/>
          </w:rPr>
          <w:fldChar w:fldCharType="separate"/>
        </w:r>
        <w:r w:rsidR="00AE3B80">
          <w:rPr>
            <w:noProof/>
            <w:webHidden/>
          </w:rPr>
          <w:t>3</w:t>
        </w:r>
        <w:r w:rsidR="00AE3B80">
          <w:rPr>
            <w:noProof/>
            <w:webHidden/>
          </w:rPr>
          <w:fldChar w:fldCharType="end"/>
        </w:r>
      </w:hyperlink>
    </w:p>
    <w:p w14:paraId="1D4B12B3" w14:textId="1CEC334D" w:rsidR="00AE3B80" w:rsidRDefault="00216AF8">
      <w:pPr>
        <w:pStyle w:val="TOC3"/>
        <w:tabs>
          <w:tab w:val="right" w:leader="dot" w:pos="9350"/>
        </w:tabs>
        <w:rPr>
          <w:rFonts w:asciiTheme="minorHAnsi" w:eastAsiaTheme="minorEastAsia" w:hAnsiTheme="minorHAnsi" w:cstheme="minorBidi"/>
          <w:smallCaps w:val="0"/>
          <w:noProof/>
          <w:sz w:val="22"/>
          <w:szCs w:val="22"/>
        </w:rPr>
      </w:pPr>
      <w:hyperlink w:anchor="_Toc139626032" w:history="1">
        <w:r w:rsidR="00AE3B80" w:rsidRPr="00AD59F4">
          <w:rPr>
            <w:rStyle w:val="Hyperlink"/>
            <w:noProof/>
          </w:rPr>
          <w:t>Non-Spinning Reserve (Non-Spin) Requirement Details</w:t>
        </w:r>
        <w:r w:rsidR="00AE3B80">
          <w:rPr>
            <w:noProof/>
            <w:webHidden/>
          </w:rPr>
          <w:tab/>
        </w:r>
        <w:r w:rsidR="00AE3B80">
          <w:rPr>
            <w:noProof/>
            <w:webHidden/>
          </w:rPr>
          <w:fldChar w:fldCharType="begin"/>
        </w:r>
        <w:r w:rsidR="00AE3B80">
          <w:rPr>
            <w:noProof/>
            <w:webHidden/>
          </w:rPr>
          <w:instrText xml:space="preserve"> PAGEREF _Toc139626032 \h </w:instrText>
        </w:r>
        <w:r w:rsidR="00AE3B80">
          <w:rPr>
            <w:noProof/>
            <w:webHidden/>
          </w:rPr>
        </w:r>
        <w:r w:rsidR="00AE3B80">
          <w:rPr>
            <w:noProof/>
            <w:webHidden/>
          </w:rPr>
          <w:fldChar w:fldCharType="separate"/>
        </w:r>
        <w:r w:rsidR="00AE3B80">
          <w:rPr>
            <w:noProof/>
            <w:webHidden/>
          </w:rPr>
          <w:t>9</w:t>
        </w:r>
        <w:r w:rsidR="00AE3B80">
          <w:rPr>
            <w:noProof/>
            <w:webHidden/>
          </w:rPr>
          <w:fldChar w:fldCharType="end"/>
        </w:r>
      </w:hyperlink>
    </w:p>
    <w:p w14:paraId="64193059" w14:textId="67950705" w:rsidR="00AE3B80" w:rsidRDefault="00216AF8">
      <w:pPr>
        <w:pStyle w:val="TOC3"/>
        <w:tabs>
          <w:tab w:val="right" w:leader="dot" w:pos="9350"/>
        </w:tabs>
        <w:rPr>
          <w:rFonts w:asciiTheme="minorHAnsi" w:eastAsiaTheme="minorEastAsia" w:hAnsiTheme="minorHAnsi" w:cstheme="minorBidi"/>
          <w:smallCaps w:val="0"/>
          <w:noProof/>
          <w:sz w:val="22"/>
          <w:szCs w:val="22"/>
        </w:rPr>
      </w:pPr>
      <w:hyperlink w:anchor="_Toc139626033" w:history="1">
        <w:r w:rsidR="00AE3B80" w:rsidRPr="00AD59F4">
          <w:rPr>
            <w:rStyle w:val="Hyperlink"/>
            <w:noProof/>
          </w:rPr>
          <w:t>Responsive Reserve (RRS) Requirement Details</w:t>
        </w:r>
        <w:r w:rsidR="00AE3B80">
          <w:rPr>
            <w:noProof/>
            <w:webHidden/>
          </w:rPr>
          <w:tab/>
        </w:r>
        <w:r w:rsidR="00AE3B80">
          <w:rPr>
            <w:noProof/>
            <w:webHidden/>
          </w:rPr>
          <w:fldChar w:fldCharType="begin"/>
        </w:r>
        <w:r w:rsidR="00AE3B80">
          <w:rPr>
            <w:noProof/>
            <w:webHidden/>
          </w:rPr>
          <w:instrText xml:space="preserve"> PAGEREF _Toc139626033 \h </w:instrText>
        </w:r>
        <w:r w:rsidR="00AE3B80">
          <w:rPr>
            <w:noProof/>
            <w:webHidden/>
          </w:rPr>
        </w:r>
        <w:r w:rsidR="00AE3B80">
          <w:rPr>
            <w:noProof/>
            <w:webHidden/>
          </w:rPr>
          <w:fldChar w:fldCharType="separate"/>
        </w:r>
        <w:r w:rsidR="00AE3B80">
          <w:rPr>
            <w:noProof/>
            <w:webHidden/>
          </w:rPr>
          <w:t>15</w:t>
        </w:r>
        <w:r w:rsidR="00AE3B80">
          <w:rPr>
            <w:noProof/>
            <w:webHidden/>
          </w:rPr>
          <w:fldChar w:fldCharType="end"/>
        </w:r>
      </w:hyperlink>
    </w:p>
    <w:p w14:paraId="35609F93" w14:textId="4936C07A" w:rsidR="00AE3B80" w:rsidRDefault="00216AF8">
      <w:pPr>
        <w:pStyle w:val="TOC3"/>
        <w:tabs>
          <w:tab w:val="right" w:leader="dot" w:pos="9350"/>
        </w:tabs>
        <w:rPr>
          <w:rFonts w:asciiTheme="minorHAnsi" w:eastAsiaTheme="minorEastAsia" w:hAnsiTheme="minorHAnsi" w:cstheme="minorBidi"/>
          <w:smallCaps w:val="0"/>
          <w:noProof/>
          <w:sz w:val="22"/>
          <w:szCs w:val="22"/>
        </w:rPr>
      </w:pPr>
      <w:hyperlink w:anchor="_Toc139626034" w:history="1">
        <w:r w:rsidR="00AE3B80" w:rsidRPr="00AD59F4">
          <w:rPr>
            <w:rStyle w:val="Hyperlink"/>
            <w:noProof/>
          </w:rPr>
          <w:t>ERCOT Contingency Reserve Service (ECRS) Details</w:t>
        </w:r>
        <w:r w:rsidR="00AE3B80">
          <w:rPr>
            <w:noProof/>
            <w:webHidden/>
          </w:rPr>
          <w:tab/>
        </w:r>
        <w:r w:rsidR="00AE3B80">
          <w:rPr>
            <w:noProof/>
            <w:webHidden/>
          </w:rPr>
          <w:fldChar w:fldCharType="begin"/>
        </w:r>
        <w:r w:rsidR="00AE3B80">
          <w:rPr>
            <w:noProof/>
            <w:webHidden/>
          </w:rPr>
          <w:instrText xml:space="preserve"> PAGEREF _Toc139626034 \h </w:instrText>
        </w:r>
        <w:r w:rsidR="00AE3B80">
          <w:rPr>
            <w:noProof/>
            <w:webHidden/>
          </w:rPr>
        </w:r>
        <w:r w:rsidR="00AE3B80">
          <w:rPr>
            <w:noProof/>
            <w:webHidden/>
          </w:rPr>
          <w:fldChar w:fldCharType="separate"/>
        </w:r>
        <w:r w:rsidR="00AE3B80">
          <w:rPr>
            <w:noProof/>
            <w:webHidden/>
          </w:rPr>
          <w:t>16</w:t>
        </w:r>
        <w:r w:rsidR="00AE3B80">
          <w:rPr>
            <w:noProof/>
            <w:webHidden/>
          </w:rPr>
          <w:fldChar w:fldCharType="end"/>
        </w:r>
      </w:hyperlink>
    </w:p>
    <w:p w14:paraId="3CE33AE1" w14:textId="56D68AB1"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12" w:name="_Toc139626030"/>
      <w:r>
        <w:lastRenderedPageBreak/>
        <w:t>Introduction</w:t>
      </w:r>
      <w:bookmarkEnd w:id="12"/>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16430BC1"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w:t>
      </w:r>
      <w:ins w:id="13" w:author="ERCOT" w:date="2023-10-06T00:05:00Z">
        <w:r w:rsidR="00DC539A">
          <w:rPr>
            <w:iCs/>
            <w:szCs w:val="20"/>
          </w:rPr>
          <w:t>ERCOT Contin</w:t>
        </w:r>
      </w:ins>
      <w:ins w:id="14" w:author="ERCOT" w:date="2023-10-06T00:06:00Z">
        <w:r w:rsidR="00DC539A">
          <w:rPr>
            <w:iCs/>
            <w:szCs w:val="20"/>
          </w:rPr>
          <w:t xml:space="preserve">gency Reserve Service (ECRS), </w:t>
        </w:r>
      </w:ins>
      <w:r w:rsidR="00253066">
        <w:rPr>
          <w:iCs/>
          <w:szCs w:val="20"/>
        </w:rPr>
        <w:t>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5" w:name="_Toc342049962"/>
      <w:r>
        <w:br w:type="page"/>
      </w:r>
      <w:bookmarkStart w:id="16" w:name="_Toc139626031"/>
      <w:r w:rsidR="00B320AB" w:rsidRPr="003A24F9">
        <w:lastRenderedPageBreak/>
        <w:t xml:space="preserve">Regulation </w:t>
      </w:r>
      <w:r w:rsidR="00070BB4" w:rsidRPr="003A24F9">
        <w:t>Service</w:t>
      </w:r>
      <w:r w:rsidR="00B320AB" w:rsidRPr="003A24F9">
        <w:t xml:space="preserve"> Requirement Details</w:t>
      </w:r>
      <w:bookmarkEnd w:id="15"/>
      <w:bookmarkEnd w:id="16"/>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196063FD"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Registration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w:t>
      </w:r>
      <w:ins w:id="17" w:author="ERCOT" w:date="2023-10-06T00:08:00Z">
        <w:r w:rsidR="00F70540">
          <w:rPr>
            <w:iCs/>
            <w:szCs w:val="20"/>
          </w:rPr>
          <w:t xml:space="preserve"> </w:t>
        </w:r>
        <w:r w:rsidR="00FA29F0">
          <w:rPr>
            <w:iCs/>
            <w:szCs w:val="20"/>
          </w:rPr>
          <w:t>To better reflect balancing needs within the hours, t</w:t>
        </w:r>
        <w:r w:rsidR="00F70540">
          <w:rPr>
            <w:iCs/>
            <w:szCs w:val="20"/>
          </w:rPr>
          <w:t xml:space="preserve">he net load variability may be updated to account </w:t>
        </w:r>
      </w:ins>
      <w:ins w:id="18" w:author="ERCOT" w:date="2023-10-06T00:09:00Z">
        <w:r w:rsidR="00FA29F0">
          <w:rPr>
            <w:iCs/>
            <w:szCs w:val="20"/>
          </w:rPr>
          <w:t xml:space="preserve">for </w:t>
        </w:r>
        <w:r w:rsidR="00FA29F0" w:rsidRPr="003A24F9">
          <w:rPr>
            <w:iCs/>
            <w:szCs w:val="20"/>
          </w:rPr>
          <w:t>accumulated</w:t>
        </w:r>
      </w:ins>
      <w:ins w:id="19" w:author="ERCOT" w:date="2023-10-06T00:08:00Z">
        <w:r w:rsidR="00FA29F0" w:rsidRPr="00FA29F0">
          <w:rPr>
            <w:iCs/>
            <w:szCs w:val="20"/>
          </w:rPr>
          <w:t xml:space="preserve"> Area Control Error (ACE).</w:t>
        </w:r>
      </w:ins>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lastRenderedPageBreak/>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headerReference w:type="default" r:id="rId8"/>
          <w:footerReference w:type="even" r:id="rId9"/>
          <w:footerReference w:type="default" r:id="rId10"/>
          <w:footerReference w:type="first" r:id="rId11"/>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570"/>
        <w:gridCol w:w="570"/>
        <w:gridCol w:w="570"/>
        <w:gridCol w:w="570"/>
        <w:gridCol w:w="570"/>
        <w:gridCol w:w="570"/>
        <w:gridCol w:w="570"/>
        <w:gridCol w:w="570"/>
        <w:gridCol w:w="570"/>
        <w:gridCol w:w="570"/>
        <w:gridCol w:w="570"/>
        <w:gridCol w:w="572"/>
        <w:gridCol w:w="574"/>
        <w:gridCol w:w="570"/>
        <w:gridCol w:w="570"/>
        <w:gridCol w:w="570"/>
        <w:gridCol w:w="570"/>
        <w:gridCol w:w="574"/>
        <w:gridCol w:w="574"/>
        <w:gridCol w:w="570"/>
        <w:gridCol w:w="570"/>
        <w:gridCol w:w="570"/>
        <w:gridCol w:w="570"/>
        <w:gridCol w:w="590"/>
        <w:tblGridChange w:id="29">
          <w:tblGrid>
            <w:gridCol w:w="20"/>
            <w:gridCol w:w="656"/>
            <w:gridCol w:w="91"/>
            <w:gridCol w:w="479"/>
            <w:gridCol w:w="68"/>
            <w:gridCol w:w="502"/>
            <w:gridCol w:w="45"/>
            <w:gridCol w:w="525"/>
            <w:gridCol w:w="125"/>
            <w:gridCol w:w="445"/>
            <w:gridCol w:w="102"/>
            <w:gridCol w:w="468"/>
            <w:gridCol w:w="79"/>
            <w:gridCol w:w="491"/>
            <w:gridCol w:w="56"/>
            <w:gridCol w:w="514"/>
            <w:gridCol w:w="33"/>
            <w:gridCol w:w="537"/>
            <w:gridCol w:w="10"/>
            <w:gridCol w:w="547"/>
            <w:gridCol w:w="13"/>
            <w:gridCol w:w="534"/>
            <w:gridCol w:w="36"/>
            <w:gridCol w:w="511"/>
            <w:gridCol w:w="59"/>
            <w:gridCol w:w="572"/>
            <w:gridCol w:w="19"/>
            <w:gridCol w:w="555"/>
            <w:gridCol w:w="95"/>
            <w:gridCol w:w="475"/>
            <w:gridCol w:w="72"/>
            <w:gridCol w:w="498"/>
            <w:gridCol w:w="49"/>
            <w:gridCol w:w="521"/>
            <w:gridCol w:w="26"/>
            <w:gridCol w:w="544"/>
            <w:gridCol w:w="3"/>
            <w:gridCol w:w="571"/>
            <w:gridCol w:w="79"/>
            <w:gridCol w:w="495"/>
            <w:gridCol w:w="155"/>
            <w:gridCol w:w="415"/>
            <w:gridCol w:w="132"/>
            <w:gridCol w:w="438"/>
            <w:gridCol w:w="109"/>
            <w:gridCol w:w="461"/>
            <w:gridCol w:w="86"/>
            <w:gridCol w:w="484"/>
            <w:gridCol w:w="63"/>
            <w:gridCol w:w="527"/>
            <w:gridCol w:w="20"/>
          </w:tblGrid>
        </w:tblGridChange>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C605E9">
        <w:trPr>
          <w:trHeight w:val="363"/>
          <w:tblCellSpacing w:w="0" w:type="dxa"/>
        </w:trPr>
        <w:tc>
          <w:tcPr>
            <w:tcW w:w="260" w:type="pct"/>
            <w:tcBorders>
              <w:top w:val="single" w:sz="8" w:space="0" w:color="000000"/>
              <w:left w:val="single" w:sz="8" w:space="0" w:color="000000"/>
              <w:bottom w:val="single" w:sz="4" w:space="0" w:color="auto"/>
              <w:right w:val="single" w:sz="8" w:space="0" w:color="000000"/>
            </w:tcBorders>
            <w:vAlign w:val="center"/>
          </w:tcPr>
          <w:p w14:paraId="5F390F4A" w14:textId="77777777" w:rsidR="00CC576E" w:rsidRPr="0012615F" w:rsidRDefault="00CC576E" w:rsidP="00C605E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4" w:space="0" w:color="auto"/>
              <w:right w:val="single" w:sz="4" w:space="0" w:color="000000"/>
            </w:tcBorders>
            <w:vAlign w:val="center"/>
          </w:tcPr>
          <w:p w14:paraId="2B0C80A5" w14:textId="77777777" w:rsidR="00CC576E" w:rsidRPr="0012615F" w:rsidRDefault="00CC576E" w:rsidP="00C605E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4" w:space="0" w:color="auto"/>
              <w:right w:val="single" w:sz="4" w:space="0" w:color="000000"/>
            </w:tcBorders>
            <w:vAlign w:val="center"/>
          </w:tcPr>
          <w:p w14:paraId="19B00FF6" w14:textId="77777777" w:rsidR="00CC576E" w:rsidRPr="0012615F" w:rsidRDefault="00CC576E" w:rsidP="00C605E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4" w:space="0" w:color="auto"/>
              <w:right w:val="single" w:sz="4" w:space="0" w:color="000000"/>
            </w:tcBorders>
            <w:vAlign w:val="center"/>
          </w:tcPr>
          <w:p w14:paraId="126117ED" w14:textId="77777777" w:rsidR="00CC576E" w:rsidRPr="0012615F" w:rsidRDefault="00CC576E" w:rsidP="00C605E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4" w:space="0" w:color="auto"/>
              <w:right w:val="single" w:sz="4" w:space="0" w:color="000000"/>
            </w:tcBorders>
            <w:vAlign w:val="center"/>
          </w:tcPr>
          <w:p w14:paraId="31DFA47C" w14:textId="77777777" w:rsidR="00CC576E" w:rsidRPr="0012615F" w:rsidRDefault="00CC576E" w:rsidP="00C605E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4" w:space="0" w:color="auto"/>
              <w:right w:val="single" w:sz="4" w:space="0" w:color="000000"/>
            </w:tcBorders>
            <w:vAlign w:val="center"/>
          </w:tcPr>
          <w:p w14:paraId="6BB5E42A" w14:textId="77777777" w:rsidR="00CC576E" w:rsidRPr="0012615F" w:rsidRDefault="00CC576E" w:rsidP="00C605E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4" w:space="0" w:color="auto"/>
              <w:right w:val="single" w:sz="4" w:space="0" w:color="000000"/>
            </w:tcBorders>
            <w:vAlign w:val="center"/>
          </w:tcPr>
          <w:p w14:paraId="3BFF0529" w14:textId="77777777" w:rsidR="00CC576E" w:rsidRPr="0012615F" w:rsidRDefault="00CC576E" w:rsidP="00C605E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4" w:space="0" w:color="auto"/>
              <w:right w:val="single" w:sz="4" w:space="0" w:color="000000"/>
            </w:tcBorders>
            <w:vAlign w:val="center"/>
          </w:tcPr>
          <w:p w14:paraId="4175D0EF" w14:textId="77777777" w:rsidR="00CC576E" w:rsidRPr="0012615F" w:rsidRDefault="00CC576E" w:rsidP="00C605E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4" w:space="0" w:color="auto"/>
              <w:right w:val="single" w:sz="4" w:space="0" w:color="000000"/>
            </w:tcBorders>
            <w:vAlign w:val="center"/>
          </w:tcPr>
          <w:p w14:paraId="5FDD2EE6" w14:textId="77777777" w:rsidR="00CC576E" w:rsidRPr="0012615F" w:rsidRDefault="00CC576E" w:rsidP="00C605E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4" w:space="0" w:color="auto"/>
              <w:right w:val="single" w:sz="4" w:space="0" w:color="000000"/>
            </w:tcBorders>
            <w:vAlign w:val="center"/>
          </w:tcPr>
          <w:p w14:paraId="435D11BC" w14:textId="77777777" w:rsidR="00CC576E" w:rsidRPr="0012615F" w:rsidRDefault="00CC576E" w:rsidP="00C605E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4" w:space="0" w:color="auto"/>
              <w:right w:val="single" w:sz="4" w:space="0" w:color="000000"/>
            </w:tcBorders>
            <w:vAlign w:val="center"/>
          </w:tcPr>
          <w:p w14:paraId="647E2D84" w14:textId="77777777" w:rsidR="00CC576E" w:rsidRPr="0012615F" w:rsidRDefault="00CC576E" w:rsidP="00C605E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4" w:space="0" w:color="auto"/>
              <w:right w:val="single" w:sz="4" w:space="0" w:color="000000"/>
            </w:tcBorders>
            <w:vAlign w:val="center"/>
          </w:tcPr>
          <w:p w14:paraId="57A50116" w14:textId="77777777" w:rsidR="00CC576E" w:rsidRPr="0012615F" w:rsidRDefault="00CC576E" w:rsidP="00C605E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4" w:space="0" w:color="auto"/>
              <w:right w:val="single" w:sz="4" w:space="0" w:color="000000"/>
            </w:tcBorders>
            <w:vAlign w:val="center"/>
          </w:tcPr>
          <w:p w14:paraId="7027848D" w14:textId="77777777" w:rsidR="00CC576E" w:rsidRPr="0012615F" w:rsidRDefault="00CC576E" w:rsidP="00C605E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4" w:space="0" w:color="auto"/>
              <w:right w:val="single" w:sz="4" w:space="0" w:color="000000"/>
            </w:tcBorders>
            <w:vAlign w:val="center"/>
          </w:tcPr>
          <w:p w14:paraId="37151414" w14:textId="77777777" w:rsidR="00CC576E" w:rsidRPr="0012615F" w:rsidRDefault="00CC576E" w:rsidP="00C605E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4" w:space="0" w:color="auto"/>
              <w:right w:val="single" w:sz="4" w:space="0" w:color="000000"/>
            </w:tcBorders>
            <w:vAlign w:val="center"/>
          </w:tcPr>
          <w:p w14:paraId="3EB00AAC" w14:textId="77777777" w:rsidR="00CC576E" w:rsidRPr="0012615F" w:rsidRDefault="00CC576E" w:rsidP="00C605E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4" w:space="0" w:color="auto"/>
              <w:right w:val="single" w:sz="4" w:space="0" w:color="000000"/>
            </w:tcBorders>
            <w:vAlign w:val="center"/>
          </w:tcPr>
          <w:p w14:paraId="0296464C" w14:textId="77777777" w:rsidR="00CC576E" w:rsidRPr="0012615F" w:rsidRDefault="00CC576E" w:rsidP="00C605E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4" w:space="0" w:color="auto"/>
              <w:right w:val="single" w:sz="4" w:space="0" w:color="000000"/>
            </w:tcBorders>
            <w:vAlign w:val="center"/>
          </w:tcPr>
          <w:p w14:paraId="5A1394F8" w14:textId="77777777" w:rsidR="00CC576E" w:rsidRPr="0012615F" w:rsidRDefault="00CC576E" w:rsidP="00C605E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4" w:space="0" w:color="auto"/>
              <w:right w:val="single" w:sz="4" w:space="0" w:color="000000"/>
            </w:tcBorders>
            <w:vAlign w:val="center"/>
          </w:tcPr>
          <w:p w14:paraId="3C46D340" w14:textId="77777777" w:rsidR="00CC576E" w:rsidRPr="0012615F" w:rsidRDefault="00CC576E" w:rsidP="00C605E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4" w:space="0" w:color="auto"/>
              <w:right w:val="single" w:sz="4" w:space="0" w:color="000000"/>
            </w:tcBorders>
            <w:vAlign w:val="center"/>
          </w:tcPr>
          <w:p w14:paraId="042310FA" w14:textId="77777777" w:rsidR="00CC576E" w:rsidRPr="0012615F" w:rsidRDefault="00CC576E" w:rsidP="00C605E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4" w:space="0" w:color="auto"/>
              <w:right w:val="single" w:sz="4" w:space="0" w:color="000000"/>
            </w:tcBorders>
            <w:vAlign w:val="center"/>
          </w:tcPr>
          <w:p w14:paraId="504EE850" w14:textId="77777777" w:rsidR="00CC576E" w:rsidRPr="0012615F" w:rsidRDefault="00CC576E" w:rsidP="00C605E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4" w:space="0" w:color="auto"/>
              <w:right w:val="single" w:sz="4" w:space="0" w:color="000000"/>
            </w:tcBorders>
            <w:vAlign w:val="center"/>
          </w:tcPr>
          <w:p w14:paraId="7E332651" w14:textId="77777777" w:rsidR="00CC576E" w:rsidRPr="0012615F" w:rsidRDefault="00CC576E" w:rsidP="00C605E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4" w:space="0" w:color="auto"/>
              <w:right w:val="single" w:sz="4" w:space="0" w:color="000000"/>
            </w:tcBorders>
            <w:vAlign w:val="center"/>
          </w:tcPr>
          <w:p w14:paraId="0B51E8CA" w14:textId="77777777" w:rsidR="00CC576E" w:rsidRPr="0012615F" w:rsidRDefault="00CC576E" w:rsidP="00C605E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4" w:space="0" w:color="auto"/>
              <w:right w:val="single" w:sz="4" w:space="0" w:color="000000"/>
            </w:tcBorders>
            <w:vAlign w:val="center"/>
          </w:tcPr>
          <w:p w14:paraId="605C4E7E" w14:textId="77777777" w:rsidR="00CC576E" w:rsidRPr="0012615F" w:rsidRDefault="00CC576E" w:rsidP="00C605E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4" w:space="0" w:color="auto"/>
              <w:right w:val="single" w:sz="4" w:space="0" w:color="000000"/>
            </w:tcBorders>
            <w:vAlign w:val="center"/>
          </w:tcPr>
          <w:p w14:paraId="503C320E" w14:textId="77777777" w:rsidR="00CC576E" w:rsidRPr="0012615F" w:rsidRDefault="00CC576E" w:rsidP="00C605E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4" w:space="0" w:color="auto"/>
              <w:right w:val="single" w:sz="8" w:space="0" w:color="000000"/>
            </w:tcBorders>
            <w:vAlign w:val="center"/>
          </w:tcPr>
          <w:p w14:paraId="30592DB6" w14:textId="77777777" w:rsidR="00CC576E" w:rsidRPr="0012615F" w:rsidRDefault="00CC576E" w:rsidP="00C605E9">
            <w:pPr>
              <w:widowControl/>
              <w:autoSpaceDE/>
              <w:autoSpaceDN/>
              <w:adjustRightInd/>
              <w:jc w:val="center"/>
              <w:rPr>
                <w:b/>
                <w:bCs/>
                <w:sz w:val="22"/>
                <w:szCs w:val="22"/>
              </w:rPr>
            </w:pPr>
            <w:r w:rsidRPr="0012615F">
              <w:rPr>
                <w:b/>
                <w:bCs/>
                <w:sz w:val="22"/>
                <w:szCs w:val="22"/>
              </w:rPr>
              <w:t>24</w:t>
            </w:r>
          </w:p>
        </w:tc>
      </w:tr>
      <w:tr w:rsidR="00A1759E" w:rsidRPr="00CC576E" w14:paraId="72D5D23B"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30"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31"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32"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4996E377" w14:textId="77777777" w:rsidR="00A1759E" w:rsidRPr="0012615F" w:rsidRDefault="00A1759E" w:rsidP="00A1759E">
            <w:pPr>
              <w:widowControl/>
              <w:autoSpaceDE/>
              <w:autoSpaceDN/>
              <w:adjustRightInd/>
              <w:jc w:val="center"/>
              <w:rPr>
                <w:b/>
                <w:bCs/>
                <w:sz w:val="22"/>
                <w:szCs w:val="22"/>
              </w:rPr>
            </w:pPr>
            <w:r w:rsidRPr="0012615F">
              <w:rPr>
                <w:b/>
                <w:bCs/>
                <w:sz w:val="22"/>
                <w:szCs w:val="22"/>
              </w:rPr>
              <w:t>Jan.</w:t>
            </w:r>
          </w:p>
        </w:tc>
        <w:tc>
          <w:tcPr>
            <w:tcW w:w="190" w:type="pct"/>
            <w:tcBorders>
              <w:top w:val="single" w:sz="4" w:space="0" w:color="auto"/>
              <w:left w:val="single" w:sz="4" w:space="0" w:color="000000"/>
              <w:bottom w:val="single" w:sz="4" w:space="0" w:color="auto"/>
              <w:right w:val="single" w:sz="4" w:space="0" w:color="000000"/>
            </w:tcBorders>
            <w:vAlign w:val="center"/>
            <w:tcPrChange w:id="3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CA121A6" w14:textId="42C79343" w:rsidR="00A1759E" w:rsidRPr="00E95F39" w:rsidRDefault="00A1759E" w:rsidP="00E95F39">
            <w:pPr>
              <w:widowControl/>
              <w:autoSpaceDE/>
              <w:autoSpaceDN/>
              <w:adjustRightInd/>
              <w:jc w:val="center"/>
              <w:rPr>
                <w:bCs/>
                <w:sz w:val="22"/>
                <w:szCs w:val="22"/>
              </w:rPr>
            </w:pPr>
            <w:ins w:id="34" w:author="ERCOT" w:date="2023-10-26T12:34:00Z">
              <w:r w:rsidRPr="00E95F39">
                <w:rPr>
                  <w:sz w:val="22"/>
                  <w:szCs w:val="22"/>
                </w:rPr>
                <w:t>1.3</w:t>
              </w:r>
            </w:ins>
            <w:del w:id="35"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C94B9D8" w14:textId="4C700A22" w:rsidR="00A1759E" w:rsidRPr="00E95F39" w:rsidRDefault="00A1759E" w:rsidP="00E95F39">
            <w:pPr>
              <w:widowControl/>
              <w:autoSpaceDE/>
              <w:autoSpaceDN/>
              <w:adjustRightInd/>
              <w:jc w:val="center"/>
              <w:rPr>
                <w:bCs/>
                <w:sz w:val="22"/>
                <w:szCs w:val="22"/>
              </w:rPr>
            </w:pPr>
            <w:ins w:id="37" w:author="ERCOT" w:date="2023-10-26T12:34:00Z">
              <w:r w:rsidRPr="00E95F39">
                <w:rPr>
                  <w:sz w:val="22"/>
                  <w:szCs w:val="22"/>
                </w:rPr>
                <w:t>0.7</w:t>
              </w:r>
            </w:ins>
            <w:del w:id="38" w:author="ERCOT" w:date="2023-10-26T12:34:00Z">
              <w:r w:rsidRPr="00E95F39" w:rsidDel="006B31EA">
                <w:rPr>
                  <w:sz w:val="22"/>
                  <w:szCs w:val="22"/>
                </w:rPr>
                <w:delText>1.2</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0AA5375" w14:textId="49D3C502" w:rsidR="00A1759E" w:rsidRPr="00E95F39" w:rsidRDefault="00A1759E" w:rsidP="00E95F39">
            <w:pPr>
              <w:widowControl/>
              <w:autoSpaceDE/>
              <w:autoSpaceDN/>
              <w:adjustRightInd/>
              <w:jc w:val="center"/>
              <w:rPr>
                <w:bCs/>
                <w:sz w:val="22"/>
                <w:szCs w:val="22"/>
              </w:rPr>
            </w:pPr>
            <w:ins w:id="40" w:author="ERCOT" w:date="2023-10-26T12:34:00Z">
              <w:r w:rsidRPr="00E95F39">
                <w:rPr>
                  <w:sz w:val="22"/>
                  <w:szCs w:val="22"/>
                </w:rPr>
                <w:t>1.3</w:t>
              </w:r>
            </w:ins>
            <w:del w:id="41" w:author="ERCOT" w:date="2023-10-26T12:34:00Z">
              <w:r w:rsidRPr="00E95F39" w:rsidDel="006B31EA">
                <w:rPr>
                  <w:sz w:val="22"/>
                  <w:szCs w:val="22"/>
                </w:rPr>
                <w:delText>1.4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1508DFD" w14:textId="305D6F1E" w:rsidR="00A1759E" w:rsidRPr="00E95F39" w:rsidRDefault="00A1759E" w:rsidP="00E95F39">
            <w:pPr>
              <w:widowControl/>
              <w:autoSpaceDE/>
              <w:autoSpaceDN/>
              <w:adjustRightInd/>
              <w:jc w:val="center"/>
              <w:rPr>
                <w:bCs/>
                <w:sz w:val="22"/>
                <w:szCs w:val="22"/>
              </w:rPr>
            </w:pPr>
            <w:ins w:id="43" w:author="ERCOT" w:date="2023-10-26T12:34:00Z">
              <w:r w:rsidRPr="00E95F39">
                <w:rPr>
                  <w:sz w:val="22"/>
                  <w:szCs w:val="22"/>
                </w:rPr>
                <w:t>1.1</w:t>
              </w:r>
            </w:ins>
            <w:del w:id="44" w:author="ERCOT" w:date="2023-10-26T12:34:00Z">
              <w:r w:rsidRPr="00E95F39" w:rsidDel="006B31EA">
                <w:rPr>
                  <w:sz w:val="22"/>
                  <w:szCs w:val="22"/>
                </w:rPr>
                <w:delText>1.6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A63FE9F" w14:textId="4995DAAB" w:rsidR="00A1759E" w:rsidRPr="00E95F39" w:rsidRDefault="00A1759E" w:rsidP="00E95F39">
            <w:pPr>
              <w:widowControl/>
              <w:autoSpaceDE/>
              <w:autoSpaceDN/>
              <w:adjustRightInd/>
              <w:jc w:val="center"/>
              <w:rPr>
                <w:bCs/>
                <w:sz w:val="22"/>
                <w:szCs w:val="22"/>
              </w:rPr>
            </w:pPr>
            <w:ins w:id="46" w:author="ERCOT" w:date="2023-10-26T12:34:00Z">
              <w:r w:rsidRPr="00E95F39">
                <w:rPr>
                  <w:sz w:val="22"/>
                  <w:szCs w:val="22"/>
                </w:rPr>
                <w:t>2.1</w:t>
              </w:r>
            </w:ins>
            <w:del w:id="47"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92C0031" w14:textId="3B883BE1" w:rsidR="00A1759E" w:rsidRPr="00E95F39" w:rsidRDefault="00A1759E" w:rsidP="00E95F39">
            <w:pPr>
              <w:widowControl/>
              <w:autoSpaceDE/>
              <w:autoSpaceDN/>
              <w:adjustRightInd/>
              <w:jc w:val="center"/>
              <w:rPr>
                <w:bCs/>
                <w:sz w:val="22"/>
                <w:szCs w:val="22"/>
              </w:rPr>
            </w:pPr>
            <w:ins w:id="49" w:author="ERCOT" w:date="2023-10-26T12:34:00Z">
              <w:r w:rsidRPr="00E95F39">
                <w:rPr>
                  <w:sz w:val="22"/>
                  <w:szCs w:val="22"/>
                </w:rPr>
                <w:t>1.3</w:t>
              </w:r>
            </w:ins>
            <w:del w:id="50" w:author="ERCOT" w:date="2023-10-26T12:34:00Z">
              <w:r w:rsidRPr="00E95F39" w:rsidDel="006B31EA">
                <w:rPr>
                  <w:sz w:val="22"/>
                  <w:szCs w:val="22"/>
                </w:rPr>
                <w:delText>1.0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81016E4" w14:textId="381F41B6" w:rsidR="00A1759E" w:rsidRPr="00E95F39" w:rsidRDefault="00A1759E" w:rsidP="00E95F39">
            <w:pPr>
              <w:widowControl/>
              <w:autoSpaceDE/>
              <w:autoSpaceDN/>
              <w:adjustRightInd/>
              <w:jc w:val="center"/>
              <w:rPr>
                <w:bCs/>
                <w:sz w:val="22"/>
                <w:szCs w:val="22"/>
              </w:rPr>
            </w:pPr>
            <w:ins w:id="52" w:author="ERCOT" w:date="2023-10-26T12:34:00Z">
              <w:r w:rsidRPr="00E95F39">
                <w:rPr>
                  <w:sz w:val="22"/>
                  <w:szCs w:val="22"/>
                </w:rPr>
                <w:t>1.2</w:t>
              </w:r>
            </w:ins>
            <w:del w:id="53"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4B006C" w14:textId="0CC6B8A2" w:rsidR="00A1759E" w:rsidRPr="00E95F39" w:rsidRDefault="00A1759E" w:rsidP="00E95F39">
            <w:pPr>
              <w:widowControl/>
              <w:autoSpaceDE/>
              <w:autoSpaceDN/>
              <w:adjustRightInd/>
              <w:jc w:val="center"/>
              <w:rPr>
                <w:bCs/>
                <w:sz w:val="22"/>
                <w:szCs w:val="22"/>
              </w:rPr>
            </w:pPr>
            <w:ins w:id="55" w:author="ERCOT" w:date="2023-10-26T12:34:00Z">
              <w:r w:rsidRPr="00E95F39">
                <w:rPr>
                  <w:sz w:val="22"/>
                  <w:szCs w:val="22"/>
                </w:rPr>
                <w:t>1.3</w:t>
              </w:r>
            </w:ins>
            <w:del w:id="56"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7"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545BEFAC" w14:textId="79A83C03" w:rsidR="00A1759E" w:rsidRPr="00E95F39" w:rsidRDefault="00A1759E" w:rsidP="00E95F39">
            <w:pPr>
              <w:widowControl/>
              <w:autoSpaceDE/>
              <w:autoSpaceDN/>
              <w:adjustRightInd/>
              <w:jc w:val="center"/>
              <w:rPr>
                <w:bCs/>
                <w:sz w:val="22"/>
                <w:szCs w:val="22"/>
              </w:rPr>
            </w:pPr>
            <w:ins w:id="58" w:author="ERCOT" w:date="2023-10-26T12:34:00Z">
              <w:r w:rsidRPr="00E95F39">
                <w:rPr>
                  <w:sz w:val="22"/>
                  <w:szCs w:val="22"/>
                </w:rPr>
                <w:t>4.1</w:t>
              </w:r>
            </w:ins>
            <w:del w:id="59" w:author="ERCOT" w:date="2023-10-26T12:34:00Z">
              <w:r w:rsidRPr="00E95F39" w:rsidDel="006B31EA">
                <w:rPr>
                  <w:sz w:val="22"/>
                  <w:szCs w:val="22"/>
                </w:rPr>
                <w:delText>3.1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6067B6A" w14:textId="6C5027E7" w:rsidR="00A1759E" w:rsidRPr="00E95F39" w:rsidRDefault="00A1759E" w:rsidP="00E95F39">
            <w:pPr>
              <w:widowControl/>
              <w:autoSpaceDE/>
              <w:autoSpaceDN/>
              <w:adjustRightInd/>
              <w:jc w:val="center"/>
              <w:rPr>
                <w:bCs/>
                <w:sz w:val="22"/>
                <w:szCs w:val="22"/>
              </w:rPr>
            </w:pPr>
            <w:ins w:id="61" w:author="ERCOT" w:date="2023-10-26T12:34:00Z">
              <w:r w:rsidRPr="00E95F39">
                <w:rPr>
                  <w:sz w:val="22"/>
                  <w:szCs w:val="22"/>
                </w:rPr>
                <w:t>3.8</w:t>
              </w:r>
            </w:ins>
            <w:del w:id="62"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1B97ADC" w14:textId="5C57E9C5" w:rsidR="00A1759E" w:rsidRPr="00E95F39" w:rsidRDefault="00A1759E" w:rsidP="00E95F39">
            <w:pPr>
              <w:widowControl/>
              <w:autoSpaceDE/>
              <w:autoSpaceDN/>
              <w:adjustRightInd/>
              <w:jc w:val="center"/>
              <w:rPr>
                <w:bCs/>
                <w:sz w:val="22"/>
                <w:szCs w:val="22"/>
              </w:rPr>
            </w:pPr>
            <w:ins w:id="64" w:author="ERCOT" w:date="2023-10-26T12:34:00Z">
              <w:r w:rsidRPr="00E95F39">
                <w:rPr>
                  <w:sz w:val="22"/>
                  <w:szCs w:val="22"/>
                </w:rPr>
                <w:t>1.0</w:t>
              </w:r>
            </w:ins>
            <w:del w:id="65" w:author="ERCOT" w:date="2023-10-26T12:34:00Z">
              <w:r w:rsidRPr="00E95F39" w:rsidDel="006B31EA">
                <w:rPr>
                  <w:sz w:val="22"/>
                  <w:szCs w:val="22"/>
                </w:rPr>
                <w:delText>1.2</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6"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63AB0C3B" w14:textId="056BDB83" w:rsidR="00A1759E" w:rsidRPr="00E95F39" w:rsidRDefault="00A1759E" w:rsidP="00E95F39">
            <w:pPr>
              <w:widowControl/>
              <w:autoSpaceDE/>
              <w:autoSpaceDN/>
              <w:adjustRightInd/>
              <w:jc w:val="center"/>
              <w:rPr>
                <w:bCs/>
                <w:sz w:val="22"/>
                <w:szCs w:val="22"/>
              </w:rPr>
            </w:pPr>
            <w:ins w:id="67" w:author="ERCOT" w:date="2023-10-26T12:34:00Z">
              <w:r w:rsidRPr="00E95F39">
                <w:rPr>
                  <w:sz w:val="22"/>
                  <w:szCs w:val="22"/>
                </w:rPr>
                <w:t>0.9</w:t>
              </w:r>
            </w:ins>
            <w:del w:id="68" w:author="ERCOT" w:date="2023-10-26T12:34:00Z">
              <w:r w:rsidRPr="00E95F39" w:rsidDel="006B31EA">
                <w:rPr>
                  <w:sz w:val="22"/>
                  <w:szCs w:val="22"/>
                </w:rPr>
                <w:delText>1.4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4012A1F" w14:textId="0C67F3B8" w:rsidR="00A1759E" w:rsidRPr="00E95F39" w:rsidRDefault="00A1759E" w:rsidP="00E95F39">
            <w:pPr>
              <w:widowControl/>
              <w:autoSpaceDE/>
              <w:autoSpaceDN/>
              <w:adjustRightInd/>
              <w:jc w:val="center"/>
              <w:rPr>
                <w:bCs/>
                <w:sz w:val="22"/>
                <w:szCs w:val="22"/>
              </w:rPr>
            </w:pPr>
            <w:ins w:id="70" w:author="ERCOT" w:date="2023-10-26T12:34:00Z">
              <w:r w:rsidRPr="00E95F39">
                <w:rPr>
                  <w:sz w:val="22"/>
                  <w:szCs w:val="22"/>
                </w:rPr>
                <w:t>1.5</w:t>
              </w:r>
            </w:ins>
            <w:del w:id="71" w:author="ERCOT" w:date="2023-10-26T12:34:00Z">
              <w:r w:rsidRPr="00E95F39" w:rsidDel="006B31EA">
                <w:rPr>
                  <w:sz w:val="22"/>
                  <w:szCs w:val="22"/>
                </w:rPr>
                <w:delText>1.5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BB9B650" w14:textId="3BE6F72D" w:rsidR="00A1759E" w:rsidRPr="00E95F39" w:rsidRDefault="00A1759E" w:rsidP="00E95F39">
            <w:pPr>
              <w:widowControl/>
              <w:autoSpaceDE/>
              <w:autoSpaceDN/>
              <w:adjustRightInd/>
              <w:jc w:val="center"/>
              <w:rPr>
                <w:bCs/>
                <w:sz w:val="22"/>
                <w:szCs w:val="22"/>
              </w:rPr>
            </w:pPr>
            <w:ins w:id="73" w:author="ERCOT" w:date="2023-10-26T12:34:00Z">
              <w:r w:rsidRPr="00E95F39">
                <w:rPr>
                  <w:sz w:val="22"/>
                  <w:szCs w:val="22"/>
                </w:rPr>
                <w:t>1.9</w:t>
              </w:r>
            </w:ins>
            <w:del w:id="74"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E93E6BE" w14:textId="30DC79F2" w:rsidR="00A1759E" w:rsidRPr="00E95F39" w:rsidRDefault="00A1759E" w:rsidP="00E95F39">
            <w:pPr>
              <w:widowControl/>
              <w:autoSpaceDE/>
              <w:autoSpaceDN/>
              <w:adjustRightInd/>
              <w:jc w:val="center"/>
              <w:rPr>
                <w:bCs/>
                <w:sz w:val="22"/>
                <w:szCs w:val="22"/>
              </w:rPr>
            </w:pPr>
            <w:ins w:id="76" w:author="ERCOT" w:date="2023-10-26T12:34:00Z">
              <w:r w:rsidRPr="00E95F39">
                <w:rPr>
                  <w:sz w:val="22"/>
                  <w:szCs w:val="22"/>
                </w:rPr>
                <w:t>1.1</w:t>
              </w:r>
            </w:ins>
            <w:del w:id="77"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B07CC08" w14:textId="2D3884E3" w:rsidR="00A1759E" w:rsidRPr="00E95F39" w:rsidRDefault="00A1759E" w:rsidP="00E95F39">
            <w:pPr>
              <w:widowControl/>
              <w:autoSpaceDE/>
              <w:autoSpaceDN/>
              <w:adjustRightInd/>
              <w:jc w:val="center"/>
              <w:rPr>
                <w:bCs/>
                <w:sz w:val="22"/>
                <w:szCs w:val="22"/>
              </w:rPr>
            </w:pPr>
            <w:ins w:id="79" w:author="ERCOT" w:date="2023-10-26T12:34:00Z">
              <w:r w:rsidRPr="00E95F39">
                <w:rPr>
                  <w:sz w:val="22"/>
                  <w:szCs w:val="22"/>
                </w:rPr>
                <w:t>1.4</w:t>
              </w:r>
            </w:ins>
            <w:del w:id="80"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52B33E9" w14:textId="220FE3C0" w:rsidR="00A1759E" w:rsidRPr="00E95F39" w:rsidRDefault="00A1759E" w:rsidP="00E95F39">
            <w:pPr>
              <w:widowControl/>
              <w:autoSpaceDE/>
              <w:autoSpaceDN/>
              <w:adjustRightInd/>
              <w:jc w:val="center"/>
              <w:rPr>
                <w:bCs/>
                <w:sz w:val="22"/>
                <w:szCs w:val="22"/>
              </w:rPr>
            </w:pPr>
            <w:ins w:id="82" w:author="ERCOT" w:date="2023-10-26T12:34:00Z">
              <w:r w:rsidRPr="00E95F39">
                <w:rPr>
                  <w:sz w:val="22"/>
                  <w:szCs w:val="22"/>
                </w:rPr>
                <w:t>2.4</w:t>
              </w:r>
            </w:ins>
            <w:del w:id="83" w:author="ERCOT" w:date="2023-10-26T12:34:00Z">
              <w:r w:rsidRPr="00E95F39" w:rsidDel="006B31EA">
                <w:rPr>
                  <w:sz w:val="22"/>
                  <w:szCs w:val="22"/>
                </w:rPr>
                <w:delText>2.6</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8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57345C9" w14:textId="78D61F99" w:rsidR="00A1759E" w:rsidRPr="00E95F39" w:rsidRDefault="00A1759E" w:rsidP="00E95F39">
            <w:pPr>
              <w:widowControl/>
              <w:autoSpaceDE/>
              <w:autoSpaceDN/>
              <w:adjustRightInd/>
              <w:jc w:val="center"/>
              <w:rPr>
                <w:bCs/>
                <w:sz w:val="22"/>
                <w:szCs w:val="22"/>
              </w:rPr>
            </w:pPr>
            <w:ins w:id="85" w:author="ERCOT" w:date="2023-10-26T12:34:00Z">
              <w:r w:rsidRPr="00E95F39">
                <w:rPr>
                  <w:sz w:val="22"/>
                  <w:szCs w:val="22"/>
                </w:rPr>
                <w:t>1.8</w:t>
              </w:r>
            </w:ins>
            <w:del w:id="86" w:author="ERCOT" w:date="2023-10-26T12:34:00Z">
              <w:r w:rsidRPr="00E95F39" w:rsidDel="006B31EA">
                <w:rPr>
                  <w:sz w:val="22"/>
                  <w:szCs w:val="22"/>
                </w:rPr>
                <w:delText>2.6</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87"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2492F8C" w14:textId="62EB9AD1" w:rsidR="00A1759E" w:rsidRPr="00E95F39" w:rsidRDefault="00A1759E" w:rsidP="00E95F39">
            <w:pPr>
              <w:widowControl/>
              <w:autoSpaceDE/>
              <w:autoSpaceDN/>
              <w:adjustRightInd/>
              <w:jc w:val="center"/>
              <w:rPr>
                <w:bCs/>
                <w:sz w:val="22"/>
                <w:szCs w:val="22"/>
              </w:rPr>
            </w:pPr>
            <w:ins w:id="88" w:author="ERCOT" w:date="2023-10-26T12:34:00Z">
              <w:r w:rsidRPr="00E95F39">
                <w:rPr>
                  <w:sz w:val="22"/>
                  <w:szCs w:val="22"/>
                </w:rPr>
                <w:t>-0.5</w:t>
              </w:r>
            </w:ins>
            <w:del w:id="89" w:author="ERCOT" w:date="2023-10-26T12:34:00Z">
              <w:r w:rsidRPr="00E95F39" w:rsidDel="006B31EA">
                <w:rPr>
                  <w:sz w:val="22"/>
                  <w:szCs w:val="22"/>
                </w:rPr>
                <w:delText>-0.9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9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B1EDB2" w14:textId="0B960ABF" w:rsidR="00A1759E" w:rsidRPr="00E95F39" w:rsidRDefault="00A1759E" w:rsidP="00E95F39">
            <w:pPr>
              <w:widowControl/>
              <w:autoSpaceDE/>
              <w:autoSpaceDN/>
              <w:adjustRightInd/>
              <w:jc w:val="center"/>
              <w:rPr>
                <w:bCs/>
                <w:sz w:val="22"/>
                <w:szCs w:val="22"/>
              </w:rPr>
            </w:pPr>
            <w:ins w:id="91" w:author="ERCOT" w:date="2023-10-26T12:34:00Z">
              <w:r w:rsidRPr="00E95F39">
                <w:rPr>
                  <w:sz w:val="22"/>
                  <w:szCs w:val="22"/>
                </w:rPr>
                <w:t>-0.7</w:t>
              </w:r>
            </w:ins>
            <w:del w:id="92"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9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0F8855A" w14:textId="71F69826" w:rsidR="00A1759E" w:rsidRPr="00E95F39" w:rsidRDefault="00A1759E" w:rsidP="00E95F39">
            <w:pPr>
              <w:widowControl/>
              <w:autoSpaceDE/>
              <w:autoSpaceDN/>
              <w:adjustRightInd/>
              <w:jc w:val="center"/>
              <w:rPr>
                <w:bCs/>
                <w:sz w:val="22"/>
                <w:szCs w:val="22"/>
              </w:rPr>
            </w:pPr>
            <w:ins w:id="94" w:author="ERCOT" w:date="2023-10-26T12:34:00Z">
              <w:r w:rsidRPr="00E95F39">
                <w:rPr>
                  <w:sz w:val="22"/>
                  <w:szCs w:val="22"/>
                </w:rPr>
                <w:t>-0.3</w:t>
              </w:r>
            </w:ins>
            <w:del w:id="95" w:author="ERCOT" w:date="2023-10-26T12:34:00Z">
              <w:r w:rsidRPr="00E95F39" w:rsidDel="006B31EA">
                <w:rPr>
                  <w:sz w:val="22"/>
                  <w:szCs w:val="22"/>
                </w:rPr>
                <w:delText>0.6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9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920B6AC" w14:textId="277B0783" w:rsidR="00A1759E" w:rsidRPr="00E95F39" w:rsidRDefault="00A1759E" w:rsidP="00E95F39">
            <w:pPr>
              <w:widowControl/>
              <w:autoSpaceDE/>
              <w:autoSpaceDN/>
              <w:adjustRightInd/>
              <w:jc w:val="center"/>
              <w:rPr>
                <w:bCs/>
                <w:sz w:val="22"/>
                <w:szCs w:val="22"/>
              </w:rPr>
            </w:pPr>
            <w:ins w:id="97" w:author="ERCOT" w:date="2023-10-26T12:34:00Z">
              <w:r w:rsidRPr="00E95F39">
                <w:rPr>
                  <w:sz w:val="22"/>
                  <w:szCs w:val="22"/>
                </w:rPr>
                <w:t>0.0</w:t>
              </w:r>
            </w:ins>
            <w:del w:id="98" w:author="ERCOT" w:date="2023-10-26T12:34:00Z">
              <w:r w:rsidRPr="00E95F39" w:rsidDel="006B31EA">
                <w:rPr>
                  <w:sz w:val="22"/>
                  <w:szCs w:val="22"/>
                </w:rPr>
                <w:delText>1.4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9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70CAA52" w14:textId="5457227C" w:rsidR="00A1759E" w:rsidRPr="00E95F39" w:rsidRDefault="00A1759E" w:rsidP="00E95F39">
            <w:pPr>
              <w:widowControl/>
              <w:autoSpaceDE/>
              <w:autoSpaceDN/>
              <w:adjustRightInd/>
              <w:jc w:val="center"/>
              <w:rPr>
                <w:bCs/>
                <w:sz w:val="22"/>
                <w:szCs w:val="22"/>
              </w:rPr>
            </w:pPr>
            <w:ins w:id="100" w:author="ERCOT" w:date="2023-10-26T12:34:00Z">
              <w:r w:rsidRPr="00E95F39">
                <w:rPr>
                  <w:sz w:val="22"/>
                  <w:szCs w:val="22"/>
                </w:rPr>
                <w:t>0.0</w:t>
              </w:r>
            </w:ins>
            <w:del w:id="101"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102"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5BEECA5A" w14:textId="0E5CB101" w:rsidR="00A1759E" w:rsidRPr="00E95F39" w:rsidRDefault="00A1759E" w:rsidP="00E95F39">
            <w:pPr>
              <w:widowControl/>
              <w:autoSpaceDE/>
              <w:autoSpaceDN/>
              <w:adjustRightInd/>
              <w:jc w:val="center"/>
              <w:rPr>
                <w:bCs/>
                <w:sz w:val="22"/>
                <w:szCs w:val="22"/>
              </w:rPr>
            </w:pPr>
            <w:ins w:id="103" w:author="ERCOT" w:date="2023-10-26T12:34:00Z">
              <w:r w:rsidRPr="00E95F39">
                <w:rPr>
                  <w:sz w:val="22"/>
                  <w:szCs w:val="22"/>
                </w:rPr>
                <w:t>0.0</w:t>
              </w:r>
            </w:ins>
            <w:del w:id="104" w:author="ERCOT" w:date="2023-10-26T12:34:00Z">
              <w:r w:rsidRPr="00E95F39" w:rsidDel="006B31EA">
                <w:rPr>
                  <w:sz w:val="22"/>
                  <w:szCs w:val="22"/>
                </w:rPr>
                <w:delText>0.7</w:delText>
              </w:r>
            </w:del>
          </w:p>
        </w:tc>
      </w:tr>
      <w:tr w:rsidR="00A1759E" w:rsidRPr="00CC576E" w14:paraId="234F93CA"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05"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06"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107"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0FEF2516" w14:textId="77777777" w:rsidR="00A1759E" w:rsidRPr="0012615F" w:rsidRDefault="00A1759E" w:rsidP="00A1759E">
            <w:pPr>
              <w:widowControl/>
              <w:autoSpaceDE/>
              <w:autoSpaceDN/>
              <w:adjustRightInd/>
              <w:jc w:val="center"/>
              <w:rPr>
                <w:b/>
                <w:bCs/>
                <w:sz w:val="22"/>
                <w:szCs w:val="22"/>
              </w:rPr>
            </w:pPr>
            <w:r w:rsidRPr="0012615F">
              <w:rPr>
                <w:b/>
                <w:bCs/>
                <w:sz w:val="22"/>
                <w:szCs w:val="22"/>
              </w:rPr>
              <w:t>Feb.</w:t>
            </w:r>
          </w:p>
        </w:tc>
        <w:tc>
          <w:tcPr>
            <w:tcW w:w="190" w:type="pct"/>
            <w:tcBorders>
              <w:top w:val="single" w:sz="4" w:space="0" w:color="auto"/>
              <w:left w:val="single" w:sz="4" w:space="0" w:color="000000"/>
              <w:bottom w:val="single" w:sz="4" w:space="0" w:color="auto"/>
              <w:right w:val="single" w:sz="4" w:space="0" w:color="000000"/>
            </w:tcBorders>
            <w:vAlign w:val="center"/>
            <w:tcPrChange w:id="10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46E7603" w14:textId="1E5ED6CD" w:rsidR="00A1759E" w:rsidRPr="00E95F39" w:rsidRDefault="00A1759E" w:rsidP="00E95F39">
            <w:pPr>
              <w:widowControl/>
              <w:autoSpaceDE/>
              <w:autoSpaceDN/>
              <w:adjustRightInd/>
              <w:jc w:val="center"/>
              <w:rPr>
                <w:bCs/>
                <w:sz w:val="22"/>
                <w:szCs w:val="22"/>
              </w:rPr>
            </w:pPr>
            <w:ins w:id="109" w:author="ERCOT" w:date="2023-10-26T12:34:00Z">
              <w:r w:rsidRPr="00E95F39">
                <w:rPr>
                  <w:sz w:val="22"/>
                  <w:szCs w:val="22"/>
                </w:rPr>
                <w:t>0.7</w:t>
              </w:r>
            </w:ins>
            <w:del w:id="110" w:author="ERCOT" w:date="2023-10-26T12:34:00Z">
              <w:r w:rsidRPr="00E95F39" w:rsidDel="006B31EA">
                <w:rPr>
                  <w:sz w:val="22"/>
                  <w:szCs w:val="22"/>
                </w:rPr>
                <w:delText>1.9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1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CB233B1" w14:textId="75B9D980" w:rsidR="00A1759E" w:rsidRPr="00E95F39" w:rsidRDefault="00A1759E" w:rsidP="00E95F39">
            <w:pPr>
              <w:widowControl/>
              <w:autoSpaceDE/>
              <w:autoSpaceDN/>
              <w:adjustRightInd/>
              <w:jc w:val="center"/>
              <w:rPr>
                <w:bCs/>
                <w:sz w:val="22"/>
                <w:szCs w:val="22"/>
              </w:rPr>
            </w:pPr>
            <w:ins w:id="112" w:author="ERCOT" w:date="2023-10-26T12:34:00Z">
              <w:r w:rsidRPr="00E95F39">
                <w:rPr>
                  <w:sz w:val="22"/>
                  <w:szCs w:val="22"/>
                </w:rPr>
                <w:t>0.8</w:t>
              </w:r>
            </w:ins>
            <w:del w:id="113" w:author="ERCOT" w:date="2023-10-26T12:34:00Z">
              <w:r w:rsidRPr="00E95F39" w:rsidDel="006B31EA">
                <w:rPr>
                  <w:sz w:val="22"/>
                  <w:szCs w:val="22"/>
                </w:rPr>
                <w:delText>1.4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11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5B760F00" w14:textId="49177357" w:rsidR="00A1759E" w:rsidRPr="00E95F39" w:rsidRDefault="00A1759E" w:rsidP="00E95F39">
            <w:pPr>
              <w:widowControl/>
              <w:autoSpaceDE/>
              <w:autoSpaceDN/>
              <w:adjustRightInd/>
              <w:jc w:val="center"/>
              <w:rPr>
                <w:bCs/>
                <w:sz w:val="22"/>
                <w:szCs w:val="22"/>
              </w:rPr>
            </w:pPr>
            <w:ins w:id="115" w:author="ERCOT" w:date="2023-10-26T12:34:00Z">
              <w:r w:rsidRPr="00E95F39">
                <w:rPr>
                  <w:sz w:val="22"/>
                  <w:szCs w:val="22"/>
                </w:rPr>
                <w:t>1.4</w:t>
              </w:r>
            </w:ins>
            <w:del w:id="116"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1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B2A5D06" w14:textId="4B87A916" w:rsidR="00A1759E" w:rsidRPr="00E95F39" w:rsidRDefault="00A1759E" w:rsidP="00E95F39">
            <w:pPr>
              <w:widowControl/>
              <w:autoSpaceDE/>
              <w:autoSpaceDN/>
              <w:adjustRightInd/>
              <w:jc w:val="center"/>
              <w:rPr>
                <w:bCs/>
                <w:sz w:val="22"/>
                <w:szCs w:val="22"/>
              </w:rPr>
            </w:pPr>
            <w:ins w:id="118" w:author="ERCOT" w:date="2023-10-26T12:34:00Z">
              <w:r w:rsidRPr="00E95F39">
                <w:rPr>
                  <w:sz w:val="22"/>
                  <w:szCs w:val="22"/>
                </w:rPr>
                <w:t>0.7</w:t>
              </w:r>
            </w:ins>
            <w:del w:id="119"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2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33F89D9" w14:textId="61BF9FD3" w:rsidR="00A1759E" w:rsidRPr="00E95F39" w:rsidRDefault="00A1759E" w:rsidP="00E95F39">
            <w:pPr>
              <w:widowControl/>
              <w:autoSpaceDE/>
              <w:autoSpaceDN/>
              <w:adjustRightInd/>
              <w:jc w:val="center"/>
              <w:rPr>
                <w:bCs/>
                <w:sz w:val="22"/>
                <w:szCs w:val="22"/>
              </w:rPr>
            </w:pPr>
            <w:ins w:id="121" w:author="ERCOT" w:date="2023-10-26T12:34:00Z">
              <w:r w:rsidRPr="00E95F39">
                <w:rPr>
                  <w:sz w:val="22"/>
                  <w:szCs w:val="22"/>
                </w:rPr>
                <w:t>1.0</w:t>
              </w:r>
            </w:ins>
            <w:del w:id="122" w:author="ERCOT" w:date="2023-10-26T12:34:00Z">
              <w:r w:rsidRPr="00E95F39" w:rsidDel="006B31EA">
                <w:rPr>
                  <w:sz w:val="22"/>
                  <w:szCs w:val="22"/>
                </w:rPr>
                <w:delText>1.5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2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797F511" w14:textId="7091788B" w:rsidR="00A1759E" w:rsidRPr="00E95F39" w:rsidRDefault="00A1759E" w:rsidP="00E95F39">
            <w:pPr>
              <w:widowControl/>
              <w:autoSpaceDE/>
              <w:autoSpaceDN/>
              <w:adjustRightInd/>
              <w:jc w:val="center"/>
              <w:rPr>
                <w:bCs/>
                <w:sz w:val="22"/>
                <w:szCs w:val="22"/>
              </w:rPr>
            </w:pPr>
            <w:ins w:id="124" w:author="ERCOT" w:date="2023-10-26T12:34:00Z">
              <w:r w:rsidRPr="00E95F39">
                <w:rPr>
                  <w:sz w:val="22"/>
                  <w:szCs w:val="22"/>
                </w:rPr>
                <w:t>1.4</w:t>
              </w:r>
            </w:ins>
            <w:del w:id="125"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2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BA15F99" w14:textId="470756D5" w:rsidR="00A1759E" w:rsidRPr="00E95F39" w:rsidRDefault="00A1759E" w:rsidP="00E95F39">
            <w:pPr>
              <w:widowControl/>
              <w:autoSpaceDE/>
              <w:autoSpaceDN/>
              <w:adjustRightInd/>
              <w:jc w:val="center"/>
              <w:rPr>
                <w:bCs/>
                <w:sz w:val="22"/>
                <w:szCs w:val="22"/>
              </w:rPr>
            </w:pPr>
            <w:ins w:id="127" w:author="ERCOT" w:date="2023-10-26T12:34:00Z">
              <w:r w:rsidRPr="00E95F39">
                <w:rPr>
                  <w:sz w:val="22"/>
                  <w:szCs w:val="22"/>
                </w:rPr>
                <w:t>1.1</w:t>
              </w:r>
            </w:ins>
            <w:del w:id="128" w:author="ERCOT" w:date="2023-10-26T12:34:00Z">
              <w:r w:rsidRPr="00E95F39" w:rsidDel="006B31EA">
                <w:rPr>
                  <w:sz w:val="22"/>
                  <w:szCs w:val="22"/>
                </w:rPr>
                <w:delText>1.0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2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8DD59EE" w14:textId="7941A83A" w:rsidR="00A1759E" w:rsidRPr="00E95F39" w:rsidRDefault="00A1759E" w:rsidP="00E95F39">
            <w:pPr>
              <w:widowControl/>
              <w:autoSpaceDE/>
              <w:autoSpaceDN/>
              <w:adjustRightInd/>
              <w:jc w:val="center"/>
              <w:rPr>
                <w:bCs/>
                <w:sz w:val="22"/>
                <w:szCs w:val="22"/>
              </w:rPr>
            </w:pPr>
            <w:ins w:id="130" w:author="ERCOT" w:date="2023-10-26T12:34:00Z">
              <w:r w:rsidRPr="00E95F39">
                <w:rPr>
                  <w:sz w:val="22"/>
                  <w:szCs w:val="22"/>
                </w:rPr>
                <w:t>1.9</w:t>
              </w:r>
            </w:ins>
            <w:del w:id="131" w:author="ERCOT" w:date="2023-10-26T12:34:00Z">
              <w:r w:rsidRPr="00E95F39" w:rsidDel="006B31EA">
                <w:rPr>
                  <w:sz w:val="22"/>
                  <w:szCs w:val="22"/>
                </w:rPr>
                <w:delText>1.6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32"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3ECFE823" w14:textId="2FEA8325" w:rsidR="00A1759E" w:rsidRPr="00E95F39" w:rsidRDefault="00A1759E" w:rsidP="00E95F39">
            <w:pPr>
              <w:widowControl/>
              <w:autoSpaceDE/>
              <w:autoSpaceDN/>
              <w:adjustRightInd/>
              <w:jc w:val="center"/>
              <w:rPr>
                <w:bCs/>
                <w:sz w:val="22"/>
                <w:szCs w:val="22"/>
              </w:rPr>
            </w:pPr>
            <w:ins w:id="133" w:author="ERCOT" w:date="2023-10-26T12:34:00Z">
              <w:r w:rsidRPr="00E95F39">
                <w:rPr>
                  <w:sz w:val="22"/>
                  <w:szCs w:val="22"/>
                </w:rPr>
                <w:t>3.5</w:t>
              </w:r>
            </w:ins>
            <w:del w:id="134" w:author="ERCOT" w:date="2023-10-26T12:34:00Z">
              <w:r w:rsidRPr="00E95F39" w:rsidDel="006B31EA">
                <w:rPr>
                  <w:sz w:val="22"/>
                  <w:szCs w:val="22"/>
                </w:rPr>
                <w:delText>2.4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3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909570A" w14:textId="26A5757B" w:rsidR="00A1759E" w:rsidRPr="00E95F39" w:rsidRDefault="00A1759E" w:rsidP="00E95F39">
            <w:pPr>
              <w:widowControl/>
              <w:autoSpaceDE/>
              <w:autoSpaceDN/>
              <w:adjustRightInd/>
              <w:jc w:val="center"/>
              <w:rPr>
                <w:bCs/>
                <w:sz w:val="22"/>
                <w:szCs w:val="22"/>
              </w:rPr>
            </w:pPr>
            <w:ins w:id="136" w:author="ERCOT" w:date="2023-10-26T12:34:00Z">
              <w:r w:rsidRPr="00E95F39">
                <w:rPr>
                  <w:sz w:val="22"/>
                  <w:szCs w:val="22"/>
                </w:rPr>
                <w:t>3.3</w:t>
              </w:r>
            </w:ins>
            <w:del w:id="137"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3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65CE9B0" w14:textId="63F0D16E" w:rsidR="00A1759E" w:rsidRPr="00E95F39" w:rsidRDefault="00A1759E" w:rsidP="00E95F39">
            <w:pPr>
              <w:widowControl/>
              <w:autoSpaceDE/>
              <w:autoSpaceDN/>
              <w:adjustRightInd/>
              <w:jc w:val="center"/>
              <w:rPr>
                <w:bCs/>
                <w:sz w:val="22"/>
                <w:szCs w:val="22"/>
              </w:rPr>
            </w:pPr>
            <w:ins w:id="139" w:author="ERCOT" w:date="2023-10-26T12:34:00Z">
              <w:r w:rsidRPr="00E95F39">
                <w:rPr>
                  <w:sz w:val="22"/>
                  <w:szCs w:val="22"/>
                </w:rPr>
                <w:t>2.2</w:t>
              </w:r>
            </w:ins>
            <w:del w:id="140" w:author="ERCOT" w:date="2023-10-26T12:34:00Z">
              <w:r w:rsidRPr="00E95F39" w:rsidDel="006B31EA">
                <w:rPr>
                  <w:sz w:val="22"/>
                  <w:szCs w:val="22"/>
                </w:rPr>
                <w:delText>1.3</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141"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357DAA41" w14:textId="010921B1" w:rsidR="00A1759E" w:rsidRPr="00E95F39" w:rsidRDefault="00A1759E" w:rsidP="00E95F39">
            <w:pPr>
              <w:widowControl/>
              <w:autoSpaceDE/>
              <w:autoSpaceDN/>
              <w:adjustRightInd/>
              <w:jc w:val="center"/>
              <w:rPr>
                <w:bCs/>
                <w:sz w:val="22"/>
                <w:szCs w:val="22"/>
              </w:rPr>
            </w:pPr>
            <w:ins w:id="142" w:author="ERCOT" w:date="2023-10-26T12:34:00Z">
              <w:r w:rsidRPr="00E95F39">
                <w:rPr>
                  <w:sz w:val="22"/>
                  <w:szCs w:val="22"/>
                </w:rPr>
                <w:t>1.7</w:t>
              </w:r>
            </w:ins>
            <w:del w:id="143" w:author="ERCOT" w:date="2023-10-26T12:34:00Z">
              <w:r w:rsidRPr="00E95F39" w:rsidDel="006B31EA">
                <w:rPr>
                  <w:sz w:val="22"/>
                  <w:szCs w:val="22"/>
                </w:rPr>
                <w:delText>1.5</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14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0F944A0" w14:textId="771AA574" w:rsidR="00A1759E" w:rsidRPr="00E95F39" w:rsidRDefault="00A1759E" w:rsidP="00E95F39">
            <w:pPr>
              <w:widowControl/>
              <w:autoSpaceDE/>
              <w:autoSpaceDN/>
              <w:adjustRightInd/>
              <w:jc w:val="center"/>
              <w:rPr>
                <w:bCs/>
                <w:sz w:val="22"/>
                <w:szCs w:val="22"/>
              </w:rPr>
            </w:pPr>
            <w:ins w:id="145" w:author="ERCOT" w:date="2023-10-26T12:34:00Z">
              <w:r w:rsidRPr="00E95F39">
                <w:rPr>
                  <w:sz w:val="22"/>
                  <w:szCs w:val="22"/>
                </w:rPr>
                <w:t>2.0</w:t>
              </w:r>
            </w:ins>
            <w:del w:id="146"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4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5CA6CC3" w14:textId="43801C4D" w:rsidR="00A1759E" w:rsidRPr="00E95F39" w:rsidRDefault="00A1759E" w:rsidP="00E95F39">
            <w:pPr>
              <w:widowControl/>
              <w:autoSpaceDE/>
              <w:autoSpaceDN/>
              <w:adjustRightInd/>
              <w:jc w:val="center"/>
              <w:rPr>
                <w:bCs/>
                <w:sz w:val="22"/>
                <w:szCs w:val="22"/>
              </w:rPr>
            </w:pPr>
            <w:ins w:id="148" w:author="ERCOT" w:date="2023-10-26T12:34:00Z">
              <w:r w:rsidRPr="00E95F39">
                <w:rPr>
                  <w:sz w:val="22"/>
                  <w:szCs w:val="22"/>
                </w:rPr>
                <w:t>1.1</w:t>
              </w:r>
            </w:ins>
            <w:del w:id="149" w:author="ERCOT" w:date="2023-10-26T12:34:00Z">
              <w:r w:rsidRPr="00E95F39" w:rsidDel="006B31EA">
                <w:rPr>
                  <w:sz w:val="22"/>
                  <w:szCs w:val="22"/>
                </w:rPr>
                <w:delText>2.4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5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1BB6F5A" w14:textId="092A19AE" w:rsidR="00A1759E" w:rsidRPr="00E95F39" w:rsidRDefault="00A1759E" w:rsidP="00E95F39">
            <w:pPr>
              <w:widowControl/>
              <w:autoSpaceDE/>
              <w:autoSpaceDN/>
              <w:adjustRightInd/>
              <w:jc w:val="center"/>
              <w:rPr>
                <w:bCs/>
                <w:sz w:val="22"/>
                <w:szCs w:val="22"/>
              </w:rPr>
            </w:pPr>
            <w:ins w:id="151" w:author="ERCOT" w:date="2023-10-26T12:34:00Z">
              <w:r w:rsidRPr="00E95F39">
                <w:rPr>
                  <w:sz w:val="22"/>
                  <w:szCs w:val="22"/>
                </w:rPr>
                <w:t>0.2</w:t>
              </w:r>
            </w:ins>
            <w:del w:id="152"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5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EAB8280" w14:textId="2629ABDD" w:rsidR="00A1759E" w:rsidRPr="00E95F39" w:rsidRDefault="00A1759E" w:rsidP="00E95F39">
            <w:pPr>
              <w:widowControl/>
              <w:autoSpaceDE/>
              <w:autoSpaceDN/>
              <w:adjustRightInd/>
              <w:jc w:val="center"/>
              <w:rPr>
                <w:bCs/>
                <w:sz w:val="22"/>
                <w:szCs w:val="22"/>
              </w:rPr>
            </w:pPr>
            <w:ins w:id="154" w:author="ERCOT" w:date="2023-10-26T12:34:00Z">
              <w:r w:rsidRPr="00E95F39">
                <w:rPr>
                  <w:sz w:val="22"/>
                  <w:szCs w:val="22"/>
                </w:rPr>
                <w:t>1.1</w:t>
              </w:r>
            </w:ins>
            <w:del w:id="155"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5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4BA21D3" w14:textId="18B6C466" w:rsidR="00A1759E" w:rsidRPr="00E95F39" w:rsidRDefault="00A1759E" w:rsidP="00E95F39">
            <w:pPr>
              <w:widowControl/>
              <w:autoSpaceDE/>
              <w:autoSpaceDN/>
              <w:adjustRightInd/>
              <w:jc w:val="center"/>
              <w:rPr>
                <w:bCs/>
                <w:sz w:val="22"/>
                <w:szCs w:val="22"/>
              </w:rPr>
            </w:pPr>
            <w:ins w:id="157" w:author="ERCOT" w:date="2023-10-26T12:34:00Z">
              <w:r w:rsidRPr="00E95F39">
                <w:rPr>
                  <w:sz w:val="22"/>
                  <w:szCs w:val="22"/>
                </w:rPr>
                <w:t>0.5</w:t>
              </w:r>
            </w:ins>
            <w:del w:id="158" w:author="ERCOT" w:date="2023-10-26T12:34:00Z">
              <w:r w:rsidRPr="00E95F39" w:rsidDel="006B31EA">
                <w:rPr>
                  <w:sz w:val="22"/>
                  <w:szCs w:val="22"/>
                </w:rPr>
                <w:delText>2.4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15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3B04D67" w14:textId="3176DA15" w:rsidR="00A1759E" w:rsidRPr="00E95F39" w:rsidRDefault="00A1759E" w:rsidP="00E95F39">
            <w:pPr>
              <w:widowControl/>
              <w:autoSpaceDE/>
              <w:autoSpaceDN/>
              <w:adjustRightInd/>
              <w:jc w:val="center"/>
              <w:rPr>
                <w:bCs/>
                <w:sz w:val="22"/>
                <w:szCs w:val="22"/>
              </w:rPr>
            </w:pPr>
            <w:ins w:id="160" w:author="ERCOT" w:date="2023-10-26T12:34:00Z">
              <w:r w:rsidRPr="00E95F39">
                <w:rPr>
                  <w:sz w:val="22"/>
                  <w:szCs w:val="22"/>
                </w:rPr>
                <w:t>2.4</w:t>
              </w:r>
            </w:ins>
            <w:del w:id="161" w:author="ERCOT" w:date="2023-10-26T12:34:00Z">
              <w:r w:rsidRPr="00E95F39" w:rsidDel="006B31EA">
                <w:rPr>
                  <w:sz w:val="22"/>
                  <w:szCs w:val="22"/>
                </w:rPr>
                <w:delText>1.9</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162"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D9659A2" w14:textId="0AACBE89" w:rsidR="00A1759E" w:rsidRPr="00E95F39" w:rsidRDefault="00A1759E" w:rsidP="00E95F39">
            <w:pPr>
              <w:widowControl/>
              <w:autoSpaceDE/>
              <w:autoSpaceDN/>
              <w:adjustRightInd/>
              <w:jc w:val="center"/>
              <w:rPr>
                <w:bCs/>
                <w:sz w:val="22"/>
                <w:szCs w:val="22"/>
              </w:rPr>
            </w:pPr>
            <w:ins w:id="163" w:author="ERCOT" w:date="2023-10-26T12:34:00Z">
              <w:r w:rsidRPr="00E95F39">
                <w:rPr>
                  <w:sz w:val="22"/>
                  <w:szCs w:val="22"/>
                </w:rPr>
                <w:t>0.6</w:t>
              </w:r>
            </w:ins>
            <w:del w:id="164"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6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BF98760" w14:textId="13E29C41" w:rsidR="00A1759E" w:rsidRPr="00E95F39" w:rsidRDefault="00A1759E" w:rsidP="00E95F39">
            <w:pPr>
              <w:widowControl/>
              <w:autoSpaceDE/>
              <w:autoSpaceDN/>
              <w:adjustRightInd/>
              <w:jc w:val="center"/>
              <w:rPr>
                <w:bCs/>
                <w:sz w:val="22"/>
                <w:szCs w:val="22"/>
              </w:rPr>
            </w:pPr>
            <w:ins w:id="166" w:author="ERCOT" w:date="2023-10-26T12:34:00Z">
              <w:r w:rsidRPr="00E95F39">
                <w:rPr>
                  <w:sz w:val="22"/>
                  <w:szCs w:val="22"/>
                </w:rPr>
                <w:t>-1.4</w:t>
              </w:r>
            </w:ins>
            <w:del w:id="167" w:author="ERCOT" w:date="2023-10-26T12:34:00Z">
              <w:r w:rsidRPr="00E95F39" w:rsidDel="006B31EA">
                <w:rPr>
                  <w:sz w:val="22"/>
                  <w:szCs w:val="22"/>
                </w:rPr>
                <w:delText>-0.2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6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ECB3A73" w14:textId="18E44130" w:rsidR="00A1759E" w:rsidRPr="00E95F39" w:rsidRDefault="00A1759E" w:rsidP="00E95F39">
            <w:pPr>
              <w:widowControl/>
              <w:autoSpaceDE/>
              <w:autoSpaceDN/>
              <w:adjustRightInd/>
              <w:jc w:val="center"/>
              <w:rPr>
                <w:bCs/>
                <w:sz w:val="22"/>
                <w:szCs w:val="22"/>
              </w:rPr>
            </w:pPr>
            <w:ins w:id="169" w:author="ERCOT" w:date="2023-10-26T12:34:00Z">
              <w:r w:rsidRPr="00E95F39">
                <w:rPr>
                  <w:sz w:val="22"/>
                  <w:szCs w:val="22"/>
                </w:rPr>
                <w:t>-0.5</w:t>
              </w:r>
            </w:ins>
            <w:del w:id="170" w:author="ERCOT" w:date="2023-10-26T12:34:00Z">
              <w:r w:rsidRPr="00E95F39" w:rsidDel="006B31EA">
                <w:rPr>
                  <w:sz w:val="22"/>
                  <w:szCs w:val="22"/>
                </w:rPr>
                <w:delText>0.6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7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58E400B" w14:textId="76C2D9A8" w:rsidR="00A1759E" w:rsidRPr="00E95F39" w:rsidRDefault="00A1759E" w:rsidP="00E95F39">
            <w:pPr>
              <w:widowControl/>
              <w:autoSpaceDE/>
              <w:autoSpaceDN/>
              <w:adjustRightInd/>
              <w:jc w:val="center"/>
              <w:rPr>
                <w:bCs/>
                <w:sz w:val="22"/>
                <w:szCs w:val="22"/>
              </w:rPr>
            </w:pPr>
            <w:ins w:id="172" w:author="ERCOT" w:date="2023-10-26T12:34:00Z">
              <w:r w:rsidRPr="00E95F39">
                <w:rPr>
                  <w:sz w:val="22"/>
                  <w:szCs w:val="22"/>
                </w:rPr>
                <w:t>-0.7</w:t>
              </w:r>
            </w:ins>
            <w:del w:id="173" w:author="ERCOT" w:date="2023-10-26T12:34:00Z">
              <w:r w:rsidRPr="00E95F39" w:rsidDel="006B31EA">
                <w:rPr>
                  <w:sz w:val="22"/>
                  <w:szCs w:val="22"/>
                </w:rPr>
                <w:delText>1.1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7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D3BBFEA" w14:textId="1F69B0DC" w:rsidR="00A1759E" w:rsidRPr="00E95F39" w:rsidRDefault="00A1759E" w:rsidP="00E95F39">
            <w:pPr>
              <w:widowControl/>
              <w:autoSpaceDE/>
              <w:autoSpaceDN/>
              <w:adjustRightInd/>
              <w:jc w:val="center"/>
              <w:rPr>
                <w:bCs/>
                <w:sz w:val="22"/>
                <w:szCs w:val="22"/>
              </w:rPr>
            </w:pPr>
            <w:ins w:id="175" w:author="ERCOT" w:date="2023-10-26T12:34:00Z">
              <w:r w:rsidRPr="00E95F39">
                <w:rPr>
                  <w:sz w:val="22"/>
                  <w:szCs w:val="22"/>
                </w:rPr>
                <w:t>-0.2</w:t>
              </w:r>
            </w:ins>
            <w:del w:id="176"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177"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183E264A" w14:textId="47C05306" w:rsidR="00A1759E" w:rsidRPr="00E95F39" w:rsidRDefault="00A1759E" w:rsidP="00E95F39">
            <w:pPr>
              <w:widowControl/>
              <w:autoSpaceDE/>
              <w:autoSpaceDN/>
              <w:adjustRightInd/>
              <w:jc w:val="center"/>
              <w:rPr>
                <w:bCs/>
                <w:sz w:val="22"/>
                <w:szCs w:val="22"/>
              </w:rPr>
            </w:pPr>
            <w:ins w:id="178" w:author="ERCOT" w:date="2023-10-26T12:34:00Z">
              <w:r w:rsidRPr="00E95F39">
                <w:rPr>
                  <w:sz w:val="22"/>
                  <w:szCs w:val="22"/>
                </w:rPr>
                <w:t>0.2</w:t>
              </w:r>
            </w:ins>
            <w:del w:id="179" w:author="ERCOT" w:date="2023-10-26T12:34:00Z">
              <w:r w:rsidRPr="00E95F39" w:rsidDel="006B31EA">
                <w:rPr>
                  <w:sz w:val="22"/>
                  <w:szCs w:val="22"/>
                </w:rPr>
                <w:delText>1.6</w:delText>
              </w:r>
            </w:del>
          </w:p>
        </w:tc>
      </w:tr>
      <w:tr w:rsidR="00A1759E" w:rsidRPr="00CC576E" w14:paraId="3B034A0A"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80"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81"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182"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3EE57AFC" w14:textId="77777777" w:rsidR="00A1759E" w:rsidRPr="0012615F" w:rsidRDefault="00A1759E" w:rsidP="00A1759E">
            <w:pPr>
              <w:widowControl/>
              <w:autoSpaceDE/>
              <w:autoSpaceDN/>
              <w:adjustRightInd/>
              <w:jc w:val="center"/>
              <w:rPr>
                <w:b/>
                <w:bCs/>
                <w:sz w:val="22"/>
                <w:szCs w:val="22"/>
              </w:rPr>
            </w:pPr>
            <w:r w:rsidRPr="0012615F">
              <w:rPr>
                <w:b/>
                <w:bCs/>
                <w:sz w:val="22"/>
                <w:szCs w:val="22"/>
              </w:rPr>
              <w:t>Mar.</w:t>
            </w:r>
          </w:p>
        </w:tc>
        <w:tc>
          <w:tcPr>
            <w:tcW w:w="190" w:type="pct"/>
            <w:tcBorders>
              <w:top w:val="single" w:sz="4" w:space="0" w:color="auto"/>
              <w:left w:val="single" w:sz="4" w:space="0" w:color="000000"/>
              <w:bottom w:val="single" w:sz="4" w:space="0" w:color="auto"/>
              <w:right w:val="single" w:sz="4" w:space="0" w:color="000000"/>
            </w:tcBorders>
            <w:vAlign w:val="center"/>
            <w:tcPrChange w:id="18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4ABDDC8" w14:textId="373C7A5D" w:rsidR="00A1759E" w:rsidRPr="00E95F39" w:rsidRDefault="00A1759E" w:rsidP="00E95F39">
            <w:pPr>
              <w:widowControl/>
              <w:autoSpaceDE/>
              <w:autoSpaceDN/>
              <w:adjustRightInd/>
              <w:jc w:val="center"/>
              <w:rPr>
                <w:bCs/>
                <w:sz w:val="22"/>
                <w:szCs w:val="22"/>
              </w:rPr>
            </w:pPr>
            <w:ins w:id="184" w:author="ERCOT" w:date="2023-10-26T12:34:00Z">
              <w:r w:rsidRPr="00E95F39">
                <w:rPr>
                  <w:sz w:val="22"/>
                  <w:szCs w:val="22"/>
                </w:rPr>
                <w:t>1.3</w:t>
              </w:r>
            </w:ins>
            <w:del w:id="185" w:author="ERCOT" w:date="2023-10-26T12:34:00Z">
              <w:r w:rsidRPr="00E95F39" w:rsidDel="006B31EA">
                <w:rPr>
                  <w:sz w:val="22"/>
                  <w:szCs w:val="22"/>
                </w:rPr>
                <w:delText>1.6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8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067F907" w14:textId="772147DB" w:rsidR="00A1759E" w:rsidRPr="00E95F39" w:rsidRDefault="00A1759E" w:rsidP="00E95F39">
            <w:pPr>
              <w:widowControl/>
              <w:autoSpaceDE/>
              <w:autoSpaceDN/>
              <w:adjustRightInd/>
              <w:jc w:val="center"/>
              <w:rPr>
                <w:bCs/>
                <w:sz w:val="22"/>
                <w:szCs w:val="22"/>
              </w:rPr>
            </w:pPr>
            <w:ins w:id="187" w:author="ERCOT" w:date="2023-10-26T12:34:00Z">
              <w:r w:rsidRPr="00E95F39">
                <w:rPr>
                  <w:sz w:val="22"/>
                  <w:szCs w:val="22"/>
                </w:rPr>
                <w:t>0.6</w:t>
              </w:r>
            </w:ins>
            <w:del w:id="188" w:author="ERCOT" w:date="2023-10-26T12:34:00Z">
              <w:r w:rsidRPr="00E95F39" w:rsidDel="006B31EA">
                <w:rPr>
                  <w:sz w:val="22"/>
                  <w:szCs w:val="22"/>
                </w:rPr>
                <w:delText>1.7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18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FC9644C" w14:textId="5A72213F" w:rsidR="00A1759E" w:rsidRPr="00E95F39" w:rsidRDefault="00A1759E" w:rsidP="00E95F39">
            <w:pPr>
              <w:widowControl/>
              <w:autoSpaceDE/>
              <w:autoSpaceDN/>
              <w:adjustRightInd/>
              <w:jc w:val="center"/>
              <w:rPr>
                <w:bCs/>
                <w:sz w:val="22"/>
                <w:szCs w:val="22"/>
              </w:rPr>
            </w:pPr>
            <w:ins w:id="190" w:author="ERCOT" w:date="2023-10-26T12:34:00Z">
              <w:r w:rsidRPr="00E95F39">
                <w:rPr>
                  <w:sz w:val="22"/>
                  <w:szCs w:val="22"/>
                </w:rPr>
                <w:t>1.0</w:t>
              </w:r>
            </w:ins>
            <w:del w:id="191"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9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19A0E3" w14:textId="25A9A295" w:rsidR="00A1759E" w:rsidRPr="00E95F39" w:rsidRDefault="00A1759E" w:rsidP="00E95F39">
            <w:pPr>
              <w:widowControl/>
              <w:autoSpaceDE/>
              <w:autoSpaceDN/>
              <w:adjustRightInd/>
              <w:jc w:val="center"/>
              <w:rPr>
                <w:bCs/>
                <w:sz w:val="22"/>
                <w:szCs w:val="22"/>
              </w:rPr>
            </w:pPr>
            <w:ins w:id="193" w:author="ERCOT" w:date="2023-10-26T12:34:00Z">
              <w:r w:rsidRPr="00E95F39">
                <w:rPr>
                  <w:sz w:val="22"/>
                  <w:szCs w:val="22"/>
                </w:rPr>
                <w:t>0.6</w:t>
              </w:r>
            </w:ins>
            <w:del w:id="194"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9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E3DDFCE" w14:textId="5824984C" w:rsidR="00A1759E" w:rsidRPr="00E95F39" w:rsidRDefault="00A1759E" w:rsidP="00E95F39">
            <w:pPr>
              <w:widowControl/>
              <w:autoSpaceDE/>
              <w:autoSpaceDN/>
              <w:adjustRightInd/>
              <w:jc w:val="center"/>
              <w:rPr>
                <w:bCs/>
                <w:sz w:val="22"/>
                <w:szCs w:val="22"/>
              </w:rPr>
            </w:pPr>
            <w:ins w:id="196" w:author="ERCOT" w:date="2023-10-26T12:34:00Z">
              <w:r w:rsidRPr="00E95F39">
                <w:rPr>
                  <w:sz w:val="22"/>
                  <w:szCs w:val="22"/>
                </w:rPr>
                <w:t>0.6</w:t>
              </w:r>
            </w:ins>
            <w:del w:id="197"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9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6BFDCA4" w14:textId="2DB105A8" w:rsidR="00A1759E" w:rsidRPr="00E95F39" w:rsidRDefault="00A1759E" w:rsidP="00E95F39">
            <w:pPr>
              <w:widowControl/>
              <w:autoSpaceDE/>
              <w:autoSpaceDN/>
              <w:adjustRightInd/>
              <w:jc w:val="center"/>
              <w:rPr>
                <w:bCs/>
                <w:sz w:val="22"/>
                <w:szCs w:val="22"/>
              </w:rPr>
            </w:pPr>
            <w:ins w:id="199" w:author="ERCOT" w:date="2023-10-26T12:34:00Z">
              <w:r w:rsidRPr="00E95F39">
                <w:rPr>
                  <w:sz w:val="22"/>
                  <w:szCs w:val="22"/>
                </w:rPr>
                <w:t>1.3</w:t>
              </w:r>
            </w:ins>
            <w:del w:id="200" w:author="ERCOT" w:date="2023-10-26T12:34:00Z">
              <w:r w:rsidRPr="00E95F39" w:rsidDel="006B31EA">
                <w:rPr>
                  <w:sz w:val="22"/>
                  <w:szCs w:val="22"/>
                </w:rPr>
                <w:delText>2.0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0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98074B2" w14:textId="66BEACA2" w:rsidR="00A1759E" w:rsidRPr="00E95F39" w:rsidRDefault="00A1759E" w:rsidP="00E95F39">
            <w:pPr>
              <w:widowControl/>
              <w:autoSpaceDE/>
              <w:autoSpaceDN/>
              <w:adjustRightInd/>
              <w:jc w:val="center"/>
              <w:rPr>
                <w:bCs/>
                <w:sz w:val="22"/>
                <w:szCs w:val="22"/>
              </w:rPr>
            </w:pPr>
            <w:ins w:id="202" w:author="ERCOT" w:date="2023-10-26T12:34:00Z">
              <w:r w:rsidRPr="00E95F39">
                <w:rPr>
                  <w:sz w:val="22"/>
                  <w:szCs w:val="22"/>
                </w:rPr>
                <w:t>1.4</w:t>
              </w:r>
            </w:ins>
            <w:del w:id="203" w:author="ERCOT" w:date="2023-10-26T12:34:00Z">
              <w:r w:rsidRPr="00E95F39" w:rsidDel="006B31EA">
                <w:rPr>
                  <w:sz w:val="22"/>
                  <w:szCs w:val="22"/>
                </w:rPr>
                <w:delText>2.0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0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0098077" w14:textId="4153EA1C" w:rsidR="00A1759E" w:rsidRPr="00E95F39" w:rsidRDefault="00A1759E" w:rsidP="00E95F39">
            <w:pPr>
              <w:widowControl/>
              <w:autoSpaceDE/>
              <w:autoSpaceDN/>
              <w:adjustRightInd/>
              <w:jc w:val="center"/>
              <w:rPr>
                <w:bCs/>
                <w:sz w:val="22"/>
                <w:szCs w:val="22"/>
              </w:rPr>
            </w:pPr>
            <w:ins w:id="205" w:author="ERCOT" w:date="2023-10-26T12:34:00Z">
              <w:r w:rsidRPr="00E95F39">
                <w:rPr>
                  <w:sz w:val="22"/>
                  <w:szCs w:val="22"/>
                </w:rPr>
                <w:t>1.4</w:t>
              </w:r>
            </w:ins>
            <w:del w:id="206" w:author="ERCOT" w:date="2023-10-26T12:34:00Z">
              <w:r w:rsidRPr="00E95F39" w:rsidDel="006B31EA">
                <w:rPr>
                  <w:sz w:val="22"/>
                  <w:szCs w:val="22"/>
                </w:rPr>
                <w:delText>2.8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07"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37925116" w14:textId="49D13B9C" w:rsidR="00A1759E" w:rsidRPr="00E95F39" w:rsidRDefault="00A1759E" w:rsidP="00E95F39">
            <w:pPr>
              <w:widowControl/>
              <w:autoSpaceDE/>
              <w:autoSpaceDN/>
              <w:adjustRightInd/>
              <w:jc w:val="center"/>
              <w:rPr>
                <w:bCs/>
                <w:sz w:val="22"/>
                <w:szCs w:val="22"/>
              </w:rPr>
            </w:pPr>
            <w:ins w:id="208" w:author="ERCOT" w:date="2023-10-26T12:34:00Z">
              <w:r w:rsidRPr="00E95F39">
                <w:rPr>
                  <w:sz w:val="22"/>
                  <w:szCs w:val="22"/>
                </w:rPr>
                <w:t>5.1</w:t>
              </w:r>
            </w:ins>
            <w:del w:id="209" w:author="ERCOT" w:date="2023-10-26T12:34:00Z">
              <w:r w:rsidRPr="00E95F39" w:rsidDel="006B31EA">
                <w:rPr>
                  <w:sz w:val="22"/>
                  <w:szCs w:val="22"/>
                </w:rPr>
                <w:delText>3.7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1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33D9C93" w14:textId="4C4E4628" w:rsidR="00A1759E" w:rsidRPr="00E95F39" w:rsidRDefault="00A1759E" w:rsidP="00E95F39">
            <w:pPr>
              <w:widowControl/>
              <w:autoSpaceDE/>
              <w:autoSpaceDN/>
              <w:adjustRightInd/>
              <w:jc w:val="center"/>
              <w:rPr>
                <w:bCs/>
                <w:sz w:val="22"/>
                <w:szCs w:val="22"/>
              </w:rPr>
            </w:pPr>
            <w:ins w:id="211" w:author="ERCOT" w:date="2023-10-26T12:34:00Z">
              <w:r w:rsidRPr="00E95F39">
                <w:rPr>
                  <w:sz w:val="22"/>
                  <w:szCs w:val="22"/>
                </w:rPr>
                <w:t>4.0</w:t>
              </w:r>
            </w:ins>
            <w:del w:id="212" w:author="ERCOT" w:date="2023-10-26T12:34:00Z">
              <w:r w:rsidRPr="00E95F39" w:rsidDel="006B31EA">
                <w:rPr>
                  <w:sz w:val="22"/>
                  <w:szCs w:val="22"/>
                </w:rPr>
                <w:delText>2.8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1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DAC763C" w14:textId="29E17F4A" w:rsidR="00A1759E" w:rsidRPr="00E95F39" w:rsidRDefault="00A1759E" w:rsidP="00E95F39">
            <w:pPr>
              <w:widowControl/>
              <w:autoSpaceDE/>
              <w:autoSpaceDN/>
              <w:adjustRightInd/>
              <w:jc w:val="center"/>
              <w:rPr>
                <w:bCs/>
                <w:sz w:val="22"/>
                <w:szCs w:val="22"/>
              </w:rPr>
            </w:pPr>
            <w:ins w:id="214" w:author="ERCOT" w:date="2023-10-26T12:34:00Z">
              <w:r w:rsidRPr="00E95F39">
                <w:rPr>
                  <w:sz w:val="22"/>
                  <w:szCs w:val="22"/>
                </w:rPr>
                <w:t>1.4</w:t>
              </w:r>
            </w:ins>
            <w:del w:id="215" w:author="ERCOT" w:date="2023-10-26T12:34:00Z">
              <w:r w:rsidRPr="00E95F39" w:rsidDel="006B31EA">
                <w:rPr>
                  <w:sz w:val="22"/>
                  <w:szCs w:val="22"/>
                </w:rPr>
                <w:delText>2.3</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216"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0C40DCE7" w14:textId="1BD20E55" w:rsidR="00A1759E" w:rsidRPr="00E95F39" w:rsidRDefault="00A1759E" w:rsidP="00E95F39">
            <w:pPr>
              <w:widowControl/>
              <w:autoSpaceDE/>
              <w:autoSpaceDN/>
              <w:adjustRightInd/>
              <w:jc w:val="center"/>
              <w:rPr>
                <w:bCs/>
                <w:sz w:val="22"/>
                <w:szCs w:val="22"/>
              </w:rPr>
            </w:pPr>
            <w:ins w:id="217" w:author="ERCOT" w:date="2023-10-26T12:34:00Z">
              <w:r w:rsidRPr="00E95F39">
                <w:rPr>
                  <w:sz w:val="22"/>
                  <w:szCs w:val="22"/>
                </w:rPr>
                <w:t>2.4</w:t>
              </w:r>
            </w:ins>
            <w:del w:id="218" w:author="ERCOT" w:date="2023-10-26T12:34:00Z">
              <w:r w:rsidRPr="00E95F39" w:rsidDel="006B31EA">
                <w:rPr>
                  <w:sz w:val="22"/>
                  <w:szCs w:val="22"/>
                </w:rPr>
                <w:delText>2.4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21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2F675320" w14:textId="1BCD399B" w:rsidR="00A1759E" w:rsidRPr="00E95F39" w:rsidRDefault="00A1759E" w:rsidP="00E95F39">
            <w:pPr>
              <w:widowControl/>
              <w:autoSpaceDE/>
              <w:autoSpaceDN/>
              <w:adjustRightInd/>
              <w:jc w:val="center"/>
              <w:rPr>
                <w:bCs/>
                <w:sz w:val="22"/>
                <w:szCs w:val="22"/>
              </w:rPr>
            </w:pPr>
            <w:ins w:id="220" w:author="ERCOT" w:date="2023-10-26T12:34:00Z">
              <w:r w:rsidRPr="00E95F39">
                <w:rPr>
                  <w:sz w:val="22"/>
                  <w:szCs w:val="22"/>
                </w:rPr>
                <w:t>3.0</w:t>
              </w:r>
            </w:ins>
            <w:del w:id="221" w:author="ERCOT" w:date="2023-10-26T12:34:00Z">
              <w:r w:rsidRPr="00E95F39" w:rsidDel="006B31EA">
                <w:rPr>
                  <w:sz w:val="22"/>
                  <w:szCs w:val="22"/>
                </w:rPr>
                <w:delText>2.5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2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9ECB7DC" w14:textId="2F5F93DC" w:rsidR="00A1759E" w:rsidRPr="00E95F39" w:rsidRDefault="00A1759E" w:rsidP="00E95F39">
            <w:pPr>
              <w:widowControl/>
              <w:autoSpaceDE/>
              <w:autoSpaceDN/>
              <w:adjustRightInd/>
              <w:jc w:val="center"/>
              <w:rPr>
                <w:bCs/>
                <w:sz w:val="22"/>
                <w:szCs w:val="22"/>
              </w:rPr>
            </w:pPr>
            <w:ins w:id="223" w:author="ERCOT" w:date="2023-10-26T12:34:00Z">
              <w:r w:rsidRPr="00E95F39">
                <w:rPr>
                  <w:sz w:val="22"/>
                  <w:szCs w:val="22"/>
                </w:rPr>
                <w:t>1.1</w:t>
              </w:r>
            </w:ins>
            <w:del w:id="224" w:author="ERCOT" w:date="2023-10-26T12:34:00Z">
              <w:r w:rsidRPr="00E95F39" w:rsidDel="006B31EA">
                <w:rPr>
                  <w:sz w:val="22"/>
                  <w:szCs w:val="22"/>
                </w:rPr>
                <w:delText>2.7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2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9564677" w14:textId="33304780" w:rsidR="00A1759E" w:rsidRPr="00E95F39" w:rsidRDefault="00A1759E" w:rsidP="00E95F39">
            <w:pPr>
              <w:widowControl/>
              <w:autoSpaceDE/>
              <w:autoSpaceDN/>
              <w:adjustRightInd/>
              <w:jc w:val="center"/>
              <w:rPr>
                <w:bCs/>
                <w:sz w:val="22"/>
                <w:szCs w:val="22"/>
              </w:rPr>
            </w:pPr>
            <w:ins w:id="226" w:author="ERCOT" w:date="2023-10-26T12:34:00Z">
              <w:r w:rsidRPr="00E95F39">
                <w:rPr>
                  <w:sz w:val="22"/>
                  <w:szCs w:val="22"/>
                </w:rPr>
                <w:t>1.3</w:t>
              </w:r>
            </w:ins>
            <w:del w:id="227"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2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DDA315F" w14:textId="039620EC" w:rsidR="00A1759E" w:rsidRPr="00E95F39" w:rsidRDefault="00A1759E" w:rsidP="00E95F39">
            <w:pPr>
              <w:widowControl/>
              <w:autoSpaceDE/>
              <w:autoSpaceDN/>
              <w:adjustRightInd/>
              <w:jc w:val="center"/>
              <w:rPr>
                <w:bCs/>
                <w:sz w:val="22"/>
                <w:szCs w:val="22"/>
              </w:rPr>
            </w:pPr>
            <w:ins w:id="229" w:author="ERCOT" w:date="2023-10-26T12:34:00Z">
              <w:r w:rsidRPr="00E95F39">
                <w:rPr>
                  <w:sz w:val="22"/>
                  <w:szCs w:val="22"/>
                </w:rPr>
                <w:t>1.3</w:t>
              </w:r>
            </w:ins>
            <w:del w:id="230" w:author="ERCOT" w:date="2023-10-26T12:34:00Z">
              <w:r w:rsidRPr="00E95F39" w:rsidDel="006B31EA">
                <w:rPr>
                  <w:sz w:val="22"/>
                  <w:szCs w:val="22"/>
                </w:rPr>
                <w:delText>1.9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3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6A50A50" w14:textId="261A0493" w:rsidR="00A1759E" w:rsidRPr="00E95F39" w:rsidRDefault="00A1759E" w:rsidP="00E95F39">
            <w:pPr>
              <w:widowControl/>
              <w:autoSpaceDE/>
              <w:autoSpaceDN/>
              <w:adjustRightInd/>
              <w:jc w:val="center"/>
              <w:rPr>
                <w:bCs/>
                <w:sz w:val="22"/>
                <w:szCs w:val="22"/>
              </w:rPr>
            </w:pPr>
            <w:ins w:id="232" w:author="ERCOT" w:date="2023-10-26T12:34:00Z">
              <w:r w:rsidRPr="00E95F39">
                <w:rPr>
                  <w:sz w:val="22"/>
                  <w:szCs w:val="22"/>
                </w:rPr>
                <w:t>1.7</w:t>
              </w:r>
            </w:ins>
            <w:del w:id="233" w:author="ERCOT" w:date="2023-10-26T12:34:00Z">
              <w:r w:rsidRPr="00E95F39" w:rsidDel="006B31EA">
                <w:rPr>
                  <w:sz w:val="22"/>
                  <w:szCs w:val="22"/>
                </w:rPr>
                <w:delText>1.9</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23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4898231" w14:textId="3B58CD6F" w:rsidR="00A1759E" w:rsidRPr="00E95F39" w:rsidRDefault="00A1759E" w:rsidP="00E95F39">
            <w:pPr>
              <w:widowControl/>
              <w:autoSpaceDE/>
              <w:autoSpaceDN/>
              <w:adjustRightInd/>
              <w:jc w:val="center"/>
              <w:rPr>
                <w:bCs/>
                <w:sz w:val="22"/>
                <w:szCs w:val="22"/>
              </w:rPr>
            </w:pPr>
            <w:ins w:id="235" w:author="ERCOT" w:date="2023-10-26T12:34:00Z">
              <w:r w:rsidRPr="00E95F39">
                <w:rPr>
                  <w:sz w:val="22"/>
                  <w:szCs w:val="22"/>
                </w:rPr>
                <w:t>3.1</w:t>
              </w:r>
            </w:ins>
            <w:del w:id="236" w:author="ERCOT" w:date="2023-10-26T12:34:00Z">
              <w:r w:rsidRPr="00E95F39" w:rsidDel="006B31EA">
                <w:rPr>
                  <w:sz w:val="22"/>
                  <w:szCs w:val="22"/>
                </w:rPr>
                <w:delText>1.5</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237"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5A54778D" w14:textId="70967A2D" w:rsidR="00A1759E" w:rsidRPr="00E95F39" w:rsidRDefault="00A1759E" w:rsidP="00E95F39">
            <w:pPr>
              <w:widowControl/>
              <w:autoSpaceDE/>
              <w:autoSpaceDN/>
              <w:adjustRightInd/>
              <w:jc w:val="center"/>
              <w:rPr>
                <w:bCs/>
                <w:sz w:val="22"/>
                <w:szCs w:val="22"/>
              </w:rPr>
            </w:pPr>
            <w:ins w:id="238" w:author="ERCOT" w:date="2023-10-26T12:34:00Z">
              <w:r w:rsidRPr="00E95F39">
                <w:rPr>
                  <w:sz w:val="22"/>
                  <w:szCs w:val="22"/>
                </w:rPr>
                <w:t>2.7</w:t>
              </w:r>
            </w:ins>
            <w:del w:id="239" w:author="ERCOT" w:date="2023-10-26T12:34:00Z">
              <w:r w:rsidRPr="00E95F39" w:rsidDel="006B31EA">
                <w:rPr>
                  <w:sz w:val="22"/>
                  <w:szCs w:val="22"/>
                </w:rPr>
                <w:delText>1.1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4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57B4FD6" w14:textId="62FEEB73" w:rsidR="00A1759E" w:rsidRPr="00E95F39" w:rsidRDefault="00A1759E" w:rsidP="00E95F39">
            <w:pPr>
              <w:widowControl/>
              <w:autoSpaceDE/>
              <w:autoSpaceDN/>
              <w:adjustRightInd/>
              <w:jc w:val="center"/>
              <w:rPr>
                <w:bCs/>
                <w:sz w:val="22"/>
                <w:szCs w:val="22"/>
              </w:rPr>
            </w:pPr>
            <w:ins w:id="241" w:author="ERCOT" w:date="2023-10-26T12:34:00Z">
              <w:r w:rsidRPr="00E95F39">
                <w:rPr>
                  <w:sz w:val="22"/>
                  <w:szCs w:val="22"/>
                </w:rPr>
                <w:t>2.9</w:t>
              </w:r>
            </w:ins>
            <w:del w:id="242" w:author="ERCOT" w:date="2023-10-26T12:34:00Z">
              <w:r w:rsidRPr="00E95F39" w:rsidDel="006B31EA">
                <w:rPr>
                  <w:sz w:val="22"/>
                  <w:szCs w:val="22"/>
                </w:rPr>
                <w:delText>1.0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4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6B2A900" w14:textId="30C12CF5" w:rsidR="00A1759E" w:rsidRPr="00E95F39" w:rsidRDefault="00A1759E" w:rsidP="00E95F39">
            <w:pPr>
              <w:widowControl/>
              <w:autoSpaceDE/>
              <w:autoSpaceDN/>
              <w:adjustRightInd/>
              <w:jc w:val="center"/>
              <w:rPr>
                <w:bCs/>
                <w:sz w:val="22"/>
                <w:szCs w:val="22"/>
              </w:rPr>
            </w:pPr>
            <w:ins w:id="244" w:author="ERCOT" w:date="2023-10-26T12:34:00Z">
              <w:r w:rsidRPr="00E95F39">
                <w:rPr>
                  <w:sz w:val="22"/>
                  <w:szCs w:val="22"/>
                </w:rPr>
                <w:t>0.9</w:t>
              </w:r>
            </w:ins>
            <w:del w:id="245"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4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F0A19F9" w14:textId="0E85855D" w:rsidR="00A1759E" w:rsidRPr="00E95F39" w:rsidRDefault="00A1759E" w:rsidP="00E95F39">
            <w:pPr>
              <w:widowControl/>
              <w:autoSpaceDE/>
              <w:autoSpaceDN/>
              <w:adjustRightInd/>
              <w:jc w:val="center"/>
              <w:rPr>
                <w:bCs/>
                <w:sz w:val="22"/>
                <w:szCs w:val="22"/>
              </w:rPr>
            </w:pPr>
            <w:ins w:id="247" w:author="ERCOT" w:date="2023-10-26T12:34:00Z">
              <w:r w:rsidRPr="00E95F39">
                <w:rPr>
                  <w:sz w:val="22"/>
                  <w:szCs w:val="22"/>
                </w:rPr>
                <w:t>0.1</w:t>
              </w:r>
            </w:ins>
            <w:del w:id="248"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4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1934F68" w14:textId="1CA08427" w:rsidR="00A1759E" w:rsidRPr="00E95F39" w:rsidRDefault="00A1759E" w:rsidP="00E95F39">
            <w:pPr>
              <w:widowControl/>
              <w:autoSpaceDE/>
              <w:autoSpaceDN/>
              <w:adjustRightInd/>
              <w:jc w:val="center"/>
              <w:rPr>
                <w:bCs/>
                <w:sz w:val="22"/>
                <w:szCs w:val="22"/>
              </w:rPr>
            </w:pPr>
            <w:ins w:id="250" w:author="ERCOT" w:date="2023-10-26T12:34:00Z">
              <w:r w:rsidRPr="00E95F39">
                <w:rPr>
                  <w:sz w:val="22"/>
                  <w:szCs w:val="22"/>
                </w:rPr>
                <w:t>0.3</w:t>
              </w:r>
            </w:ins>
            <w:del w:id="251"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252"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2B5A1C7A" w14:textId="2B72526C" w:rsidR="00A1759E" w:rsidRPr="00E95F39" w:rsidRDefault="00A1759E" w:rsidP="00E95F39">
            <w:pPr>
              <w:widowControl/>
              <w:autoSpaceDE/>
              <w:autoSpaceDN/>
              <w:adjustRightInd/>
              <w:jc w:val="center"/>
              <w:rPr>
                <w:bCs/>
                <w:sz w:val="22"/>
                <w:szCs w:val="22"/>
              </w:rPr>
            </w:pPr>
            <w:ins w:id="253" w:author="ERCOT" w:date="2023-10-26T12:34:00Z">
              <w:r w:rsidRPr="00E95F39">
                <w:rPr>
                  <w:sz w:val="22"/>
                  <w:szCs w:val="22"/>
                </w:rPr>
                <w:t>0.5</w:t>
              </w:r>
            </w:ins>
            <w:del w:id="254" w:author="ERCOT" w:date="2023-10-26T12:34:00Z">
              <w:r w:rsidRPr="00E95F39" w:rsidDel="006B31EA">
                <w:rPr>
                  <w:sz w:val="22"/>
                  <w:szCs w:val="22"/>
                </w:rPr>
                <w:delText>0.8</w:delText>
              </w:r>
            </w:del>
          </w:p>
        </w:tc>
      </w:tr>
      <w:tr w:rsidR="00A1759E" w:rsidRPr="00CC576E" w14:paraId="483B1CD0"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55"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56"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257"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083C33AF" w14:textId="77777777" w:rsidR="00A1759E" w:rsidRPr="0012615F" w:rsidRDefault="00A1759E" w:rsidP="00A1759E">
            <w:pPr>
              <w:widowControl/>
              <w:autoSpaceDE/>
              <w:autoSpaceDN/>
              <w:adjustRightInd/>
              <w:jc w:val="center"/>
              <w:rPr>
                <w:b/>
                <w:bCs/>
                <w:sz w:val="22"/>
                <w:szCs w:val="22"/>
              </w:rPr>
            </w:pPr>
            <w:r w:rsidRPr="0012615F">
              <w:rPr>
                <w:b/>
                <w:bCs/>
                <w:sz w:val="22"/>
                <w:szCs w:val="22"/>
              </w:rPr>
              <w:t>Apr.</w:t>
            </w:r>
          </w:p>
        </w:tc>
        <w:tc>
          <w:tcPr>
            <w:tcW w:w="190" w:type="pct"/>
            <w:tcBorders>
              <w:top w:val="single" w:sz="4" w:space="0" w:color="auto"/>
              <w:left w:val="single" w:sz="4" w:space="0" w:color="000000"/>
              <w:bottom w:val="single" w:sz="4" w:space="0" w:color="auto"/>
              <w:right w:val="single" w:sz="4" w:space="0" w:color="000000"/>
            </w:tcBorders>
            <w:vAlign w:val="center"/>
            <w:tcPrChange w:id="25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8977015" w14:textId="72C5EE06" w:rsidR="00A1759E" w:rsidRPr="00E95F39" w:rsidRDefault="00A1759E" w:rsidP="00E95F39">
            <w:pPr>
              <w:widowControl/>
              <w:autoSpaceDE/>
              <w:autoSpaceDN/>
              <w:adjustRightInd/>
              <w:jc w:val="center"/>
              <w:rPr>
                <w:bCs/>
                <w:sz w:val="22"/>
                <w:szCs w:val="22"/>
              </w:rPr>
            </w:pPr>
            <w:ins w:id="259" w:author="ERCOT" w:date="2023-10-26T12:34:00Z">
              <w:r w:rsidRPr="00E95F39">
                <w:rPr>
                  <w:sz w:val="22"/>
                  <w:szCs w:val="22"/>
                </w:rPr>
                <w:t>-0.3</w:t>
              </w:r>
            </w:ins>
            <w:del w:id="260" w:author="ERCOT" w:date="2023-10-26T12:34:00Z">
              <w:r w:rsidRPr="00E95F39" w:rsidDel="006B31EA">
                <w:rPr>
                  <w:sz w:val="22"/>
                  <w:szCs w:val="22"/>
                </w:rPr>
                <w:delText>0.9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6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B38F40" w14:textId="4D3C4670" w:rsidR="00A1759E" w:rsidRPr="00E95F39" w:rsidRDefault="00A1759E" w:rsidP="00E95F39">
            <w:pPr>
              <w:widowControl/>
              <w:autoSpaceDE/>
              <w:autoSpaceDN/>
              <w:adjustRightInd/>
              <w:jc w:val="center"/>
              <w:rPr>
                <w:bCs/>
                <w:sz w:val="22"/>
                <w:szCs w:val="22"/>
              </w:rPr>
            </w:pPr>
            <w:ins w:id="262" w:author="ERCOT" w:date="2023-10-26T12:34:00Z">
              <w:r w:rsidRPr="00E95F39">
                <w:rPr>
                  <w:sz w:val="22"/>
                  <w:szCs w:val="22"/>
                </w:rPr>
                <w:t>0.0</w:t>
              </w:r>
            </w:ins>
            <w:del w:id="263" w:author="ERCOT" w:date="2023-10-26T12:34:00Z">
              <w:r w:rsidRPr="00E95F39" w:rsidDel="006B31EA">
                <w:rPr>
                  <w:sz w:val="22"/>
                  <w:szCs w:val="22"/>
                </w:rPr>
                <w:delText>1.4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26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78B57E0" w14:textId="39003C12" w:rsidR="00A1759E" w:rsidRPr="00E95F39" w:rsidRDefault="00A1759E" w:rsidP="00E95F39">
            <w:pPr>
              <w:widowControl/>
              <w:autoSpaceDE/>
              <w:autoSpaceDN/>
              <w:adjustRightInd/>
              <w:jc w:val="center"/>
              <w:rPr>
                <w:bCs/>
                <w:sz w:val="22"/>
                <w:szCs w:val="22"/>
              </w:rPr>
            </w:pPr>
            <w:ins w:id="265" w:author="ERCOT" w:date="2023-10-26T12:34:00Z">
              <w:r w:rsidRPr="00E95F39">
                <w:rPr>
                  <w:sz w:val="22"/>
                  <w:szCs w:val="22"/>
                </w:rPr>
                <w:t>0.9</w:t>
              </w:r>
            </w:ins>
            <w:del w:id="266"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6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7B70D1B" w14:textId="6CDC9740" w:rsidR="00A1759E" w:rsidRPr="00E95F39" w:rsidRDefault="00A1759E" w:rsidP="00E95F39">
            <w:pPr>
              <w:widowControl/>
              <w:autoSpaceDE/>
              <w:autoSpaceDN/>
              <w:adjustRightInd/>
              <w:jc w:val="center"/>
              <w:rPr>
                <w:bCs/>
                <w:sz w:val="22"/>
                <w:szCs w:val="22"/>
              </w:rPr>
            </w:pPr>
            <w:ins w:id="268" w:author="ERCOT" w:date="2023-10-26T12:34:00Z">
              <w:r w:rsidRPr="00E95F39">
                <w:rPr>
                  <w:sz w:val="22"/>
                  <w:szCs w:val="22"/>
                </w:rPr>
                <w:t>1.2</w:t>
              </w:r>
            </w:ins>
            <w:del w:id="269"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7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47EB1C0" w14:textId="45AAB484" w:rsidR="00A1759E" w:rsidRPr="00E95F39" w:rsidRDefault="00A1759E" w:rsidP="00E95F39">
            <w:pPr>
              <w:widowControl/>
              <w:autoSpaceDE/>
              <w:autoSpaceDN/>
              <w:adjustRightInd/>
              <w:jc w:val="center"/>
              <w:rPr>
                <w:bCs/>
                <w:sz w:val="22"/>
                <w:szCs w:val="22"/>
              </w:rPr>
            </w:pPr>
            <w:ins w:id="271" w:author="ERCOT" w:date="2023-10-26T12:34:00Z">
              <w:r w:rsidRPr="00E95F39">
                <w:rPr>
                  <w:sz w:val="22"/>
                  <w:szCs w:val="22"/>
                </w:rPr>
                <w:t>1.1</w:t>
              </w:r>
            </w:ins>
            <w:del w:id="272"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7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B761700" w14:textId="564C9218" w:rsidR="00A1759E" w:rsidRPr="00E95F39" w:rsidRDefault="00A1759E" w:rsidP="00E95F39">
            <w:pPr>
              <w:widowControl/>
              <w:autoSpaceDE/>
              <w:autoSpaceDN/>
              <w:adjustRightInd/>
              <w:jc w:val="center"/>
              <w:rPr>
                <w:bCs/>
                <w:sz w:val="22"/>
                <w:szCs w:val="22"/>
              </w:rPr>
            </w:pPr>
            <w:ins w:id="274" w:author="ERCOT" w:date="2023-10-26T12:34:00Z">
              <w:r w:rsidRPr="00E95F39">
                <w:rPr>
                  <w:sz w:val="22"/>
                  <w:szCs w:val="22"/>
                </w:rPr>
                <w:t>0.9</w:t>
              </w:r>
            </w:ins>
            <w:del w:id="275"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7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C5D2568" w14:textId="1B998CF9" w:rsidR="00A1759E" w:rsidRPr="00E95F39" w:rsidRDefault="00A1759E" w:rsidP="00E95F39">
            <w:pPr>
              <w:widowControl/>
              <w:autoSpaceDE/>
              <w:autoSpaceDN/>
              <w:adjustRightInd/>
              <w:jc w:val="center"/>
              <w:rPr>
                <w:bCs/>
                <w:sz w:val="22"/>
                <w:szCs w:val="22"/>
              </w:rPr>
            </w:pPr>
            <w:ins w:id="277" w:author="ERCOT" w:date="2023-10-26T12:34:00Z">
              <w:r w:rsidRPr="00E95F39">
                <w:rPr>
                  <w:sz w:val="22"/>
                  <w:szCs w:val="22"/>
                </w:rPr>
                <w:t>1.3</w:t>
              </w:r>
            </w:ins>
            <w:del w:id="278"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7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C70C86B" w14:textId="67C3A272" w:rsidR="00A1759E" w:rsidRPr="00E95F39" w:rsidRDefault="00A1759E" w:rsidP="00E95F39">
            <w:pPr>
              <w:widowControl/>
              <w:autoSpaceDE/>
              <w:autoSpaceDN/>
              <w:adjustRightInd/>
              <w:jc w:val="center"/>
              <w:rPr>
                <w:bCs/>
                <w:sz w:val="22"/>
                <w:szCs w:val="22"/>
              </w:rPr>
            </w:pPr>
            <w:ins w:id="280" w:author="ERCOT" w:date="2023-10-26T12:34:00Z">
              <w:r w:rsidRPr="00E95F39">
                <w:rPr>
                  <w:sz w:val="22"/>
                  <w:szCs w:val="22"/>
                </w:rPr>
                <w:t>2.1</w:t>
              </w:r>
            </w:ins>
            <w:del w:id="281" w:author="ERCOT" w:date="2023-10-26T12:34:00Z">
              <w:r w:rsidRPr="00E95F39" w:rsidDel="006B31EA">
                <w:rPr>
                  <w:sz w:val="22"/>
                  <w:szCs w:val="22"/>
                </w:rPr>
                <w:delText>3.3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82"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6DC58F34" w14:textId="30B21A17" w:rsidR="00A1759E" w:rsidRPr="00E95F39" w:rsidRDefault="00A1759E" w:rsidP="00E95F39">
            <w:pPr>
              <w:widowControl/>
              <w:autoSpaceDE/>
              <w:autoSpaceDN/>
              <w:adjustRightInd/>
              <w:jc w:val="center"/>
              <w:rPr>
                <w:bCs/>
                <w:sz w:val="22"/>
                <w:szCs w:val="22"/>
              </w:rPr>
            </w:pPr>
            <w:ins w:id="283" w:author="ERCOT" w:date="2023-10-26T12:34:00Z">
              <w:r w:rsidRPr="00E95F39">
                <w:rPr>
                  <w:sz w:val="22"/>
                  <w:szCs w:val="22"/>
                </w:rPr>
                <w:t>3.3</w:t>
              </w:r>
            </w:ins>
            <w:del w:id="284" w:author="ERCOT" w:date="2023-10-26T12:34:00Z">
              <w:r w:rsidRPr="00E95F39" w:rsidDel="006B31EA">
                <w:rPr>
                  <w:sz w:val="22"/>
                  <w:szCs w:val="22"/>
                </w:rPr>
                <w:delText>3.9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8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F13B207" w14:textId="784AED1D" w:rsidR="00A1759E" w:rsidRPr="00E95F39" w:rsidRDefault="00A1759E" w:rsidP="00E95F39">
            <w:pPr>
              <w:widowControl/>
              <w:autoSpaceDE/>
              <w:autoSpaceDN/>
              <w:adjustRightInd/>
              <w:jc w:val="center"/>
              <w:rPr>
                <w:bCs/>
                <w:sz w:val="22"/>
                <w:szCs w:val="22"/>
              </w:rPr>
            </w:pPr>
            <w:ins w:id="286" w:author="ERCOT" w:date="2023-10-26T12:34:00Z">
              <w:r w:rsidRPr="00E95F39">
                <w:rPr>
                  <w:sz w:val="22"/>
                  <w:szCs w:val="22"/>
                </w:rPr>
                <w:t>0.5</w:t>
              </w:r>
            </w:ins>
            <w:del w:id="287"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8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1A1A55D" w14:textId="16709E28" w:rsidR="00A1759E" w:rsidRPr="00E95F39" w:rsidRDefault="00A1759E" w:rsidP="00E95F39">
            <w:pPr>
              <w:widowControl/>
              <w:autoSpaceDE/>
              <w:autoSpaceDN/>
              <w:adjustRightInd/>
              <w:jc w:val="center"/>
              <w:rPr>
                <w:bCs/>
                <w:sz w:val="22"/>
                <w:szCs w:val="22"/>
              </w:rPr>
            </w:pPr>
            <w:ins w:id="289" w:author="ERCOT" w:date="2023-10-26T12:34:00Z">
              <w:r w:rsidRPr="00E95F39">
                <w:rPr>
                  <w:sz w:val="22"/>
                  <w:szCs w:val="22"/>
                </w:rPr>
                <w:t>2.2</w:t>
              </w:r>
            </w:ins>
            <w:del w:id="290" w:author="ERCOT" w:date="2023-10-26T12:34:00Z">
              <w:r w:rsidRPr="00E95F39" w:rsidDel="006B31EA">
                <w:rPr>
                  <w:sz w:val="22"/>
                  <w:szCs w:val="22"/>
                </w:rPr>
                <w:delText>2.7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291"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7151AD0F" w14:textId="5E49FFE5" w:rsidR="00A1759E" w:rsidRPr="00E95F39" w:rsidRDefault="00A1759E" w:rsidP="00E95F39">
            <w:pPr>
              <w:widowControl/>
              <w:autoSpaceDE/>
              <w:autoSpaceDN/>
              <w:adjustRightInd/>
              <w:jc w:val="center"/>
              <w:rPr>
                <w:bCs/>
                <w:sz w:val="22"/>
                <w:szCs w:val="22"/>
              </w:rPr>
            </w:pPr>
            <w:ins w:id="292" w:author="ERCOT" w:date="2023-10-26T12:34:00Z">
              <w:r w:rsidRPr="00E95F39">
                <w:rPr>
                  <w:sz w:val="22"/>
                  <w:szCs w:val="22"/>
                </w:rPr>
                <w:t>3.0</w:t>
              </w:r>
            </w:ins>
            <w:del w:id="293" w:author="ERCOT" w:date="2023-10-26T12:34:00Z">
              <w:r w:rsidRPr="00E95F39" w:rsidDel="006B31EA">
                <w:rPr>
                  <w:sz w:val="22"/>
                  <w:szCs w:val="22"/>
                </w:rPr>
                <w:delText>2.9</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29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5691534" w14:textId="67A3C6EB" w:rsidR="00A1759E" w:rsidRPr="00E95F39" w:rsidRDefault="00A1759E" w:rsidP="00E95F39">
            <w:pPr>
              <w:widowControl/>
              <w:autoSpaceDE/>
              <w:autoSpaceDN/>
              <w:adjustRightInd/>
              <w:jc w:val="center"/>
              <w:rPr>
                <w:bCs/>
                <w:sz w:val="22"/>
                <w:szCs w:val="22"/>
              </w:rPr>
            </w:pPr>
            <w:ins w:id="295" w:author="ERCOT" w:date="2023-10-26T12:34:00Z">
              <w:r w:rsidRPr="00E95F39">
                <w:rPr>
                  <w:sz w:val="22"/>
                  <w:szCs w:val="22"/>
                </w:rPr>
                <w:t>4.3</w:t>
              </w:r>
            </w:ins>
            <w:del w:id="296" w:author="ERCOT" w:date="2023-10-26T12:34:00Z">
              <w:r w:rsidRPr="00E95F39" w:rsidDel="006B31EA">
                <w:rPr>
                  <w:sz w:val="22"/>
                  <w:szCs w:val="22"/>
                </w:rPr>
                <w:delText>2.8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9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B5F565E" w14:textId="24A12094" w:rsidR="00A1759E" w:rsidRPr="00E95F39" w:rsidRDefault="00A1759E" w:rsidP="00E95F39">
            <w:pPr>
              <w:widowControl/>
              <w:autoSpaceDE/>
              <w:autoSpaceDN/>
              <w:adjustRightInd/>
              <w:jc w:val="center"/>
              <w:rPr>
                <w:bCs/>
                <w:sz w:val="22"/>
                <w:szCs w:val="22"/>
              </w:rPr>
            </w:pPr>
            <w:ins w:id="298" w:author="ERCOT" w:date="2023-10-26T12:34:00Z">
              <w:r w:rsidRPr="00E95F39">
                <w:rPr>
                  <w:sz w:val="22"/>
                  <w:szCs w:val="22"/>
                </w:rPr>
                <w:t>2.9</w:t>
              </w:r>
            </w:ins>
            <w:del w:id="299" w:author="ERCOT" w:date="2023-10-26T12:34:00Z">
              <w:r w:rsidRPr="00E95F39" w:rsidDel="006B31EA">
                <w:rPr>
                  <w:sz w:val="22"/>
                  <w:szCs w:val="22"/>
                </w:rPr>
                <w:delText>2.8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0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3810BE5" w14:textId="3F324C31" w:rsidR="00A1759E" w:rsidRPr="00E95F39" w:rsidRDefault="00A1759E" w:rsidP="00E95F39">
            <w:pPr>
              <w:widowControl/>
              <w:autoSpaceDE/>
              <w:autoSpaceDN/>
              <w:adjustRightInd/>
              <w:jc w:val="center"/>
              <w:rPr>
                <w:bCs/>
                <w:sz w:val="22"/>
                <w:szCs w:val="22"/>
              </w:rPr>
            </w:pPr>
            <w:ins w:id="301" w:author="ERCOT" w:date="2023-10-26T12:34:00Z">
              <w:r w:rsidRPr="00E95F39">
                <w:rPr>
                  <w:sz w:val="22"/>
                  <w:szCs w:val="22"/>
                </w:rPr>
                <w:t>2.5</w:t>
              </w:r>
            </w:ins>
            <w:del w:id="302"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0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8B22F6C" w14:textId="6316385F" w:rsidR="00A1759E" w:rsidRPr="00E95F39" w:rsidRDefault="00A1759E" w:rsidP="00E95F39">
            <w:pPr>
              <w:widowControl/>
              <w:autoSpaceDE/>
              <w:autoSpaceDN/>
              <w:adjustRightInd/>
              <w:jc w:val="center"/>
              <w:rPr>
                <w:bCs/>
                <w:sz w:val="22"/>
                <w:szCs w:val="22"/>
              </w:rPr>
            </w:pPr>
            <w:ins w:id="304" w:author="ERCOT" w:date="2023-10-26T12:34:00Z">
              <w:r w:rsidRPr="00E95F39">
                <w:rPr>
                  <w:sz w:val="22"/>
                  <w:szCs w:val="22"/>
                </w:rPr>
                <w:t>1.0</w:t>
              </w:r>
            </w:ins>
            <w:del w:id="305"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0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6D23D45" w14:textId="78F316D7" w:rsidR="00A1759E" w:rsidRPr="00E95F39" w:rsidRDefault="00A1759E" w:rsidP="00E95F39">
            <w:pPr>
              <w:widowControl/>
              <w:autoSpaceDE/>
              <w:autoSpaceDN/>
              <w:adjustRightInd/>
              <w:jc w:val="center"/>
              <w:rPr>
                <w:bCs/>
                <w:sz w:val="22"/>
                <w:szCs w:val="22"/>
              </w:rPr>
            </w:pPr>
            <w:ins w:id="307" w:author="ERCOT" w:date="2023-10-26T12:34:00Z">
              <w:r w:rsidRPr="00E95F39">
                <w:rPr>
                  <w:sz w:val="22"/>
                  <w:szCs w:val="22"/>
                </w:rPr>
                <w:t>0.9</w:t>
              </w:r>
            </w:ins>
            <w:del w:id="308" w:author="ERCOT" w:date="2023-10-26T12:34:00Z">
              <w:r w:rsidRPr="00E95F39" w:rsidDel="006B31EA">
                <w:rPr>
                  <w:sz w:val="22"/>
                  <w:szCs w:val="22"/>
                </w:rPr>
                <w:delText>0.9</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0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1A853D49" w14:textId="09F2FACF" w:rsidR="00A1759E" w:rsidRPr="00E95F39" w:rsidRDefault="00A1759E" w:rsidP="00E95F39">
            <w:pPr>
              <w:widowControl/>
              <w:autoSpaceDE/>
              <w:autoSpaceDN/>
              <w:adjustRightInd/>
              <w:jc w:val="center"/>
              <w:rPr>
                <w:bCs/>
                <w:sz w:val="22"/>
                <w:szCs w:val="22"/>
              </w:rPr>
            </w:pPr>
            <w:ins w:id="310" w:author="ERCOT" w:date="2023-10-26T12:34:00Z">
              <w:r w:rsidRPr="00E95F39">
                <w:rPr>
                  <w:sz w:val="22"/>
                  <w:szCs w:val="22"/>
                </w:rPr>
                <w:t>1.2</w:t>
              </w:r>
            </w:ins>
            <w:del w:id="311" w:author="ERCOT" w:date="2023-10-26T12:34:00Z">
              <w:r w:rsidRPr="00E95F39" w:rsidDel="006B31EA">
                <w:rPr>
                  <w:sz w:val="22"/>
                  <w:szCs w:val="22"/>
                </w:rPr>
                <w:delText>0.9</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12"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48CDC5C" w14:textId="32939F49" w:rsidR="00A1759E" w:rsidRPr="00E95F39" w:rsidRDefault="00A1759E" w:rsidP="00E95F39">
            <w:pPr>
              <w:widowControl/>
              <w:autoSpaceDE/>
              <w:autoSpaceDN/>
              <w:adjustRightInd/>
              <w:jc w:val="center"/>
              <w:rPr>
                <w:bCs/>
                <w:sz w:val="22"/>
                <w:szCs w:val="22"/>
              </w:rPr>
            </w:pPr>
            <w:ins w:id="313" w:author="ERCOT" w:date="2023-10-26T12:34:00Z">
              <w:r w:rsidRPr="00E95F39">
                <w:rPr>
                  <w:sz w:val="22"/>
                  <w:szCs w:val="22"/>
                </w:rPr>
                <w:t>1.3</w:t>
              </w:r>
            </w:ins>
            <w:del w:id="314" w:author="ERCOT" w:date="2023-10-26T12:34:00Z">
              <w:r w:rsidRPr="00E95F39" w:rsidDel="006B31EA">
                <w:rPr>
                  <w:sz w:val="22"/>
                  <w:szCs w:val="22"/>
                </w:rPr>
                <w:delText>1.4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1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AEE69CC" w14:textId="4A769D17" w:rsidR="00A1759E" w:rsidRPr="00E95F39" w:rsidRDefault="00A1759E" w:rsidP="00E95F39">
            <w:pPr>
              <w:widowControl/>
              <w:autoSpaceDE/>
              <w:autoSpaceDN/>
              <w:adjustRightInd/>
              <w:jc w:val="center"/>
              <w:rPr>
                <w:bCs/>
                <w:sz w:val="22"/>
                <w:szCs w:val="22"/>
              </w:rPr>
            </w:pPr>
            <w:ins w:id="316" w:author="ERCOT" w:date="2023-10-26T12:34:00Z">
              <w:r w:rsidRPr="00E95F39">
                <w:rPr>
                  <w:sz w:val="22"/>
                  <w:szCs w:val="22"/>
                </w:rPr>
                <w:t>2.6</w:t>
              </w:r>
            </w:ins>
            <w:del w:id="317" w:author="ERCOT" w:date="2023-10-26T12:34:00Z">
              <w:r w:rsidRPr="00E95F39" w:rsidDel="006B31EA">
                <w:rPr>
                  <w:sz w:val="22"/>
                  <w:szCs w:val="22"/>
                </w:rPr>
                <w:delText>1.5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1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75D8FAD" w14:textId="078E8E20" w:rsidR="00A1759E" w:rsidRPr="00E95F39" w:rsidRDefault="00A1759E" w:rsidP="00E95F39">
            <w:pPr>
              <w:widowControl/>
              <w:autoSpaceDE/>
              <w:autoSpaceDN/>
              <w:adjustRightInd/>
              <w:jc w:val="center"/>
              <w:rPr>
                <w:bCs/>
                <w:sz w:val="22"/>
                <w:szCs w:val="22"/>
              </w:rPr>
            </w:pPr>
            <w:ins w:id="319" w:author="ERCOT" w:date="2023-10-26T12:34:00Z">
              <w:r w:rsidRPr="00E95F39">
                <w:rPr>
                  <w:sz w:val="22"/>
                  <w:szCs w:val="22"/>
                </w:rPr>
                <w:t>0.7</w:t>
              </w:r>
            </w:ins>
            <w:del w:id="320"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2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B5DAE25" w14:textId="277F89D6" w:rsidR="00A1759E" w:rsidRPr="00E95F39" w:rsidRDefault="00A1759E" w:rsidP="00E95F39">
            <w:pPr>
              <w:widowControl/>
              <w:autoSpaceDE/>
              <w:autoSpaceDN/>
              <w:adjustRightInd/>
              <w:jc w:val="center"/>
              <w:rPr>
                <w:bCs/>
                <w:sz w:val="22"/>
                <w:szCs w:val="22"/>
              </w:rPr>
            </w:pPr>
            <w:ins w:id="322" w:author="ERCOT" w:date="2023-10-26T12:34:00Z">
              <w:r w:rsidRPr="00E95F39">
                <w:rPr>
                  <w:sz w:val="22"/>
                  <w:szCs w:val="22"/>
                </w:rPr>
                <w:t>-0.1</w:t>
              </w:r>
            </w:ins>
            <w:del w:id="323" w:author="ERCOT" w:date="2023-10-26T12:34:00Z">
              <w:r w:rsidRPr="00E95F39" w:rsidDel="006B31EA">
                <w:rPr>
                  <w:sz w:val="22"/>
                  <w:szCs w:val="22"/>
                </w:rPr>
                <w:delText>0.6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2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3EEBA86" w14:textId="05EC2056" w:rsidR="00A1759E" w:rsidRPr="00E95F39" w:rsidRDefault="00A1759E" w:rsidP="00E95F39">
            <w:pPr>
              <w:widowControl/>
              <w:autoSpaceDE/>
              <w:autoSpaceDN/>
              <w:adjustRightInd/>
              <w:jc w:val="center"/>
              <w:rPr>
                <w:bCs/>
                <w:sz w:val="22"/>
                <w:szCs w:val="22"/>
              </w:rPr>
            </w:pPr>
            <w:ins w:id="325" w:author="ERCOT" w:date="2023-10-26T12:34:00Z">
              <w:r w:rsidRPr="00E95F39">
                <w:rPr>
                  <w:sz w:val="22"/>
                  <w:szCs w:val="22"/>
                </w:rPr>
                <w:t>-0.1</w:t>
              </w:r>
            </w:ins>
            <w:del w:id="326" w:author="ERCOT" w:date="2023-10-26T12:34:00Z">
              <w:r w:rsidRPr="00E95F39" w:rsidDel="006B31EA">
                <w:rPr>
                  <w:sz w:val="22"/>
                  <w:szCs w:val="22"/>
                </w:rPr>
                <w:delText>0.6</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327"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087694E7" w14:textId="1994C454" w:rsidR="00A1759E" w:rsidRPr="00E95F39" w:rsidRDefault="00A1759E" w:rsidP="00E95F39">
            <w:pPr>
              <w:widowControl/>
              <w:autoSpaceDE/>
              <w:autoSpaceDN/>
              <w:adjustRightInd/>
              <w:jc w:val="center"/>
              <w:rPr>
                <w:bCs/>
                <w:sz w:val="22"/>
                <w:szCs w:val="22"/>
              </w:rPr>
            </w:pPr>
            <w:ins w:id="328" w:author="ERCOT" w:date="2023-10-26T12:34:00Z">
              <w:r w:rsidRPr="00E95F39">
                <w:rPr>
                  <w:sz w:val="22"/>
                  <w:szCs w:val="22"/>
                </w:rPr>
                <w:t>-0.3</w:t>
              </w:r>
            </w:ins>
            <w:del w:id="329" w:author="ERCOT" w:date="2023-10-26T12:34:00Z">
              <w:r w:rsidRPr="00E95F39" w:rsidDel="006B31EA">
                <w:rPr>
                  <w:sz w:val="22"/>
                  <w:szCs w:val="22"/>
                </w:rPr>
                <w:delText>1.1</w:delText>
              </w:r>
            </w:del>
          </w:p>
        </w:tc>
      </w:tr>
      <w:tr w:rsidR="00A1759E" w:rsidRPr="00CC576E" w14:paraId="4629A5C3"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330"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331"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332"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1ECD2890" w14:textId="77777777" w:rsidR="00A1759E" w:rsidRPr="0012615F" w:rsidRDefault="00A1759E" w:rsidP="00A1759E">
            <w:pPr>
              <w:widowControl/>
              <w:autoSpaceDE/>
              <w:autoSpaceDN/>
              <w:adjustRightInd/>
              <w:jc w:val="center"/>
              <w:rPr>
                <w:b/>
                <w:bCs/>
                <w:sz w:val="22"/>
                <w:szCs w:val="22"/>
              </w:rPr>
            </w:pPr>
            <w:r w:rsidRPr="0012615F">
              <w:rPr>
                <w:b/>
                <w:bCs/>
                <w:sz w:val="22"/>
                <w:szCs w:val="22"/>
              </w:rPr>
              <w:t>May</w:t>
            </w:r>
          </w:p>
        </w:tc>
        <w:tc>
          <w:tcPr>
            <w:tcW w:w="190" w:type="pct"/>
            <w:tcBorders>
              <w:top w:val="single" w:sz="4" w:space="0" w:color="auto"/>
              <w:left w:val="single" w:sz="4" w:space="0" w:color="000000"/>
              <w:bottom w:val="single" w:sz="4" w:space="0" w:color="auto"/>
              <w:right w:val="single" w:sz="4" w:space="0" w:color="000000"/>
            </w:tcBorders>
            <w:vAlign w:val="center"/>
            <w:tcPrChange w:id="33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F99DD5A" w14:textId="5D8EAA5B" w:rsidR="00A1759E" w:rsidRPr="00E95F39" w:rsidRDefault="00A1759E" w:rsidP="00E95F39">
            <w:pPr>
              <w:widowControl/>
              <w:autoSpaceDE/>
              <w:autoSpaceDN/>
              <w:adjustRightInd/>
              <w:jc w:val="center"/>
              <w:rPr>
                <w:bCs/>
                <w:sz w:val="22"/>
                <w:szCs w:val="22"/>
              </w:rPr>
            </w:pPr>
            <w:ins w:id="334" w:author="ERCOT" w:date="2023-10-26T12:34:00Z">
              <w:r w:rsidRPr="00E95F39">
                <w:rPr>
                  <w:sz w:val="22"/>
                  <w:szCs w:val="22"/>
                </w:rPr>
                <w:t>0.2</w:t>
              </w:r>
            </w:ins>
            <w:del w:id="335"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3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CCD92A6" w14:textId="0048D467" w:rsidR="00A1759E" w:rsidRPr="00E95F39" w:rsidRDefault="00A1759E" w:rsidP="00E95F39">
            <w:pPr>
              <w:widowControl/>
              <w:autoSpaceDE/>
              <w:autoSpaceDN/>
              <w:adjustRightInd/>
              <w:jc w:val="center"/>
              <w:rPr>
                <w:bCs/>
                <w:sz w:val="22"/>
                <w:szCs w:val="22"/>
              </w:rPr>
            </w:pPr>
            <w:ins w:id="337" w:author="ERCOT" w:date="2023-10-26T12:34:00Z">
              <w:r w:rsidRPr="00E95F39">
                <w:rPr>
                  <w:sz w:val="22"/>
                  <w:szCs w:val="22"/>
                </w:rPr>
                <w:t>0.8</w:t>
              </w:r>
            </w:ins>
            <w:del w:id="338" w:author="ERCOT" w:date="2023-10-26T12:34:00Z">
              <w:r w:rsidRPr="00E95F39" w:rsidDel="006B31EA">
                <w:rPr>
                  <w:sz w:val="22"/>
                  <w:szCs w:val="22"/>
                </w:rPr>
                <w:delText>1.7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3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57FB2AF" w14:textId="4CC99DFC" w:rsidR="00A1759E" w:rsidRPr="00E95F39" w:rsidRDefault="00A1759E" w:rsidP="00E95F39">
            <w:pPr>
              <w:widowControl/>
              <w:autoSpaceDE/>
              <w:autoSpaceDN/>
              <w:adjustRightInd/>
              <w:jc w:val="center"/>
              <w:rPr>
                <w:bCs/>
                <w:sz w:val="22"/>
                <w:szCs w:val="22"/>
              </w:rPr>
            </w:pPr>
            <w:ins w:id="340" w:author="ERCOT" w:date="2023-10-26T12:34:00Z">
              <w:r w:rsidRPr="00E95F39">
                <w:rPr>
                  <w:sz w:val="22"/>
                  <w:szCs w:val="22"/>
                </w:rPr>
                <w:t>0.6</w:t>
              </w:r>
            </w:ins>
            <w:del w:id="341" w:author="ERCOT" w:date="2023-10-26T12:34:00Z">
              <w:r w:rsidRPr="00E95F39" w:rsidDel="006B31EA">
                <w:rPr>
                  <w:sz w:val="22"/>
                  <w:szCs w:val="22"/>
                </w:rPr>
                <w:delText>2.6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4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EF6CF3F" w14:textId="442A00E7" w:rsidR="00A1759E" w:rsidRPr="00E95F39" w:rsidRDefault="00A1759E" w:rsidP="00E95F39">
            <w:pPr>
              <w:widowControl/>
              <w:autoSpaceDE/>
              <w:autoSpaceDN/>
              <w:adjustRightInd/>
              <w:jc w:val="center"/>
              <w:rPr>
                <w:bCs/>
                <w:sz w:val="22"/>
                <w:szCs w:val="22"/>
              </w:rPr>
            </w:pPr>
            <w:ins w:id="343" w:author="ERCOT" w:date="2023-10-26T12:34:00Z">
              <w:r w:rsidRPr="00E95F39">
                <w:rPr>
                  <w:sz w:val="22"/>
                  <w:szCs w:val="22"/>
                </w:rPr>
                <w:t>1.7</w:t>
              </w:r>
            </w:ins>
            <w:del w:id="344" w:author="ERCOT" w:date="2023-10-26T12:34:00Z">
              <w:r w:rsidRPr="00E95F39" w:rsidDel="006B31EA">
                <w:rPr>
                  <w:sz w:val="22"/>
                  <w:szCs w:val="22"/>
                </w:rPr>
                <w:delText>2.8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4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D797E66" w14:textId="0F3CD171" w:rsidR="00A1759E" w:rsidRPr="00E95F39" w:rsidRDefault="00A1759E" w:rsidP="00E95F39">
            <w:pPr>
              <w:widowControl/>
              <w:autoSpaceDE/>
              <w:autoSpaceDN/>
              <w:adjustRightInd/>
              <w:jc w:val="center"/>
              <w:rPr>
                <w:bCs/>
                <w:sz w:val="22"/>
                <w:szCs w:val="22"/>
              </w:rPr>
            </w:pPr>
            <w:ins w:id="346" w:author="ERCOT" w:date="2023-10-26T12:34:00Z">
              <w:r w:rsidRPr="00E95F39">
                <w:rPr>
                  <w:sz w:val="22"/>
                  <w:szCs w:val="22"/>
                </w:rPr>
                <w:t>1.6</w:t>
              </w:r>
            </w:ins>
            <w:del w:id="347" w:author="ERCOT" w:date="2023-10-26T12:34:00Z">
              <w:r w:rsidRPr="00E95F39" w:rsidDel="006B31EA">
                <w:rPr>
                  <w:sz w:val="22"/>
                  <w:szCs w:val="22"/>
                </w:rPr>
                <w:delText>3.0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4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8F2F913" w14:textId="2A7357E2" w:rsidR="00A1759E" w:rsidRPr="00E95F39" w:rsidRDefault="00A1759E" w:rsidP="00E95F39">
            <w:pPr>
              <w:widowControl/>
              <w:autoSpaceDE/>
              <w:autoSpaceDN/>
              <w:adjustRightInd/>
              <w:jc w:val="center"/>
              <w:rPr>
                <w:bCs/>
                <w:sz w:val="22"/>
                <w:szCs w:val="22"/>
              </w:rPr>
            </w:pPr>
            <w:ins w:id="349" w:author="ERCOT" w:date="2023-10-26T12:34:00Z">
              <w:r w:rsidRPr="00E95F39">
                <w:rPr>
                  <w:sz w:val="22"/>
                  <w:szCs w:val="22"/>
                </w:rPr>
                <w:t>3.2</w:t>
              </w:r>
            </w:ins>
            <w:del w:id="350" w:author="ERCOT" w:date="2023-10-26T12:34:00Z">
              <w:r w:rsidRPr="00E95F39" w:rsidDel="006B31EA">
                <w:rPr>
                  <w:sz w:val="22"/>
                  <w:szCs w:val="22"/>
                </w:rPr>
                <w:delText>2.3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5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C4A4F01" w14:textId="4E8DFFB0" w:rsidR="00A1759E" w:rsidRPr="00E95F39" w:rsidRDefault="00A1759E" w:rsidP="00E95F39">
            <w:pPr>
              <w:widowControl/>
              <w:autoSpaceDE/>
              <w:autoSpaceDN/>
              <w:adjustRightInd/>
              <w:jc w:val="center"/>
              <w:rPr>
                <w:bCs/>
                <w:sz w:val="22"/>
                <w:szCs w:val="22"/>
              </w:rPr>
            </w:pPr>
            <w:ins w:id="352" w:author="ERCOT" w:date="2023-10-26T12:34:00Z">
              <w:r w:rsidRPr="00E95F39">
                <w:rPr>
                  <w:sz w:val="22"/>
                  <w:szCs w:val="22"/>
                </w:rPr>
                <w:t>1.4</w:t>
              </w:r>
            </w:ins>
            <w:del w:id="353" w:author="ERCOT" w:date="2023-10-26T12:34:00Z">
              <w:r w:rsidRPr="00E95F39" w:rsidDel="006B31EA">
                <w:rPr>
                  <w:sz w:val="22"/>
                  <w:szCs w:val="22"/>
                </w:rPr>
                <w:delText>2.4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5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9C5B1ED" w14:textId="10B1782C" w:rsidR="00A1759E" w:rsidRPr="00E95F39" w:rsidRDefault="00A1759E" w:rsidP="00E95F39">
            <w:pPr>
              <w:widowControl/>
              <w:autoSpaceDE/>
              <w:autoSpaceDN/>
              <w:adjustRightInd/>
              <w:jc w:val="center"/>
              <w:rPr>
                <w:bCs/>
                <w:sz w:val="22"/>
                <w:szCs w:val="22"/>
              </w:rPr>
            </w:pPr>
            <w:ins w:id="355" w:author="ERCOT" w:date="2023-10-26T12:34:00Z">
              <w:r w:rsidRPr="00E95F39">
                <w:rPr>
                  <w:sz w:val="22"/>
                  <w:szCs w:val="22"/>
                </w:rPr>
                <w:t>3.7</w:t>
              </w:r>
            </w:ins>
            <w:del w:id="356" w:author="ERCOT" w:date="2023-10-26T12:34:00Z">
              <w:r w:rsidRPr="00E95F39" w:rsidDel="006B31EA">
                <w:rPr>
                  <w:sz w:val="22"/>
                  <w:szCs w:val="22"/>
                </w:rPr>
                <w:delText>3.2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57"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1047C5C4" w14:textId="7879A8CB" w:rsidR="00A1759E" w:rsidRPr="00E95F39" w:rsidRDefault="00A1759E" w:rsidP="00E95F39">
            <w:pPr>
              <w:widowControl/>
              <w:autoSpaceDE/>
              <w:autoSpaceDN/>
              <w:adjustRightInd/>
              <w:jc w:val="center"/>
              <w:rPr>
                <w:bCs/>
                <w:sz w:val="22"/>
                <w:szCs w:val="22"/>
              </w:rPr>
            </w:pPr>
            <w:ins w:id="358" w:author="ERCOT" w:date="2023-10-26T12:34:00Z">
              <w:r w:rsidRPr="00E95F39">
                <w:rPr>
                  <w:sz w:val="22"/>
                  <w:szCs w:val="22"/>
                </w:rPr>
                <w:t>3.9</w:t>
              </w:r>
            </w:ins>
            <w:del w:id="359" w:author="ERCOT" w:date="2023-10-26T12:34:00Z">
              <w:r w:rsidRPr="00E95F39" w:rsidDel="006B31EA">
                <w:rPr>
                  <w:sz w:val="22"/>
                  <w:szCs w:val="22"/>
                </w:rPr>
                <w:delText>2.5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6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7A9C90" w14:textId="2AEA9419" w:rsidR="00A1759E" w:rsidRPr="00E95F39" w:rsidRDefault="00A1759E" w:rsidP="00E95F39">
            <w:pPr>
              <w:widowControl/>
              <w:autoSpaceDE/>
              <w:autoSpaceDN/>
              <w:adjustRightInd/>
              <w:jc w:val="center"/>
              <w:rPr>
                <w:bCs/>
                <w:sz w:val="22"/>
                <w:szCs w:val="22"/>
              </w:rPr>
            </w:pPr>
            <w:ins w:id="361" w:author="ERCOT" w:date="2023-10-26T12:34:00Z">
              <w:r w:rsidRPr="00E95F39">
                <w:rPr>
                  <w:sz w:val="22"/>
                  <w:szCs w:val="22"/>
                </w:rPr>
                <w:t>1.8</w:t>
              </w:r>
            </w:ins>
            <w:del w:id="362"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6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6D5082A" w14:textId="307F4658" w:rsidR="00A1759E" w:rsidRPr="00E95F39" w:rsidRDefault="00A1759E" w:rsidP="00E95F39">
            <w:pPr>
              <w:widowControl/>
              <w:autoSpaceDE/>
              <w:autoSpaceDN/>
              <w:adjustRightInd/>
              <w:jc w:val="center"/>
              <w:rPr>
                <w:bCs/>
                <w:sz w:val="22"/>
                <w:szCs w:val="22"/>
              </w:rPr>
            </w:pPr>
            <w:ins w:id="364" w:author="ERCOT" w:date="2023-10-26T12:34:00Z">
              <w:r w:rsidRPr="00E95F39">
                <w:rPr>
                  <w:sz w:val="22"/>
                  <w:szCs w:val="22"/>
                </w:rPr>
                <w:t>3.3</w:t>
              </w:r>
            </w:ins>
            <w:del w:id="365" w:author="ERCOT" w:date="2023-10-26T12:34:00Z">
              <w:r w:rsidRPr="00E95F39" w:rsidDel="006B31EA">
                <w:rPr>
                  <w:sz w:val="22"/>
                  <w:szCs w:val="22"/>
                </w:rPr>
                <w:delText>2.6</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66"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65A73AE0" w14:textId="139368E5" w:rsidR="00A1759E" w:rsidRPr="00E95F39" w:rsidRDefault="00A1759E" w:rsidP="00E95F39">
            <w:pPr>
              <w:widowControl/>
              <w:autoSpaceDE/>
              <w:autoSpaceDN/>
              <w:adjustRightInd/>
              <w:jc w:val="center"/>
              <w:rPr>
                <w:bCs/>
                <w:sz w:val="22"/>
                <w:szCs w:val="22"/>
              </w:rPr>
            </w:pPr>
            <w:ins w:id="367" w:author="ERCOT" w:date="2023-10-26T12:34:00Z">
              <w:r w:rsidRPr="00E95F39">
                <w:rPr>
                  <w:sz w:val="22"/>
                  <w:szCs w:val="22"/>
                </w:rPr>
                <w:t>3.7</w:t>
              </w:r>
            </w:ins>
            <w:del w:id="368" w:author="ERCOT" w:date="2023-10-26T12:34:00Z">
              <w:r w:rsidRPr="00E95F39" w:rsidDel="006B31EA">
                <w:rPr>
                  <w:sz w:val="22"/>
                  <w:szCs w:val="22"/>
                </w:rPr>
                <w:delText>2.7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6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5B8A9AE2" w14:textId="40F8868D" w:rsidR="00A1759E" w:rsidRPr="00E95F39" w:rsidRDefault="00A1759E" w:rsidP="00E95F39">
            <w:pPr>
              <w:widowControl/>
              <w:autoSpaceDE/>
              <w:autoSpaceDN/>
              <w:adjustRightInd/>
              <w:jc w:val="center"/>
              <w:rPr>
                <w:bCs/>
                <w:sz w:val="22"/>
                <w:szCs w:val="22"/>
              </w:rPr>
            </w:pPr>
            <w:ins w:id="370" w:author="ERCOT" w:date="2023-10-26T12:34:00Z">
              <w:r w:rsidRPr="00E95F39">
                <w:rPr>
                  <w:sz w:val="22"/>
                  <w:szCs w:val="22"/>
                </w:rPr>
                <w:t>2.6</w:t>
              </w:r>
            </w:ins>
            <w:del w:id="371" w:author="ERCOT" w:date="2023-10-26T12:34:00Z">
              <w:r w:rsidRPr="00E95F39" w:rsidDel="006B31EA">
                <w:rPr>
                  <w:sz w:val="22"/>
                  <w:szCs w:val="22"/>
                </w:rPr>
                <w:delText>2.5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7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F64C570" w14:textId="79905E4B" w:rsidR="00A1759E" w:rsidRPr="00E95F39" w:rsidRDefault="00A1759E" w:rsidP="00E95F39">
            <w:pPr>
              <w:widowControl/>
              <w:autoSpaceDE/>
              <w:autoSpaceDN/>
              <w:adjustRightInd/>
              <w:jc w:val="center"/>
              <w:rPr>
                <w:bCs/>
                <w:sz w:val="22"/>
                <w:szCs w:val="22"/>
              </w:rPr>
            </w:pPr>
            <w:ins w:id="373" w:author="ERCOT" w:date="2023-10-26T12:34:00Z">
              <w:r w:rsidRPr="00E95F39">
                <w:rPr>
                  <w:sz w:val="22"/>
                  <w:szCs w:val="22"/>
                </w:rPr>
                <w:t>2.6</w:t>
              </w:r>
            </w:ins>
            <w:del w:id="374" w:author="ERCOT" w:date="2023-10-26T12:34:00Z">
              <w:r w:rsidRPr="00E95F39" w:rsidDel="006B31EA">
                <w:rPr>
                  <w:sz w:val="22"/>
                  <w:szCs w:val="22"/>
                </w:rPr>
                <w:delText>2.8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7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7F744C4" w14:textId="32CEA626" w:rsidR="00A1759E" w:rsidRPr="00E95F39" w:rsidRDefault="00A1759E" w:rsidP="00E95F39">
            <w:pPr>
              <w:widowControl/>
              <w:autoSpaceDE/>
              <w:autoSpaceDN/>
              <w:adjustRightInd/>
              <w:jc w:val="center"/>
              <w:rPr>
                <w:bCs/>
                <w:sz w:val="22"/>
                <w:szCs w:val="22"/>
              </w:rPr>
            </w:pPr>
            <w:ins w:id="376" w:author="ERCOT" w:date="2023-10-26T12:34:00Z">
              <w:r w:rsidRPr="00E95F39">
                <w:rPr>
                  <w:sz w:val="22"/>
                  <w:szCs w:val="22"/>
                </w:rPr>
                <w:t>0.3</w:t>
              </w:r>
            </w:ins>
            <w:del w:id="377"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7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15B60C" w14:textId="00E4FA06" w:rsidR="00A1759E" w:rsidRPr="00E95F39" w:rsidRDefault="00A1759E" w:rsidP="00E95F39">
            <w:pPr>
              <w:widowControl/>
              <w:autoSpaceDE/>
              <w:autoSpaceDN/>
              <w:adjustRightInd/>
              <w:jc w:val="center"/>
              <w:rPr>
                <w:bCs/>
                <w:sz w:val="22"/>
                <w:szCs w:val="22"/>
              </w:rPr>
            </w:pPr>
            <w:ins w:id="379" w:author="ERCOT" w:date="2023-10-26T12:34:00Z">
              <w:r w:rsidRPr="00E95F39">
                <w:rPr>
                  <w:sz w:val="22"/>
                  <w:szCs w:val="22"/>
                </w:rPr>
                <w:t>1.0</w:t>
              </w:r>
            </w:ins>
            <w:del w:id="380"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8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FF5AF98" w14:textId="37555E2A" w:rsidR="00A1759E" w:rsidRPr="00E95F39" w:rsidRDefault="00A1759E" w:rsidP="00E95F39">
            <w:pPr>
              <w:widowControl/>
              <w:autoSpaceDE/>
              <w:autoSpaceDN/>
              <w:adjustRightInd/>
              <w:jc w:val="center"/>
              <w:rPr>
                <w:bCs/>
                <w:sz w:val="22"/>
                <w:szCs w:val="22"/>
              </w:rPr>
            </w:pPr>
            <w:ins w:id="382" w:author="ERCOT" w:date="2023-10-26T12:34:00Z">
              <w:r w:rsidRPr="00E95F39">
                <w:rPr>
                  <w:sz w:val="22"/>
                  <w:szCs w:val="22"/>
                </w:rPr>
                <w:t>0.1</w:t>
              </w:r>
            </w:ins>
            <w:del w:id="383" w:author="ERCOT" w:date="2023-10-26T12:34:00Z">
              <w:r w:rsidRPr="00E95F39" w:rsidDel="006B31EA">
                <w:rPr>
                  <w:sz w:val="22"/>
                  <w:szCs w:val="22"/>
                </w:rPr>
                <w:delText>0.0</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8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F5E2DC3" w14:textId="64657EF1" w:rsidR="00A1759E" w:rsidRPr="00E95F39" w:rsidRDefault="00A1759E" w:rsidP="00E95F39">
            <w:pPr>
              <w:widowControl/>
              <w:autoSpaceDE/>
              <w:autoSpaceDN/>
              <w:adjustRightInd/>
              <w:jc w:val="center"/>
              <w:rPr>
                <w:bCs/>
                <w:sz w:val="22"/>
                <w:szCs w:val="22"/>
              </w:rPr>
            </w:pPr>
            <w:ins w:id="385" w:author="ERCOT" w:date="2023-10-26T12:34:00Z">
              <w:r w:rsidRPr="00E95F39">
                <w:rPr>
                  <w:sz w:val="22"/>
                  <w:szCs w:val="22"/>
                </w:rPr>
                <w:t>0.3</w:t>
              </w:r>
            </w:ins>
            <w:del w:id="386" w:author="ERCOT" w:date="2023-10-26T12:34:00Z">
              <w:r w:rsidRPr="00E95F39" w:rsidDel="006B31EA">
                <w:rPr>
                  <w:sz w:val="22"/>
                  <w:szCs w:val="22"/>
                </w:rPr>
                <w:delText>-0.2</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87"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B0E7FFB" w14:textId="0467F574" w:rsidR="00A1759E" w:rsidRPr="00E95F39" w:rsidRDefault="00A1759E" w:rsidP="00E95F39">
            <w:pPr>
              <w:widowControl/>
              <w:autoSpaceDE/>
              <w:autoSpaceDN/>
              <w:adjustRightInd/>
              <w:jc w:val="center"/>
              <w:rPr>
                <w:bCs/>
                <w:sz w:val="22"/>
                <w:szCs w:val="22"/>
              </w:rPr>
            </w:pPr>
            <w:ins w:id="388" w:author="ERCOT" w:date="2023-10-26T12:34:00Z">
              <w:r w:rsidRPr="00E95F39">
                <w:rPr>
                  <w:sz w:val="22"/>
                  <w:szCs w:val="22"/>
                </w:rPr>
                <w:t>0.4</w:t>
              </w:r>
            </w:ins>
            <w:del w:id="389" w:author="ERCOT" w:date="2023-10-26T12:34:00Z">
              <w:r w:rsidRPr="00E95F39" w:rsidDel="006B31EA">
                <w:rPr>
                  <w:sz w:val="22"/>
                  <w:szCs w:val="22"/>
                </w:rPr>
                <w:delText>0.2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9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650C0D6" w14:textId="6AF5D0FC" w:rsidR="00A1759E" w:rsidRPr="00E95F39" w:rsidRDefault="00A1759E" w:rsidP="00E95F39">
            <w:pPr>
              <w:widowControl/>
              <w:autoSpaceDE/>
              <w:autoSpaceDN/>
              <w:adjustRightInd/>
              <w:jc w:val="center"/>
              <w:rPr>
                <w:bCs/>
                <w:sz w:val="22"/>
                <w:szCs w:val="22"/>
              </w:rPr>
            </w:pPr>
            <w:ins w:id="391" w:author="ERCOT" w:date="2023-10-26T12:34:00Z">
              <w:r w:rsidRPr="00E95F39">
                <w:rPr>
                  <w:sz w:val="22"/>
                  <w:szCs w:val="22"/>
                </w:rPr>
                <w:t>1.0</w:t>
              </w:r>
            </w:ins>
            <w:del w:id="392" w:author="ERCOT" w:date="2023-10-26T12:34:00Z">
              <w:r w:rsidRPr="00E95F39" w:rsidDel="006B31EA">
                <w:rPr>
                  <w:sz w:val="22"/>
                  <w:szCs w:val="22"/>
                </w:rPr>
                <w:delText>0.6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9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302A6F1" w14:textId="286ADD89" w:rsidR="00A1759E" w:rsidRPr="00E95F39" w:rsidRDefault="00A1759E" w:rsidP="00E95F39">
            <w:pPr>
              <w:widowControl/>
              <w:autoSpaceDE/>
              <w:autoSpaceDN/>
              <w:adjustRightInd/>
              <w:jc w:val="center"/>
              <w:rPr>
                <w:bCs/>
                <w:sz w:val="22"/>
                <w:szCs w:val="22"/>
              </w:rPr>
            </w:pPr>
            <w:ins w:id="394" w:author="ERCOT" w:date="2023-10-26T12:34:00Z">
              <w:r w:rsidRPr="00E95F39">
                <w:rPr>
                  <w:sz w:val="22"/>
                  <w:szCs w:val="22"/>
                </w:rPr>
                <w:t>1.1</w:t>
              </w:r>
            </w:ins>
            <w:del w:id="395" w:author="ERCOT" w:date="2023-10-26T12:34:00Z">
              <w:r w:rsidRPr="00E95F39" w:rsidDel="006B31EA">
                <w:rPr>
                  <w:sz w:val="22"/>
                  <w:szCs w:val="22"/>
                </w:rPr>
                <w:delText>1.0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9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7CB0CD2" w14:textId="6E75F772" w:rsidR="00A1759E" w:rsidRPr="00E95F39" w:rsidRDefault="00A1759E" w:rsidP="00E95F39">
            <w:pPr>
              <w:widowControl/>
              <w:autoSpaceDE/>
              <w:autoSpaceDN/>
              <w:adjustRightInd/>
              <w:jc w:val="center"/>
              <w:rPr>
                <w:bCs/>
                <w:sz w:val="22"/>
                <w:szCs w:val="22"/>
              </w:rPr>
            </w:pPr>
            <w:ins w:id="397" w:author="ERCOT" w:date="2023-10-26T12:34:00Z">
              <w:r w:rsidRPr="00E95F39">
                <w:rPr>
                  <w:sz w:val="22"/>
                  <w:szCs w:val="22"/>
                </w:rPr>
                <w:t>-0.2</w:t>
              </w:r>
            </w:ins>
            <w:del w:id="398"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9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3B7A0A4" w14:textId="04ABEBDC" w:rsidR="00A1759E" w:rsidRPr="00E95F39" w:rsidRDefault="00A1759E" w:rsidP="00E95F39">
            <w:pPr>
              <w:widowControl/>
              <w:autoSpaceDE/>
              <w:autoSpaceDN/>
              <w:adjustRightInd/>
              <w:jc w:val="center"/>
              <w:rPr>
                <w:bCs/>
                <w:sz w:val="22"/>
                <w:szCs w:val="22"/>
              </w:rPr>
            </w:pPr>
            <w:ins w:id="400" w:author="ERCOT" w:date="2023-10-26T12:34:00Z">
              <w:r w:rsidRPr="00E95F39">
                <w:rPr>
                  <w:sz w:val="22"/>
                  <w:szCs w:val="22"/>
                </w:rPr>
                <w:t>0.0</w:t>
              </w:r>
            </w:ins>
            <w:del w:id="401" w:author="ERCOT" w:date="2023-10-26T12:34:00Z">
              <w:r w:rsidRPr="00E95F39" w:rsidDel="006B31EA">
                <w:rPr>
                  <w:sz w:val="22"/>
                  <w:szCs w:val="22"/>
                </w:rPr>
                <w:delText>0.6</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402"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169AA7F2" w14:textId="2EA99B90" w:rsidR="00A1759E" w:rsidRPr="00E95F39" w:rsidRDefault="00A1759E" w:rsidP="00E95F39">
            <w:pPr>
              <w:widowControl/>
              <w:autoSpaceDE/>
              <w:autoSpaceDN/>
              <w:adjustRightInd/>
              <w:jc w:val="center"/>
              <w:rPr>
                <w:bCs/>
                <w:sz w:val="22"/>
                <w:szCs w:val="22"/>
              </w:rPr>
            </w:pPr>
            <w:ins w:id="403" w:author="ERCOT" w:date="2023-10-26T12:34:00Z">
              <w:r w:rsidRPr="00E95F39">
                <w:rPr>
                  <w:sz w:val="22"/>
                  <w:szCs w:val="22"/>
                </w:rPr>
                <w:t>0.0</w:t>
              </w:r>
            </w:ins>
            <w:del w:id="404" w:author="ERCOT" w:date="2023-10-26T12:34:00Z">
              <w:r w:rsidRPr="00E95F39" w:rsidDel="006B31EA">
                <w:rPr>
                  <w:sz w:val="22"/>
                  <w:szCs w:val="22"/>
                </w:rPr>
                <w:delText>1.3</w:delText>
              </w:r>
            </w:del>
          </w:p>
        </w:tc>
      </w:tr>
      <w:tr w:rsidR="00A1759E" w:rsidRPr="00CC576E" w14:paraId="4F4ACF7A"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405"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406"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407"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46C9022E" w14:textId="77777777" w:rsidR="00A1759E" w:rsidRPr="0012615F" w:rsidRDefault="00A1759E" w:rsidP="00A1759E">
            <w:pPr>
              <w:widowControl/>
              <w:autoSpaceDE/>
              <w:autoSpaceDN/>
              <w:adjustRightInd/>
              <w:jc w:val="center"/>
              <w:rPr>
                <w:b/>
                <w:bCs/>
                <w:sz w:val="22"/>
                <w:szCs w:val="22"/>
              </w:rPr>
            </w:pPr>
            <w:r w:rsidRPr="0012615F">
              <w:rPr>
                <w:b/>
                <w:bCs/>
                <w:sz w:val="22"/>
                <w:szCs w:val="22"/>
              </w:rPr>
              <w:t>Jun.</w:t>
            </w:r>
          </w:p>
        </w:tc>
        <w:tc>
          <w:tcPr>
            <w:tcW w:w="190" w:type="pct"/>
            <w:tcBorders>
              <w:top w:val="single" w:sz="4" w:space="0" w:color="auto"/>
              <w:left w:val="single" w:sz="4" w:space="0" w:color="000000"/>
              <w:bottom w:val="single" w:sz="4" w:space="0" w:color="auto"/>
              <w:right w:val="single" w:sz="4" w:space="0" w:color="000000"/>
            </w:tcBorders>
            <w:vAlign w:val="center"/>
            <w:tcPrChange w:id="40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8657E79" w14:textId="12A1F16C" w:rsidR="00A1759E" w:rsidRPr="00E95F39" w:rsidRDefault="00A1759E" w:rsidP="00E95F39">
            <w:pPr>
              <w:widowControl/>
              <w:autoSpaceDE/>
              <w:autoSpaceDN/>
              <w:adjustRightInd/>
              <w:jc w:val="center"/>
              <w:rPr>
                <w:bCs/>
                <w:sz w:val="22"/>
                <w:szCs w:val="22"/>
              </w:rPr>
            </w:pPr>
            <w:ins w:id="409" w:author="ERCOT" w:date="2023-10-26T12:34:00Z">
              <w:r w:rsidRPr="00E95F39">
                <w:rPr>
                  <w:sz w:val="22"/>
                  <w:szCs w:val="22"/>
                </w:rPr>
                <w:t>0.2</w:t>
              </w:r>
            </w:ins>
            <w:del w:id="410"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1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8B1A0AD" w14:textId="3C28D798" w:rsidR="00A1759E" w:rsidRPr="00E95F39" w:rsidRDefault="00A1759E" w:rsidP="00E95F39">
            <w:pPr>
              <w:widowControl/>
              <w:autoSpaceDE/>
              <w:autoSpaceDN/>
              <w:adjustRightInd/>
              <w:jc w:val="center"/>
              <w:rPr>
                <w:bCs/>
                <w:sz w:val="22"/>
                <w:szCs w:val="22"/>
              </w:rPr>
            </w:pPr>
            <w:ins w:id="412" w:author="ERCOT" w:date="2023-10-26T12:34:00Z">
              <w:r w:rsidRPr="00E95F39">
                <w:rPr>
                  <w:sz w:val="22"/>
                  <w:szCs w:val="22"/>
                </w:rPr>
                <w:t>0.3</w:t>
              </w:r>
            </w:ins>
            <w:del w:id="413" w:author="ERCOT" w:date="2023-10-26T12:34:00Z">
              <w:r w:rsidRPr="00E95F39" w:rsidDel="006B31EA">
                <w:rPr>
                  <w:sz w:val="22"/>
                  <w:szCs w:val="22"/>
                </w:rPr>
                <w:delText>1.1</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41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16DF9F2" w14:textId="0A879616" w:rsidR="00A1759E" w:rsidRPr="00E95F39" w:rsidRDefault="00A1759E" w:rsidP="00E95F39">
            <w:pPr>
              <w:widowControl/>
              <w:autoSpaceDE/>
              <w:autoSpaceDN/>
              <w:adjustRightInd/>
              <w:jc w:val="center"/>
              <w:rPr>
                <w:bCs/>
                <w:sz w:val="22"/>
                <w:szCs w:val="22"/>
              </w:rPr>
            </w:pPr>
            <w:ins w:id="415" w:author="ERCOT" w:date="2023-10-26T12:34:00Z">
              <w:r w:rsidRPr="00E95F39">
                <w:rPr>
                  <w:sz w:val="22"/>
                  <w:szCs w:val="22"/>
                </w:rPr>
                <w:t>0.6</w:t>
              </w:r>
            </w:ins>
            <w:del w:id="416"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1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31A7E5F" w14:textId="166028C3" w:rsidR="00A1759E" w:rsidRPr="00E95F39" w:rsidRDefault="00A1759E" w:rsidP="00E95F39">
            <w:pPr>
              <w:widowControl/>
              <w:autoSpaceDE/>
              <w:autoSpaceDN/>
              <w:adjustRightInd/>
              <w:jc w:val="center"/>
              <w:rPr>
                <w:bCs/>
                <w:sz w:val="22"/>
                <w:szCs w:val="22"/>
              </w:rPr>
            </w:pPr>
            <w:ins w:id="418" w:author="ERCOT" w:date="2023-10-26T12:34:00Z">
              <w:r w:rsidRPr="00E95F39">
                <w:rPr>
                  <w:sz w:val="22"/>
                  <w:szCs w:val="22"/>
                </w:rPr>
                <w:t>1.6</w:t>
              </w:r>
            </w:ins>
            <w:del w:id="419" w:author="ERCOT" w:date="2023-10-26T12:34:00Z">
              <w:r w:rsidRPr="00E95F39" w:rsidDel="006B31EA">
                <w:rPr>
                  <w:sz w:val="22"/>
                  <w:szCs w:val="22"/>
                </w:rPr>
                <w:delText>2.6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2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A6EEAF7" w14:textId="1B65A1F3" w:rsidR="00A1759E" w:rsidRPr="00E95F39" w:rsidRDefault="00A1759E" w:rsidP="00E95F39">
            <w:pPr>
              <w:widowControl/>
              <w:autoSpaceDE/>
              <w:autoSpaceDN/>
              <w:adjustRightInd/>
              <w:jc w:val="center"/>
              <w:rPr>
                <w:bCs/>
                <w:sz w:val="22"/>
                <w:szCs w:val="22"/>
              </w:rPr>
            </w:pPr>
            <w:ins w:id="421" w:author="ERCOT" w:date="2023-10-26T12:34:00Z">
              <w:r w:rsidRPr="00E95F39">
                <w:rPr>
                  <w:sz w:val="22"/>
                  <w:szCs w:val="22"/>
                </w:rPr>
                <w:t>2.0</w:t>
              </w:r>
            </w:ins>
            <w:del w:id="422" w:author="ERCOT" w:date="2023-10-26T12:34:00Z">
              <w:r w:rsidRPr="00E95F39" w:rsidDel="006B31EA">
                <w:rPr>
                  <w:sz w:val="22"/>
                  <w:szCs w:val="22"/>
                </w:rPr>
                <w:delText>3.1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2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C38C126" w14:textId="7455F47A" w:rsidR="00A1759E" w:rsidRPr="00E95F39" w:rsidRDefault="00A1759E" w:rsidP="00E95F39">
            <w:pPr>
              <w:widowControl/>
              <w:autoSpaceDE/>
              <w:autoSpaceDN/>
              <w:adjustRightInd/>
              <w:jc w:val="center"/>
              <w:rPr>
                <w:bCs/>
                <w:sz w:val="22"/>
                <w:szCs w:val="22"/>
              </w:rPr>
            </w:pPr>
            <w:ins w:id="424" w:author="ERCOT" w:date="2023-10-26T12:34:00Z">
              <w:r w:rsidRPr="00E95F39">
                <w:rPr>
                  <w:sz w:val="22"/>
                  <w:szCs w:val="22"/>
                </w:rPr>
                <w:t>2.1</w:t>
              </w:r>
            </w:ins>
            <w:del w:id="425" w:author="ERCOT" w:date="2023-10-26T12:34:00Z">
              <w:r w:rsidRPr="00E95F39" w:rsidDel="006B31EA">
                <w:rPr>
                  <w:sz w:val="22"/>
                  <w:szCs w:val="22"/>
                </w:rPr>
                <w:delText>2.7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2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856AA39" w14:textId="729AE4C0" w:rsidR="00A1759E" w:rsidRPr="00E95F39" w:rsidRDefault="00A1759E" w:rsidP="00E95F39">
            <w:pPr>
              <w:widowControl/>
              <w:autoSpaceDE/>
              <w:autoSpaceDN/>
              <w:adjustRightInd/>
              <w:jc w:val="center"/>
              <w:rPr>
                <w:bCs/>
                <w:sz w:val="22"/>
                <w:szCs w:val="22"/>
              </w:rPr>
            </w:pPr>
            <w:ins w:id="427" w:author="ERCOT" w:date="2023-10-26T12:34:00Z">
              <w:r w:rsidRPr="00E95F39">
                <w:rPr>
                  <w:sz w:val="22"/>
                  <w:szCs w:val="22"/>
                </w:rPr>
                <w:t>2.7</w:t>
              </w:r>
            </w:ins>
            <w:del w:id="428" w:author="ERCOT" w:date="2023-10-26T12:34:00Z">
              <w:r w:rsidRPr="00E95F39" w:rsidDel="006B31EA">
                <w:rPr>
                  <w:sz w:val="22"/>
                  <w:szCs w:val="22"/>
                </w:rPr>
                <w:delText>2.7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2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FCCF0E5" w14:textId="1F255076" w:rsidR="00A1759E" w:rsidRPr="00E95F39" w:rsidRDefault="00A1759E" w:rsidP="00E95F39">
            <w:pPr>
              <w:widowControl/>
              <w:autoSpaceDE/>
              <w:autoSpaceDN/>
              <w:adjustRightInd/>
              <w:jc w:val="center"/>
              <w:rPr>
                <w:bCs/>
                <w:sz w:val="22"/>
                <w:szCs w:val="22"/>
              </w:rPr>
            </w:pPr>
            <w:ins w:id="430" w:author="ERCOT" w:date="2023-10-26T12:34:00Z">
              <w:r w:rsidRPr="00E95F39">
                <w:rPr>
                  <w:sz w:val="22"/>
                  <w:szCs w:val="22"/>
                </w:rPr>
                <w:t>6.5</w:t>
              </w:r>
            </w:ins>
            <w:del w:id="431" w:author="ERCOT" w:date="2023-10-26T12:34:00Z">
              <w:r w:rsidRPr="00E95F39" w:rsidDel="006B31EA">
                <w:rPr>
                  <w:sz w:val="22"/>
                  <w:szCs w:val="22"/>
                </w:rPr>
                <w:delText>4.1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32"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74427720" w14:textId="29BD781D" w:rsidR="00A1759E" w:rsidRPr="00E95F39" w:rsidRDefault="00A1759E" w:rsidP="00E95F39">
            <w:pPr>
              <w:widowControl/>
              <w:autoSpaceDE/>
              <w:autoSpaceDN/>
              <w:adjustRightInd/>
              <w:jc w:val="center"/>
              <w:rPr>
                <w:bCs/>
                <w:sz w:val="22"/>
                <w:szCs w:val="22"/>
              </w:rPr>
            </w:pPr>
            <w:ins w:id="433" w:author="ERCOT" w:date="2023-10-26T12:34:00Z">
              <w:r w:rsidRPr="00E95F39">
                <w:rPr>
                  <w:sz w:val="22"/>
                  <w:szCs w:val="22"/>
                </w:rPr>
                <w:t>2.3</w:t>
              </w:r>
            </w:ins>
            <w:del w:id="434" w:author="ERCOT" w:date="2023-10-26T12:34:00Z">
              <w:r w:rsidRPr="00E95F39" w:rsidDel="006B31EA">
                <w:rPr>
                  <w:sz w:val="22"/>
                  <w:szCs w:val="22"/>
                </w:rPr>
                <w:delText>3.2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3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E1033B" w14:textId="2BCE65CF" w:rsidR="00A1759E" w:rsidRPr="00E95F39" w:rsidRDefault="00A1759E" w:rsidP="00E95F39">
            <w:pPr>
              <w:widowControl/>
              <w:autoSpaceDE/>
              <w:autoSpaceDN/>
              <w:adjustRightInd/>
              <w:jc w:val="center"/>
              <w:rPr>
                <w:bCs/>
                <w:sz w:val="22"/>
                <w:szCs w:val="22"/>
              </w:rPr>
            </w:pPr>
            <w:ins w:id="436" w:author="ERCOT" w:date="2023-10-26T12:34:00Z">
              <w:r w:rsidRPr="00E95F39">
                <w:rPr>
                  <w:sz w:val="22"/>
                  <w:szCs w:val="22"/>
                </w:rPr>
                <w:t>1.4</w:t>
              </w:r>
            </w:ins>
            <w:del w:id="437"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3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745CAF9" w14:textId="1BC8378D" w:rsidR="00A1759E" w:rsidRPr="00E95F39" w:rsidRDefault="00A1759E" w:rsidP="00E95F39">
            <w:pPr>
              <w:widowControl/>
              <w:autoSpaceDE/>
              <w:autoSpaceDN/>
              <w:adjustRightInd/>
              <w:jc w:val="center"/>
              <w:rPr>
                <w:bCs/>
                <w:sz w:val="22"/>
                <w:szCs w:val="22"/>
              </w:rPr>
            </w:pPr>
            <w:ins w:id="439" w:author="ERCOT" w:date="2023-10-26T12:34:00Z">
              <w:r w:rsidRPr="00E95F39">
                <w:rPr>
                  <w:sz w:val="22"/>
                  <w:szCs w:val="22"/>
                </w:rPr>
                <w:t>2.9</w:t>
              </w:r>
            </w:ins>
            <w:del w:id="440" w:author="ERCOT" w:date="2023-10-26T12:34:00Z">
              <w:r w:rsidRPr="00E95F39" w:rsidDel="006B31EA">
                <w:rPr>
                  <w:sz w:val="22"/>
                  <w:szCs w:val="22"/>
                </w:rPr>
                <w:delText>3.1</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441"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0B887273" w14:textId="2863F8EC" w:rsidR="00A1759E" w:rsidRPr="00E95F39" w:rsidRDefault="00A1759E" w:rsidP="00E95F39">
            <w:pPr>
              <w:widowControl/>
              <w:autoSpaceDE/>
              <w:autoSpaceDN/>
              <w:adjustRightInd/>
              <w:jc w:val="center"/>
              <w:rPr>
                <w:bCs/>
                <w:sz w:val="22"/>
                <w:szCs w:val="22"/>
              </w:rPr>
            </w:pPr>
            <w:ins w:id="442" w:author="ERCOT" w:date="2023-10-26T12:34:00Z">
              <w:r w:rsidRPr="00E95F39">
                <w:rPr>
                  <w:sz w:val="22"/>
                  <w:szCs w:val="22"/>
                </w:rPr>
                <w:t>4.2</w:t>
              </w:r>
            </w:ins>
            <w:del w:id="443" w:author="ERCOT" w:date="2023-10-26T12:34:00Z">
              <w:r w:rsidRPr="00E95F39" w:rsidDel="006B31EA">
                <w:rPr>
                  <w:sz w:val="22"/>
                  <w:szCs w:val="22"/>
                </w:rPr>
                <w:delText>2.6</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44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C9B5DE7" w14:textId="2D13B25B" w:rsidR="00A1759E" w:rsidRPr="00E95F39" w:rsidRDefault="00A1759E" w:rsidP="00E95F39">
            <w:pPr>
              <w:widowControl/>
              <w:autoSpaceDE/>
              <w:autoSpaceDN/>
              <w:adjustRightInd/>
              <w:jc w:val="center"/>
              <w:rPr>
                <w:bCs/>
                <w:sz w:val="22"/>
                <w:szCs w:val="22"/>
              </w:rPr>
            </w:pPr>
            <w:ins w:id="445" w:author="ERCOT" w:date="2023-10-26T12:34:00Z">
              <w:r w:rsidRPr="00E95F39">
                <w:rPr>
                  <w:sz w:val="22"/>
                  <w:szCs w:val="22"/>
                </w:rPr>
                <w:t>3.2</w:t>
              </w:r>
            </w:ins>
            <w:del w:id="446" w:author="ERCOT" w:date="2023-10-26T12:34:00Z">
              <w:r w:rsidRPr="00E95F39" w:rsidDel="006B31EA">
                <w:rPr>
                  <w:sz w:val="22"/>
                  <w:szCs w:val="22"/>
                </w:rPr>
                <w:delText>1.6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4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F6E1C44" w14:textId="1DDAE574" w:rsidR="00A1759E" w:rsidRPr="00E95F39" w:rsidRDefault="00A1759E" w:rsidP="00E95F39">
            <w:pPr>
              <w:widowControl/>
              <w:autoSpaceDE/>
              <w:autoSpaceDN/>
              <w:adjustRightInd/>
              <w:jc w:val="center"/>
              <w:rPr>
                <w:bCs/>
                <w:sz w:val="22"/>
                <w:szCs w:val="22"/>
              </w:rPr>
            </w:pPr>
            <w:ins w:id="448" w:author="ERCOT" w:date="2023-10-26T12:34:00Z">
              <w:r w:rsidRPr="00E95F39">
                <w:rPr>
                  <w:sz w:val="22"/>
                  <w:szCs w:val="22"/>
                </w:rPr>
                <w:t>1.4</w:t>
              </w:r>
            </w:ins>
            <w:del w:id="449"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5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E3F4320" w14:textId="57BF37C9" w:rsidR="00A1759E" w:rsidRPr="00E95F39" w:rsidRDefault="00A1759E" w:rsidP="00E95F39">
            <w:pPr>
              <w:widowControl/>
              <w:autoSpaceDE/>
              <w:autoSpaceDN/>
              <w:adjustRightInd/>
              <w:jc w:val="center"/>
              <w:rPr>
                <w:bCs/>
                <w:sz w:val="22"/>
                <w:szCs w:val="22"/>
              </w:rPr>
            </w:pPr>
            <w:ins w:id="451" w:author="ERCOT" w:date="2023-10-26T12:34:00Z">
              <w:r w:rsidRPr="00E95F39">
                <w:rPr>
                  <w:sz w:val="22"/>
                  <w:szCs w:val="22"/>
                </w:rPr>
                <w:t>0.0</w:t>
              </w:r>
            </w:ins>
            <w:del w:id="452" w:author="ERCOT" w:date="2023-10-26T12:34:00Z">
              <w:r w:rsidRPr="00E95F39" w:rsidDel="006B31EA">
                <w:rPr>
                  <w:sz w:val="22"/>
                  <w:szCs w:val="22"/>
                </w:rPr>
                <w:delText>0.9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5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BFF2E71" w14:textId="788FDFF7" w:rsidR="00A1759E" w:rsidRPr="00E95F39" w:rsidRDefault="00A1759E" w:rsidP="00E95F39">
            <w:pPr>
              <w:widowControl/>
              <w:autoSpaceDE/>
              <w:autoSpaceDN/>
              <w:adjustRightInd/>
              <w:jc w:val="center"/>
              <w:rPr>
                <w:bCs/>
                <w:sz w:val="22"/>
                <w:szCs w:val="22"/>
              </w:rPr>
            </w:pPr>
            <w:ins w:id="454" w:author="ERCOT" w:date="2023-10-26T12:34:00Z">
              <w:r w:rsidRPr="00E95F39">
                <w:rPr>
                  <w:sz w:val="22"/>
                  <w:szCs w:val="22"/>
                </w:rPr>
                <w:t>0.1</w:t>
              </w:r>
            </w:ins>
            <w:del w:id="455"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5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7A57CCA" w14:textId="2816AB37" w:rsidR="00A1759E" w:rsidRPr="00E95F39" w:rsidRDefault="00A1759E" w:rsidP="00E95F39">
            <w:pPr>
              <w:widowControl/>
              <w:autoSpaceDE/>
              <w:autoSpaceDN/>
              <w:adjustRightInd/>
              <w:jc w:val="center"/>
              <w:rPr>
                <w:bCs/>
                <w:sz w:val="22"/>
                <w:szCs w:val="22"/>
              </w:rPr>
            </w:pPr>
            <w:ins w:id="457" w:author="ERCOT" w:date="2023-10-26T12:34:00Z">
              <w:r w:rsidRPr="00E95F39">
                <w:rPr>
                  <w:sz w:val="22"/>
                  <w:szCs w:val="22"/>
                </w:rPr>
                <w:t>-0.1</w:t>
              </w:r>
            </w:ins>
            <w:del w:id="458" w:author="ERCOT" w:date="2023-10-26T12:34:00Z">
              <w:r w:rsidRPr="00E95F39" w:rsidDel="006B31EA">
                <w:rPr>
                  <w:sz w:val="22"/>
                  <w:szCs w:val="22"/>
                </w:rPr>
                <w:delText>-0.2</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45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52B1461F" w14:textId="5A42F663" w:rsidR="00A1759E" w:rsidRPr="00E95F39" w:rsidRDefault="00A1759E" w:rsidP="00E95F39">
            <w:pPr>
              <w:widowControl/>
              <w:autoSpaceDE/>
              <w:autoSpaceDN/>
              <w:adjustRightInd/>
              <w:jc w:val="center"/>
              <w:rPr>
                <w:bCs/>
                <w:sz w:val="22"/>
                <w:szCs w:val="22"/>
              </w:rPr>
            </w:pPr>
            <w:ins w:id="460" w:author="ERCOT" w:date="2023-10-26T12:34:00Z">
              <w:r w:rsidRPr="00E95F39">
                <w:rPr>
                  <w:sz w:val="22"/>
                  <w:szCs w:val="22"/>
                </w:rPr>
                <w:t>-0.2</w:t>
              </w:r>
            </w:ins>
            <w:del w:id="461" w:author="ERCOT" w:date="2023-10-26T12:34:00Z">
              <w:r w:rsidRPr="00E95F39" w:rsidDel="006B31EA">
                <w:rPr>
                  <w:sz w:val="22"/>
                  <w:szCs w:val="22"/>
                </w:rPr>
                <w:delText>-0.3</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462"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5DBECF3" w14:textId="6B92E4E8" w:rsidR="00A1759E" w:rsidRPr="00E95F39" w:rsidRDefault="00A1759E" w:rsidP="00E95F39">
            <w:pPr>
              <w:widowControl/>
              <w:autoSpaceDE/>
              <w:autoSpaceDN/>
              <w:adjustRightInd/>
              <w:jc w:val="center"/>
              <w:rPr>
                <w:bCs/>
                <w:sz w:val="22"/>
                <w:szCs w:val="22"/>
              </w:rPr>
            </w:pPr>
            <w:ins w:id="463" w:author="ERCOT" w:date="2023-10-26T12:34:00Z">
              <w:r w:rsidRPr="00E95F39">
                <w:rPr>
                  <w:sz w:val="22"/>
                  <w:szCs w:val="22"/>
                </w:rPr>
                <w:t>-0.1</w:t>
              </w:r>
            </w:ins>
            <w:del w:id="464" w:author="ERCOT" w:date="2023-10-26T12:34:00Z">
              <w:r w:rsidRPr="00E95F39" w:rsidDel="006B31EA">
                <w:rPr>
                  <w:sz w:val="22"/>
                  <w:szCs w:val="22"/>
                </w:rPr>
                <w:delText>-0.2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6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11E1061" w14:textId="14DC1A02" w:rsidR="00A1759E" w:rsidRPr="00E95F39" w:rsidRDefault="00A1759E" w:rsidP="00E95F39">
            <w:pPr>
              <w:widowControl/>
              <w:autoSpaceDE/>
              <w:autoSpaceDN/>
              <w:adjustRightInd/>
              <w:jc w:val="center"/>
              <w:rPr>
                <w:bCs/>
                <w:sz w:val="22"/>
                <w:szCs w:val="22"/>
              </w:rPr>
            </w:pPr>
            <w:ins w:id="466" w:author="ERCOT" w:date="2023-10-26T12:34:00Z">
              <w:r w:rsidRPr="00E95F39">
                <w:rPr>
                  <w:sz w:val="22"/>
                  <w:szCs w:val="22"/>
                </w:rPr>
                <w:t>0.0</w:t>
              </w:r>
            </w:ins>
            <w:del w:id="467"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6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9671482" w14:textId="2695DB1C" w:rsidR="00A1759E" w:rsidRPr="00E95F39" w:rsidRDefault="00A1759E" w:rsidP="00E95F39">
            <w:pPr>
              <w:widowControl/>
              <w:autoSpaceDE/>
              <w:autoSpaceDN/>
              <w:adjustRightInd/>
              <w:jc w:val="center"/>
              <w:rPr>
                <w:bCs/>
                <w:sz w:val="22"/>
                <w:szCs w:val="22"/>
              </w:rPr>
            </w:pPr>
            <w:ins w:id="469" w:author="ERCOT" w:date="2023-10-26T12:34:00Z">
              <w:r w:rsidRPr="00E95F39">
                <w:rPr>
                  <w:sz w:val="22"/>
                  <w:szCs w:val="22"/>
                </w:rPr>
                <w:t>0.3</w:t>
              </w:r>
            </w:ins>
            <w:del w:id="470" w:author="ERCOT" w:date="2023-10-26T12:34:00Z">
              <w:r w:rsidRPr="00E95F39" w:rsidDel="006B31EA">
                <w:rPr>
                  <w:sz w:val="22"/>
                  <w:szCs w:val="22"/>
                </w:rPr>
                <w:delText>-0.2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7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28A8CB5" w14:textId="4AC35ABF" w:rsidR="00A1759E" w:rsidRPr="00E95F39" w:rsidRDefault="00A1759E" w:rsidP="00E95F39">
            <w:pPr>
              <w:widowControl/>
              <w:autoSpaceDE/>
              <w:autoSpaceDN/>
              <w:adjustRightInd/>
              <w:jc w:val="center"/>
              <w:rPr>
                <w:bCs/>
                <w:sz w:val="22"/>
                <w:szCs w:val="22"/>
              </w:rPr>
            </w:pPr>
            <w:ins w:id="472" w:author="ERCOT" w:date="2023-10-26T12:34:00Z">
              <w:r w:rsidRPr="00E95F39">
                <w:rPr>
                  <w:sz w:val="22"/>
                  <w:szCs w:val="22"/>
                </w:rPr>
                <w:t>-0.4</w:t>
              </w:r>
            </w:ins>
            <w:del w:id="473"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7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844A82F" w14:textId="32B9AFB6" w:rsidR="00A1759E" w:rsidRPr="00E95F39" w:rsidRDefault="00A1759E" w:rsidP="00E95F39">
            <w:pPr>
              <w:widowControl/>
              <w:autoSpaceDE/>
              <w:autoSpaceDN/>
              <w:adjustRightInd/>
              <w:jc w:val="center"/>
              <w:rPr>
                <w:bCs/>
                <w:sz w:val="22"/>
                <w:szCs w:val="22"/>
              </w:rPr>
            </w:pPr>
            <w:ins w:id="475" w:author="ERCOT" w:date="2023-10-26T12:34:00Z">
              <w:r w:rsidRPr="00E95F39">
                <w:rPr>
                  <w:sz w:val="22"/>
                  <w:szCs w:val="22"/>
                </w:rPr>
                <w:t>0.0</w:t>
              </w:r>
            </w:ins>
            <w:del w:id="476"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477"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2CF50843" w14:textId="66008DD5" w:rsidR="00A1759E" w:rsidRPr="00E95F39" w:rsidRDefault="00A1759E" w:rsidP="00E95F39">
            <w:pPr>
              <w:widowControl/>
              <w:autoSpaceDE/>
              <w:autoSpaceDN/>
              <w:adjustRightInd/>
              <w:jc w:val="center"/>
              <w:rPr>
                <w:bCs/>
                <w:sz w:val="22"/>
                <w:szCs w:val="22"/>
              </w:rPr>
            </w:pPr>
            <w:ins w:id="478" w:author="ERCOT" w:date="2023-10-26T12:34:00Z">
              <w:r w:rsidRPr="00E95F39">
                <w:rPr>
                  <w:sz w:val="22"/>
                  <w:szCs w:val="22"/>
                </w:rPr>
                <w:t>0.0</w:t>
              </w:r>
            </w:ins>
            <w:del w:id="479" w:author="ERCOT" w:date="2023-10-26T12:34:00Z">
              <w:r w:rsidRPr="00E95F39" w:rsidDel="006B31EA">
                <w:rPr>
                  <w:sz w:val="22"/>
                  <w:szCs w:val="22"/>
                </w:rPr>
                <w:delText>0.3</w:delText>
              </w:r>
            </w:del>
          </w:p>
        </w:tc>
      </w:tr>
      <w:tr w:rsidR="00A1759E" w:rsidRPr="00CC576E" w14:paraId="4B7AA221"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480"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481"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482"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04064CB2" w14:textId="77777777" w:rsidR="00A1759E" w:rsidRPr="0012615F" w:rsidRDefault="00A1759E" w:rsidP="00A1759E">
            <w:pPr>
              <w:widowControl/>
              <w:autoSpaceDE/>
              <w:autoSpaceDN/>
              <w:adjustRightInd/>
              <w:jc w:val="center"/>
              <w:rPr>
                <w:b/>
                <w:bCs/>
                <w:sz w:val="22"/>
                <w:szCs w:val="22"/>
              </w:rPr>
            </w:pPr>
            <w:r w:rsidRPr="0012615F">
              <w:rPr>
                <w:b/>
                <w:bCs/>
                <w:sz w:val="22"/>
                <w:szCs w:val="22"/>
              </w:rPr>
              <w:t>Jul.</w:t>
            </w:r>
          </w:p>
        </w:tc>
        <w:tc>
          <w:tcPr>
            <w:tcW w:w="190" w:type="pct"/>
            <w:tcBorders>
              <w:top w:val="single" w:sz="4" w:space="0" w:color="auto"/>
              <w:left w:val="single" w:sz="4" w:space="0" w:color="000000"/>
              <w:bottom w:val="single" w:sz="4" w:space="0" w:color="auto"/>
              <w:right w:val="single" w:sz="4" w:space="0" w:color="000000"/>
            </w:tcBorders>
            <w:vAlign w:val="center"/>
            <w:tcPrChange w:id="48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0B9062F" w14:textId="544357CE" w:rsidR="00A1759E" w:rsidRPr="00E95F39" w:rsidRDefault="00A1759E" w:rsidP="00E95F39">
            <w:pPr>
              <w:widowControl/>
              <w:autoSpaceDE/>
              <w:autoSpaceDN/>
              <w:adjustRightInd/>
              <w:jc w:val="center"/>
              <w:rPr>
                <w:bCs/>
                <w:sz w:val="22"/>
                <w:szCs w:val="22"/>
              </w:rPr>
            </w:pPr>
            <w:ins w:id="484" w:author="ERCOT" w:date="2023-10-26T12:34:00Z">
              <w:r w:rsidRPr="00E95F39">
                <w:rPr>
                  <w:sz w:val="22"/>
                  <w:szCs w:val="22"/>
                </w:rPr>
                <w:t>0.1</w:t>
              </w:r>
            </w:ins>
            <w:del w:id="485"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8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52EF16B" w14:textId="3FEEAB78" w:rsidR="00A1759E" w:rsidRPr="00E95F39" w:rsidRDefault="00A1759E" w:rsidP="00E95F39">
            <w:pPr>
              <w:widowControl/>
              <w:autoSpaceDE/>
              <w:autoSpaceDN/>
              <w:adjustRightInd/>
              <w:jc w:val="center"/>
              <w:rPr>
                <w:bCs/>
                <w:sz w:val="22"/>
                <w:szCs w:val="22"/>
              </w:rPr>
            </w:pPr>
            <w:ins w:id="487" w:author="ERCOT" w:date="2023-10-26T12:34:00Z">
              <w:r w:rsidRPr="00E95F39">
                <w:rPr>
                  <w:sz w:val="22"/>
                  <w:szCs w:val="22"/>
                </w:rPr>
                <w:t>0.2</w:t>
              </w:r>
            </w:ins>
            <w:del w:id="488" w:author="ERCOT" w:date="2023-10-26T12:34:00Z">
              <w:r w:rsidRPr="00E95F39" w:rsidDel="006B31EA">
                <w:rPr>
                  <w:sz w:val="22"/>
                  <w:szCs w:val="22"/>
                </w:rPr>
                <w:delText>0.5</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48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4F0867E" w14:textId="042A9CA8" w:rsidR="00A1759E" w:rsidRPr="00E95F39" w:rsidRDefault="00A1759E" w:rsidP="00E95F39">
            <w:pPr>
              <w:widowControl/>
              <w:autoSpaceDE/>
              <w:autoSpaceDN/>
              <w:adjustRightInd/>
              <w:jc w:val="center"/>
              <w:rPr>
                <w:bCs/>
                <w:sz w:val="22"/>
                <w:szCs w:val="22"/>
              </w:rPr>
            </w:pPr>
            <w:ins w:id="490" w:author="ERCOT" w:date="2023-10-26T12:34:00Z">
              <w:r w:rsidRPr="00E95F39">
                <w:rPr>
                  <w:sz w:val="22"/>
                  <w:szCs w:val="22"/>
                </w:rPr>
                <w:t>1.0</w:t>
              </w:r>
            </w:ins>
            <w:del w:id="491"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9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A644EF1" w14:textId="34EE7278" w:rsidR="00A1759E" w:rsidRPr="00E95F39" w:rsidRDefault="00A1759E" w:rsidP="00E95F39">
            <w:pPr>
              <w:widowControl/>
              <w:autoSpaceDE/>
              <w:autoSpaceDN/>
              <w:adjustRightInd/>
              <w:jc w:val="center"/>
              <w:rPr>
                <w:bCs/>
                <w:sz w:val="22"/>
                <w:szCs w:val="22"/>
              </w:rPr>
            </w:pPr>
            <w:ins w:id="493" w:author="ERCOT" w:date="2023-10-26T12:34:00Z">
              <w:r w:rsidRPr="00E95F39">
                <w:rPr>
                  <w:sz w:val="22"/>
                  <w:szCs w:val="22"/>
                </w:rPr>
                <w:t>1.7</w:t>
              </w:r>
            </w:ins>
            <w:del w:id="494"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9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5352BC0" w14:textId="2FF45B23" w:rsidR="00A1759E" w:rsidRPr="00E95F39" w:rsidRDefault="00A1759E" w:rsidP="00E95F39">
            <w:pPr>
              <w:widowControl/>
              <w:autoSpaceDE/>
              <w:autoSpaceDN/>
              <w:adjustRightInd/>
              <w:jc w:val="center"/>
              <w:rPr>
                <w:bCs/>
                <w:sz w:val="22"/>
                <w:szCs w:val="22"/>
              </w:rPr>
            </w:pPr>
            <w:ins w:id="496" w:author="ERCOT" w:date="2023-10-26T12:34:00Z">
              <w:r w:rsidRPr="00E95F39">
                <w:rPr>
                  <w:sz w:val="22"/>
                  <w:szCs w:val="22"/>
                </w:rPr>
                <w:t>1.6</w:t>
              </w:r>
            </w:ins>
            <w:del w:id="497"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9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3DC2111" w14:textId="10022A48" w:rsidR="00A1759E" w:rsidRPr="00E95F39" w:rsidRDefault="00A1759E" w:rsidP="00E95F39">
            <w:pPr>
              <w:widowControl/>
              <w:autoSpaceDE/>
              <w:autoSpaceDN/>
              <w:adjustRightInd/>
              <w:jc w:val="center"/>
              <w:rPr>
                <w:bCs/>
                <w:sz w:val="22"/>
                <w:szCs w:val="22"/>
              </w:rPr>
            </w:pPr>
            <w:ins w:id="499" w:author="ERCOT" w:date="2023-10-26T12:34:00Z">
              <w:r w:rsidRPr="00E95F39">
                <w:rPr>
                  <w:sz w:val="22"/>
                  <w:szCs w:val="22"/>
                </w:rPr>
                <w:t>2.7</w:t>
              </w:r>
            </w:ins>
            <w:del w:id="500"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0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EED6B7C" w14:textId="7337D5C2" w:rsidR="00A1759E" w:rsidRPr="00E95F39" w:rsidRDefault="00A1759E" w:rsidP="00E95F39">
            <w:pPr>
              <w:widowControl/>
              <w:autoSpaceDE/>
              <w:autoSpaceDN/>
              <w:adjustRightInd/>
              <w:jc w:val="center"/>
              <w:rPr>
                <w:bCs/>
                <w:sz w:val="22"/>
                <w:szCs w:val="22"/>
              </w:rPr>
            </w:pPr>
            <w:ins w:id="502" w:author="ERCOT" w:date="2023-10-26T12:34:00Z">
              <w:r w:rsidRPr="00E95F39">
                <w:rPr>
                  <w:sz w:val="22"/>
                  <w:szCs w:val="22"/>
                </w:rPr>
                <w:t>2.5</w:t>
              </w:r>
            </w:ins>
            <w:del w:id="503"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0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5413384" w14:textId="5005050C" w:rsidR="00A1759E" w:rsidRPr="00E95F39" w:rsidRDefault="00A1759E" w:rsidP="00E95F39">
            <w:pPr>
              <w:widowControl/>
              <w:autoSpaceDE/>
              <w:autoSpaceDN/>
              <w:adjustRightInd/>
              <w:jc w:val="center"/>
              <w:rPr>
                <w:bCs/>
                <w:sz w:val="22"/>
                <w:szCs w:val="22"/>
              </w:rPr>
            </w:pPr>
            <w:ins w:id="505" w:author="ERCOT" w:date="2023-10-26T12:34:00Z">
              <w:r w:rsidRPr="00E95F39">
                <w:rPr>
                  <w:sz w:val="22"/>
                  <w:szCs w:val="22"/>
                </w:rPr>
                <w:t>6.3</w:t>
              </w:r>
            </w:ins>
            <w:del w:id="506" w:author="ERCOT" w:date="2023-10-26T12:34:00Z">
              <w:r w:rsidRPr="00E95F39" w:rsidDel="006B31EA">
                <w:rPr>
                  <w:sz w:val="22"/>
                  <w:szCs w:val="22"/>
                </w:rPr>
                <w:delText>4.0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07"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0161FCAA" w14:textId="5FBB108D" w:rsidR="00A1759E" w:rsidRPr="00E95F39" w:rsidRDefault="00A1759E" w:rsidP="00E95F39">
            <w:pPr>
              <w:widowControl/>
              <w:autoSpaceDE/>
              <w:autoSpaceDN/>
              <w:adjustRightInd/>
              <w:jc w:val="center"/>
              <w:rPr>
                <w:bCs/>
                <w:sz w:val="22"/>
                <w:szCs w:val="22"/>
              </w:rPr>
            </w:pPr>
            <w:ins w:id="508" w:author="ERCOT" w:date="2023-10-26T12:34:00Z">
              <w:r w:rsidRPr="00E95F39">
                <w:rPr>
                  <w:sz w:val="22"/>
                  <w:szCs w:val="22"/>
                </w:rPr>
                <w:t>2.0</w:t>
              </w:r>
            </w:ins>
            <w:del w:id="509" w:author="ERCOT" w:date="2023-10-26T12:34:00Z">
              <w:r w:rsidRPr="00E95F39" w:rsidDel="006B31EA">
                <w:rPr>
                  <w:sz w:val="22"/>
                  <w:szCs w:val="22"/>
                </w:rPr>
                <w:delText>3.8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1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726B198" w14:textId="38F3D87B" w:rsidR="00A1759E" w:rsidRPr="00E95F39" w:rsidRDefault="00A1759E" w:rsidP="00E95F39">
            <w:pPr>
              <w:widowControl/>
              <w:autoSpaceDE/>
              <w:autoSpaceDN/>
              <w:adjustRightInd/>
              <w:jc w:val="center"/>
              <w:rPr>
                <w:bCs/>
                <w:sz w:val="22"/>
                <w:szCs w:val="22"/>
              </w:rPr>
            </w:pPr>
            <w:ins w:id="511" w:author="ERCOT" w:date="2023-10-26T12:34:00Z">
              <w:r w:rsidRPr="00E95F39">
                <w:rPr>
                  <w:sz w:val="22"/>
                  <w:szCs w:val="22"/>
                </w:rPr>
                <w:t>2.3</w:t>
              </w:r>
            </w:ins>
            <w:del w:id="512" w:author="ERCOT" w:date="2023-10-26T12:34:00Z">
              <w:r w:rsidRPr="00E95F39" w:rsidDel="006B31EA">
                <w:rPr>
                  <w:sz w:val="22"/>
                  <w:szCs w:val="22"/>
                </w:rPr>
                <w:delText>1.4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1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277D1AA" w14:textId="007C61F5" w:rsidR="00A1759E" w:rsidRPr="00E95F39" w:rsidRDefault="00A1759E" w:rsidP="00E95F39">
            <w:pPr>
              <w:widowControl/>
              <w:autoSpaceDE/>
              <w:autoSpaceDN/>
              <w:adjustRightInd/>
              <w:jc w:val="center"/>
              <w:rPr>
                <w:bCs/>
                <w:sz w:val="22"/>
                <w:szCs w:val="22"/>
              </w:rPr>
            </w:pPr>
            <w:ins w:id="514" w:author="ERCOT" w:date="2023-10-26T12:34:00Z">
              <w:r w:rsidRPr="00E95F39">
                <w:rPr>
                  <w:sz w:val="22"/>
                  <w:szCs w:val="22"/>
                </w:rPr>
                <w:t>5.1</w:t>
              </w:r>
            </w:ins>
            <w:del w:id="515" w:author="ERCOT" w:date="2023-10-26T12:34:00Z">
              <w:r w:rsidRPr="00E95F39" w:rsidDel="006B31EA">
                <w:rPr>
                  <w:sz w:val="22"/>
                  <w:szCs w:val="22"/>
                </w:rPr>
                <w:delText>2.7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516"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19B323A4" w14:textId="6802551C" w:rsidR="00A1759E" w:rsidRPr="00E95F39" w:rsidRDefault="00A1759E" w:rsidP="00E95F39">
            <w:pPr>
              <w:widowControl/>
              <w:autoSpaceDE/>
              <w:autoSpaceDN/>
              <w:adjustRightInd/>
              <w:jc w:val="center"/>
              <w:rPr>
                <w:bCs/>
                <w:sz w:val="22"/>
                <w:szCs w:val="22"/>
              </w:rPr>
            </w:pPr>
            <w:ins w:id="517" w:author="ERCOT" w:date="2023-10-26T12:34:00Z">
              <w:r w:rsidRPr="00E95F39">
                <w:rPr>
                  <w:sz w:val="22"/>
                  <w:szCs w:val="22"/>
                </w:rPr>
                <w:t>4.3</w:t>
              </w:r>
            </w:ins>
            <w:del w:id="518" w:author="ERCOT" w:date="2023-10-26T12:34:00Z">
              <w:r w:rsidRPr="00E95F39" w:rsidDel="006B31EA">
                <w:rPr>
                  <w:sz w:val="22"/>
                  <w:szCs w:val="22"/>
                </w:rPr>
                <w:delText>2.7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51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86B013E" w14:textId="4A454817" w:rsidR="00A1759E" w:rsidRPr="00E95F39" w:rsidRDefault="00A1759E" w:rsidP="00E95F39">
            <w:pPr>
              <w:widowControl/>
              <w:autoSpaceDE/>
              <w:autoSpaceDN/>
              <w:adjustRightInd/>
              <w:jc w:val="center"/>
              <w:rPr>
                <w:bCs/>
                <w:sz w:val="22"/>
                <w:szCs w:val="22"/>
              </w:rPr>
            </w:pPr>
            <w:ins w:id="520" w:author="ERCOT" w:date="2023-10-26T12:34:00Z">
              <w:r w:rsidRPr="00E95F39">
                <w:rPr>
                  <w:sz w:val="22"/>
                  <w:szCs w:val="22"/>
                </w:rPr>
                <w:t>2.4</w:t>
              </w:r>
            </w:ins>
            <w:del w:id="521"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2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C1B5B44" w14:textId="0C2E38CF" w:rsidR="00A1759E" w:rsidRPr="00E95F39" w:rsidRDefault="00A1759E" w:rsidP="00E95F39">
            <w:pPr>
              <w:widowControl/>
              <w:autoSpaceDE/>
              <w:autoSpaceDN/>
              <w:adjustRightInd/>
              <w:jc w:val="center"/>
              <w:rPr>
                <w:bCs/>
                <w:sz w:val="22"/>
                <w:szCs w:val="22"/>
              </w:rPr>
            </w:pPr>
            <w:ins w:id="523" w:author="ERCOT" w:date="2023-10-26T12:34:00Z">
              <w:r w:rsidRPr="00E95F39">
                <w:rPr>
                  <w:sz w:val="22"/>
                  <w:szCs w:val="22"/>
                </w:rPr>
                <w:t>0.3</w:t>
              </w:r>
            </w:ins>
            <w:del w:id="524"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2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088F039" w14:textId="72110AF4" w:rsidR="00A1759E" w:rsidRPr="00E95F39" w:rsidRDefault="00A1759E" w:rsidP="00E95F39">
            <w:pPr>
              <w:widowControl/>
              <w:autoSpaceDE/>
              <w:autoSpaceDN/>
              <w:adjustRightInd/>
              <w:jc w:val="center"/>
              <w:rPr>
                <w:bCs/>
                <w:sz w:val="22"/>
                <w:szCs w:val="22"/>
              </w:rPr>
            </w:pPr>
            <w:ins w:id="526" w:author="ERCOT" w:date="2023-10-26T12:34:00Z">
              <w:r w:rsidRPr="00E95F39">
                <w:rPr>
                  <w:sz w:val="22"/>
                  <w:szCs w:val="22"/>
                </w:rPr>
                <w:t>-0.2</w:t>
              </w:r>
            </w:ins>
            <w:del w:id="527" w:author="ERCOT" w:date="2023-10-26T12:34:00Z">
              <w:r w:rsidRPr="00E95F39" w:rsidDel="006B31EA">
                <w:rPr>
                  <w:sz w:val="22"/>
                  <w:szCs w:val="22"/>
                </w:rPr>
                <w:delText>-0.2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2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074727D" w14:textId="6E23DEBD" w:rsidR="00A1759E" w:rsidRPr="00E95F39" w:rsidRDefault="00A1759E" w:rsidP="00E95F39">
            <w:pPr>
              <w:widowControl/>
              <w:autoSpaceDE/>
              <w:autoSpaceDN/>
              <w:adjustRightInd/>
              <w:jc w:val="center"/>
              <w:rPr>
                <w:bCs/>
                <w:sz w:val="22"/>
                <w:szCs w:val="22"/>
              </w:rPr>
            </w:pPr>
            <w:ins w:id="529" w:author="ERCOT" w:date="2023-10-26T12:34:00Z">
              <w:r w:rsidRPr="00E95F39">
                <w:rPr>
                  <w:sz w:val="22"/>
                  <w:szCs w:val="22"/>
                </w:rPr>
                <w:t>-0.6</w:t>
              </w:r>
            </w:ins>
            <w:del w:id="530"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3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E591B4F" w14:textId="2EE85096" w:rsidR="00A1759E" w:rsidRPr="00E95F39" w:rsidRDefault="00A1759E" w:rsidP="00E95F39">
            <w:pPr>
              <w:widowControl/>
              <w:autoSpaceDE/>
              <w:autoSpaceDN/>
              <w:adjustRightInd/>
              <w:jc w:val="center"/>
              <w:rPr>
                <w:bCs/>
                <w:sz w:val="22"/>
                <w:szCs w:val="22"/>
              </w:rPr>
            </w:pPr>
            <w:ins w:id="532" w:author="ERCOT" w:date="2023-10-26T12:34:00Z">
              <w:r w:rsidRPr="00E95F39">
                <w:rPr>
                  <w:sz w:val="22"/>
                  <w:szCs w:val="22"/>
                </w:rPr>
                <w:t>-0.2</w:t>
              </w:r>
            </w:ins>
            <w:del w:id="533" w:author="ERCOT" w:date="2023-10-26T12:34:00Z">
              <w:r w:rsidRPr="00E95F39" w:rsidDel="006B31EA">
                <w:rPr>
                  <w:sz w:val="22"/>
                  <w:szCs w:val="22"/>
                </w:rPr>
                <w:delText>0.1</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53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B798B86" w14:textId="3CBB641A" w:rsidR="00A1759E" w:rsidRPr="00E95F39" w:rsidRDefault="00A1759E" w:rsidP="00E95F39">
            <w:pPr>
              <w:widowControl/>
              <w:autoSpaceDE/>
              <w:autoSpaceDN/>
              <w:adjustRightInd/>
              <w:jc w:val="center"/>
              <w:rPr>
                <w:bCs/>
                <w:sz w:val="22"/>
                <w:szCs w:val="22"/>
              </w:rPr>
            </w:pPr>
            <w:ins w:id="535" w:author="ERCOT" w:date="2023-10-26T12:34:00Z">
              <w:r w:rsidRPr="00E95F39">
                <w:rPr>
                  <w:sz w:val="22"/>
                  <w:szCs w:val="22"/>
                </w:rPr>
                <w:t>-0.2</w:t>
              </w:r>
            </w:ins>
            <w:del w:id="536" w:author="ERCOT" w:date="2023-10-26T12:34:00Z">
              <w:r w:rsidRPr="00E95F39" w:rsidDel="006B31EA">
                <w:rPr>
                  <w:sz w:val="22"/>
                  <w:szCs w:val="22"/>
                </w:rPr>
                <w:delText>0.3</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537"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0EA8E1E" w14:textId="1214D6D5" w:rsidR="00A1759E" w:rsidRPr="00E95F39" w:rsidRDefault="00A1759E" w:rsidP="00E95F39">
            <w:pPr>
              <w:widowControl/>
              <w:autoSpaceDE/>
              <w:autoSpaceDN/>
              <w:adjustRightInd/>
              <w:jc w:val="center"/>
              <w:rPr>
                <w:bCs/>
                <w:sz w:val="22"/>
                <w:szCs w:val="22"/>
              </w:rPr>
            </w:pPr>
            <w:ins w:id="538" w:author="ERCOT" w:date="2023-10-26T12:34:00Z">
              <w:r w:rsidRPr="00E95F39">
                <w:rPr>
                  <w:sz w:val="22"/>
                  <w:szCs w:val="22"/>
                </w:rPr>
                <w:t>-0.6</w:t>
              </w:r>
            </w:ins>
            <w:del w:id="539"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4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15AC0E2" w14:textId="56AA20D1" w:rsidR="00A1759E" w:rsidRPr="00E95F39" w:rsidRDefault="00A1759E" w:rsidP="00E95F39">
            <w:pPr>
              <w:widowControl/>
              <w:autoSpaceDE/>
              <w:autoSpaceDN/>
              <w:adjustRightInd/>
              <w:jc w:val="center"/>
              <w:rPr>
                <w:bCs/>
                <w:sz w:val="22"/>
                <w:szCs w:val="22"/>
              </w:rPr>
            </w:pPr>
            <w:ins w:id="541" w:author="ERCOT" w:date="2023-10-26T12:34:00Z">
              <w:r w:rsidRPr="00E95F39">
                <w:rPr>
                  <w:sz w:val="22"/>
                  <w:szCs w:val="22"/>
                </w:rPr>
                <w:t>-0.1</w:t>
              </w:r>
            </w:ins>
            <w:del w:id="542"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4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1A6697B" w14:textId="113A884E" w:rsidR="00A1759E" w:rsidRPr="00E95F39" w:rsidRDefault="00A1759E" w:rsidP="00E95F39">
            <w:pPr>
              <w:widowControl/>
              <w:autoSpaceDE/>
              <w:autoSpaceDN/>
              <w:adjustRightInd/>
              <w:jc w:val="center"/>
              <w:rPr>
                <w:bCs/>
                <w:sz w:val="22"/>
                <w:szCs w:val="22"/>
              </w:rPr>
            </w:pPr>
            <w:ins w:id="544" w:author="ERCOT" w:date="2023-10-26T12:34:00Z">
              <w:r w:rsidRPr="00E95F39">
                <w:rPr>
                  <w:sz w:val="22"/>
                  <w:szCs w:val="22"/>
                </w:rPr>
                <w:t>0.9</w:t>
              </w:r>
            </w:ins>
            <w:del w:id="545"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4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8296EA5" w14:textId="47C3347A" w:rsidR="00A1759E" w:rsidRPr="00E95F39" w:rsidRDefault="00A1759E" w:rsidP="00E95F39">
            <w:pPr>
              <w:widowControl/>
              <w:autoSpaceDE/>
              <w:autoSpaceDN/>
              <w:adjustRightInd/>
              <w:jc w:val="center"/>
              <w:rPr>
                <w:bCs/>
                <w:sz w:val="22"/>
                <w:szCs w:val="22"/>
              </w:rPr>
            </w:pPr>
            <w:ins w:id="547" w:author="ERCOT" w:date="2023-10-26T12:34:00Z">
              <w:r w:rsidRPr="00E95F39">
                <w:rPr>
                  <w:sz w:val="22"/>
                  <w:szCs w:val="22"/>
                </w:rPr>
                <w:t>-0.1</w:t>
              </w:r>
            </w:ins>
            <w:del w:id="548"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4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8869D69" w14:textId="537582D4" w:rsidR="00A1759E" w:rsidRPr="00E95F39" w:rsidRDefault="00A1759E" w:rsidP="00E95F39">
            <w:pPr>
              <w:widowControl/>
              <w:autoSpaceDE/>
              <w:autoSpaceDN/>
              <w:adjustRightInd/>
              <w:jc w:val="center"/>
              <w:rPr>
                <w:bCs/>
                <w:sz w:val="22"/>
                <w:szCs w:val="22"/>
              </w:rPr>
            </w:pPr>
            <w:ins w:id="550" w:author="ERCOT" w:date="2023-10-26T12:34:00Z">
              <w:r w:rsidRPr="00E95F39">
                <w:rPr>
                  <w:sz w:val="22"/>
                  <w:szCs w:val="22"/>
                </w:rPr>
                <w:t>0.0</w:t>
              </w:r>
            </w:ins>
            <w:del w:id="551"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552"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0F51AD86" w14:textId="60CC12F4" w:rsidR="00A1759E" w:rsidRPr="00E95F39" w:rsidRDefault="00A1759E" w:rsidP="00E95F39">
            <w:pPr>
              <w:widowControl/>
              <w:autoSpaceDE/>
              <w:autoSpaceDN/>
              <w:adjustRightInd/>
              <w:jc w:val="center"/>
              <w:rPr>
                <w:bCs/>
                <w:sz w:val="22"/>
                <w:szCs w:val="22"/>
              </w:rPr>
            </w:pPr>
            <w:ins w:id="553" w:author="ERCOT" w:date="2023-10-26T12:34:00Z">
              <w:r w:rsidRPr="00E95F39">
                <w:rPr>
                  <w:sz w:val="22"/>
                  <w:szCs w:val="22"/>
                </w:rPr>
                <w:t>0.0</w:t>
              </w:r>
            </w:ins>
            <w:del w:id="554" w:author="ERCOT" w:date="2023-10-26T12:34:00Z">
              <w:r w:rsidRPr="00E95F39" w:rsidDel="006B31EA">
                <w:rPr>
                  <w:sz w:val="22"/>
                  <w:szCs w:val="22"/>
                </w:rPr>
                <w:delText>-0.1</w:delText>
              </w:r>
            </w:del>
          </w:p>
        </w:tc>
      </w:tr>
      <w:tr w:rsidR="00A1759E" w:rsidRPr="00CC576E" w14:paraId="477CB124"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555"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556"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557"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3AAAAB86" w14:textId="77777777" w:rsidR="00A1759E" w:rsidRPr="0012615F" w:rsidRDefault="00A1759E" w:rsidP="00A1759E">
            <w:pPr>
              <w:widowControl/>
              <w:autoSpaceDE/>
              <w:autoSpaceDN/>
              <w:adjustRightInd/>
              <w:jc w:val="center"/>
              <w:rPr>
                <w:b/>
                <w:bCs/>
                <w:sz w:val="22"/>
                <w:szCs w:val="22"/>
              </w:rPr>
            </w:pPr>
            <w:r w:rsidRPr="0012615F">
              <w:rPr>
                <w:b/>
                <w:bCs/>
                <w:sz w:val="22"/>
                <w:szCs w:val="22"/>
              </w:rPr>
              <w:t>Aug.</w:t>
            </w:r>
          </w:p>
        </w:tc>
        <w:tc>
          <w:tcPr>
            <w:tcW w:w="190" w:type="pct"/>
            <w:tcBorders>
              <w:top w:val="single" w:sz="4" w:space="0" w:color="auto"/>
              <w:left w:val="single" w:sz="4" w:space="0" w:color="000000"/>
              <w:bottom w:val="single" w:sz="4" w:space="0" w:color="auto"/>
              <w:right w:val="single" w:sz="4" w:space="0" w:color="000000"/>
            </w:tcBorders>
            <w:vAlign w:val="center"/>
            <w:tcPrChange w:id="55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082FDDC" w14:textId="69F99CDA" w:rsidR="00A1759E" w:rsidRPr="00E95F39" w:rsidRDefault="00A1759E" w:rsidP="00E95F39">
            <w:pPr>
              <w:widowControl/>
              <w:autoSpaceDE/>
              <w:autoSpaceDN/>
              <w:adjustRightInd/>
              <w:jc w:val="center"/>
              <w:rPr>
                <w:bCs/>
                <w:sz w:val="22"/>
                <w:szCs w:val="22"/>
              </w:rPr>
            </w:pPr>
            <w:ins w:id="559" w:author="ERCOT" w:date="2023-10-26T12:34:00Z">
              <w:r w:rsidRPr="00E95F39">
                <w:rPr>
                  <w:sz w:val="22"/>
                  <w:szCs w:val="22"/>
                </w:rPr>
                <w:t>0.7</w:t>
              </w:r>
            </w:ins>
            <w:del w:id="560"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6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C51B404" w14:textId="21D845C4" w:rsidR="00A1759E" w:rsidRPr="00E95F39" w:rsidRDefault="00A1759E" w:rsidP="00E95F39">
            <w:pPr>
              <w:widowControl/>
              <w:autoSpaceDE/>
              <w:autoSpaceDN/>
              <w:adjustRightInd/>
              <w:jc w:val="center"/>
              <w:rPr>
                <w:bCs/>
                <w:sz w:val="22"/>
                <w:szCs w:val="22"/>
              </w:rPr>
            </w:pPr>
            <w:ins w:id="562" w:author="ERCOT" w:date="2023-10-26T12:34:00Z">
              <w:r w:rsidRPr="00E95F39">
                <w:rPr>
                  <w:sz w:val="22"/>
                  <w:szCs w:val="22"/>
                </w:rPr>
                <w:t>0.8</w:t>
              </w:r>
            </w:ins>
            <w:del w:id="563" w:author="ERCOT" w:date="2023-10-26T12:34:00Z">
              <w:r w:rsidRPr="00E95F39" w:rsidDel="006B31EA">
                <w:rPr>
                  <w:sz w:val="22"/>
                  <w:szCs w:val="22"/>
                </w:rPr>
                <w:delText>0.5</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56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573E826" w14:textId="72A0C772" w:rsidR="00A1759E" w:rsidRPr="00E95F39" w:rsidRDefault="00A1759E" w:rsidP="00E95F39">
            <w:pPr>
              <w:widowControl/>
              <w:autoSpaceDE/>
              <w:autoSpaceDN/>
              <w:adjustRightInd/>
              <w:jc w:val="center"/>
              <w:rPr>
                <w:bCs/>
                <w:sz w:val="22"/>
                <w:szCs w:val="22"/>
              </w:rPr>
            </w:pPr>
            <w:ins w:id="565" w:author="ERCOT" w:date="2023-10-26T12:34:00Z">
              <w:r w:rsidRPr="00E95F39">
                <w:rPr>
                  <w:sz w:val="22"/>
                  <w:szCs w:val="22"/>
                </w:rPr>
                <w:t>1.0</w:t>
              </w:r>
            </w:ins>
            <w:del w:id="566" w:author="ERCOT" w:date="2023-10-26T12:34:00Z">
              <w:r w:rsidRPr="00E95F39" w:rsidDel="006B31EA">
                <w:rPr>
                  <w:sz w:val="22"/>
                  <w:szCs w:val="22"/>
                </w:rPr>
                <w:delText>1.1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6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A9DECD2" w14:textId="186E69A7" w:rsidR="00A1759E" w:rsidRPr="00E95F39" w:rsidRDefault="00A1759E" w:rsidP="00E95F39">
            <w:pPr>
              <w:widowControl/>
              <w:autoSpaceDE/>
              <w:autoSpaceDN/>
              <w:adjustRightInd/>
              <w:jc w:val="center"/>
              <w:rPr>
                <w:bCs/>
                <w:sz w:val="22"/>
                <w:szCs w:val="22"/>
              </w:rPr>
            </w:pPr>
            <w:ins w:id="568" w:author="ERCOT" w:date="2023-10-26T12:34:00Z">
              <w:r w:rsidRPr="00E95F39">
                <w:rPr>
                  <w:sz w:val="22"/>
                  <w:szCs w:val="22"/>
                </w:rPr>
                <w:t>1.1</w:t>
              </w:r>
            </w:ins>
            <w:del w:id="569" w:author="ERCOT" w:date="2023-10-26T12:34:00Z">
              <w:r w:rsidRPr="00E95F39" w:rsidDel="006B31EA">
                <w:rPr>
                  <w:sz w:val="22"/>
                  <w:szCs w:val="22"/>
                </w:rPr>
                <w:delText>1.5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7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793072A" w14:textId="1C392D5D" w:rsidR="00A1759E" w:rsidRPr="00E95F39" w:rsidRDefault="00A1759E" w:rsidP="00E95F39">
            <w:pPr>
              <w:widowControl/>
              <w:autoSpaceDE/>
              <w:autoSpaceDN/>
              <w:adjustRightInd/>
              <w:jc w:val="center"/>
              <w:rPr>
                <w:bCs/>
                <w:sz w:val="22"/>
                <w:szCs w:val="22"/>
              </w:rPr>
            </w:pPr>
            <w:ins w:id="571" w:author="ERCOT" w:date="2023-10-26T12:34:00Z">
              <w:r w:rsidRPr="00E95F39">
                <w:rPr>
                  <w:sz w:val="22"/>
                  <w:szCs w:val="22"/>
                </w:rPr>
                <w:t>1.9</w:t>
              </w:r>
            </w:ins>
            <w:del w:id="572" w:author="ERCOT" w:date="2023-10-26T12:34:00Z">
              <w:r w:rsidRPr="00E95F39" w:rsidDel="006B31EA">
                <w:rPr>
                  <w:sz w:val="22"/>
                  <w:szCs w:val="22"/>
                </w:rPr>
                <w:delText>2.0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7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E8685B0" w14:textId="5C71ECB9" w:rsidR="00A1759E" w:rsidRPr="00E95F39" w:rsidRDefault="00A1759E" w:rsidP="00E95F39">
            <w:pPr>
              <w:widowControl/>
              <w:autoSpaceDE/>
              <w:autoSpaceDN/>
              <w:adjustRightInd/>
              <w:jc w:val="center"/>
              <w:rPr>
                <w:bCs/>
                <w:sz w:val="22"/>
                <w:szCs w:val="22"/>
              </w:rPr>
            </w:pPr>
            <w:ins w:id="574" w:author="ERCOT" w:date="2023-10-26T12:34:00Z">
              <w:r w:rsidRPr="00E95F39">
                <w:rPr>
                  <w:sz w:val="22"/>
                  <w:szCs w:val="22"/>
                </w:rPr>
                <w:t>1.4</w:t>
              </w:r>
            </w:ins>
            <w:del w:id="575"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7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9C389F3" w14:textId="45269BB1" w:rsidR="00A1759E" w:rsidRPr="00E95F39" w:rsidRDefault="00A1759E" w:rsidP="00E95F39">
            <w:pPr>
              <w:widowControl/>
              <w:autoSpaceDE/>
              <w:autoSpaceDN/>
              <w:adjustRightInd/>
              <w:jc w:val="center"/>
              <w:rPr>
                <w:bCs/>
                <w:sz w:val="22"/>
                <w:szCs w:val="22"/>
              </w:rPr>
            </w:pPr>
            <w:ins w:id="577" w:author="ERCOT" w:date="2023-10-26T12:34:00Z">
              <w:r w:rsidRPr="00E95F39">
                <w:rPr>
                  <w:sz w:val="22"/>
                  <w:szCs w:val="22"/>
                </w:rPr>
                <w:t>0.7</w:t>
              </w:r>
            </w:ins>
            <w:del w:id="578"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7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D902763" w14:textId="42E2D84B" w:rsidR="00A1759E" w:rsidRPr="00E95F39" w:rsidRDefault="00A1759E" w:rsidP="00E95F39">
            <w:pPr>
              <w:widowControl/>
              <w:autoSpaceDE/>
              <w:autoSpaceDN/>
              <w:adjustRightInd/>
              <w:jc w:val="center"/>
              <w:rPr>
                <w:bCs/>
                <w:sz w:val="22"/>
                <w:szCs w:val="22"/>
              </w:rPr>
            </w:pPr>
            <w:ins w:id="580" w:author="ERCOT" w:date="2023-10-26T12:34:00Z">
              <w:r w:rsidRPr="00E95F39">
                <w:rPr>
                  <w:sz w:val="22"/>
                  <w:szCs w:val="22"/>
                </w:rPr>
                <w:t>5.0</w:t>
              </w:r>
            </w:ins>
            <w:del w:id="581" w:author="ERCOT" w:date="2023-10-26T12:34:00Z">
              <w:r w:rsidRPr="00E95F39" w:rsidDel="006B31EA">
                <w:rPr>
                  <w:sz w:val="22"/>
                  <w:szCs w:val="22"/>
                </w:rPr>
                <w:delText>3.9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82"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7E43E165" w14:textId="28DCF28D" w:rsidR="00A1759E" w:rsidRPr="00E95F39" w:rsidRDefault="00A1759E" w:rsidP="00E95F39">
            <w:pPr>
              <w:widowControl/>
              <w:autoSpaceDE/>
              <w:autoSpaceDN/>
              <w:adjustRightInd/>
              <w:jc w:val="center"/>
              <w:rPr>
                <w:bCs/>
                <w:sz w:val="22"/>
                <w:szCs w:val="22"/>
              </w:rPr>
            </w:pPr>
            <w:ins w:id="583" w:author="ERCOT" w:date="2023-10-26T12:34:00Z">
              <w:r w:rsidRPr="00E95F39">
                <w:rPr>
                  <w:sz w:val="22"/>
                  <w:szCs w:val="22"/>
                </w:rPr>
                <w:t>4.2</w:t>
              </w:r>
            </w:ins>
            <w:del w:id="584" w:author="ERCOT" w:date="2023-10-26T12:34:00Z">
              <w:r w:rsidRPr="00E95F39" w:rsidDel="006B31EA">
                <w:rPr>
                  <w:sz w:val="22"/>
                  <w:szCs w:val="22"/>
                </w:rPr>
                <w:delText>5.0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8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D2AD721" w14:textId="3ED121E8" w:rsidR="00A1759E" w:rsidRPr="00E95F39" w:rsidRDefault="00A1759E" w:rsidP="00E95F39">
            <w:pPr>
              <w:widowControl/>
              <w:autoSpaceDE/>
              <w:autoSpaceDN/>
              <w:adjustRightInd/>
              <w:jc w:val="center"/>
              <w:rPr>
                <w:bCs/>
                <w:sz w:val="22"/>
                <w:szCs w:val="22"/>
              </w:rPr>
            </w:pPr>
            <w:ins w:id="586" w:author="ERCOT" w:date="2023-10-26T12:34:00Z">
              <w:r w:rsidRPr="00E95F39">
                <w:rPr>
                  <w:sz w:val="22"/>
                  <w:szCs w:val="22"/>
                </w:rPr>
                <w:t>0.5</w:t>
              </w:r>
            </w:ins>
            <w:del w:id="587"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8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F8BD525" w14:textId="61901AE2" w:rsidR="00A1759E" w:rsidRPr="00E95F39" w:rsidRDefault="00A1759E" w:rsidP="00E95F39">
            <w:pPr>
              <w:widowControl/>
              <w:autoSpaceDE/>
              <w:autoSpaceDN/>
              <w:adjustRightInd/>
              <w:jc w:val="center"/>
              <w:rPr>
                <w:bCs/>
                <w:sz w:val="22"/>
                <w:szCs w:val="22"/>
              </w:rPr>
            </w:pPr>
            <w:ins w:id="589" w:author="ERCOT" w:date="2023-10-26T12:34:00Z">
              <w:r w:rsidRPr="00E95F39">
                <w:rPr>
                  <w:sz w:val="22"/>
                  <w:szCs w:val="22"/>
                </w:rPr>
                <w:t>3.0</w:t>
              </w:r>
            </w:ins>
            <w:del w:id="590" w:author="ERCOT" w:date="2023-10-26T12:34:00Z">
              <w:r w:rsidRPr="00E95F39" w:rsidDel="006B31EA">
                <w:rPr>
                  <w:sz w:val="22"/>
                  <w:szCs w:val="22"/>
                </w:rPr>
                <w:delText>2.3</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591"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727CC335" w14:textId="4FE8BA5B" w:rsidR="00A1759E" w:rsidRPr="00E95F39" w:rsidRDefault="00A1759E" w:rsidP="00E95F39">
            <w:pPr>
              <w:widowControl/>
              <w:autoSpaceDE/>
              <w:autoSpaceDN/>
              <w:adjustRightInd/>
              <w:jc w:val="center"/>
              <w:rPr>
                <w:bCs/>
                <w:sz w:val="22"/>
                <w:szCs w:val="22"/>
              </w:rPr>
            </w:pPr>
            <w:ins w:id="592" w:author="ERCOT" w:date="2023-10-26T12:34:00Z">
              <w:r w:rsidRPr="00E95F39">
                <w:rPr>
                  <w:sz w:val="22"/>
                  <w:szCs w:val="22"/>
                </w:rPr>
                <w:t>3.2</w:t>
              </w:r>
            </w:ins>
            <w:del w:id="593" w:author="ERCOT" w:date="2023-10-26T12:34:00Z">
              <w:r w:rsidRPr="00E95F39" w:rsidDel="006B31EA">
                <w:rPr>
                  <w:sz w:val="22"/>
                  <w:szCs w:val="22"/>
                </w:rPr>
                <w:delText>3.2</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59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759AF22" w14:textId="3A2DBD9A" w:rsidR="00A1759E" w:rsidRPr="00E95F39" w:rsidRDefault="00A1759E" w:rsidP="00E95F39">
            <w:pPr>
              <w:widowControl/>
              <w:autoSpaceDE/>
              <w:autoSpaceDN/>
              <w:adjustRightInd/>
              <w:jc w:val="center"/>
              <w:rPr>
                <w:bCs/>
                <w:sz w:val="22"/>
                <w:szCs w:val="22"/>
              </w:rPr>
            </w:pPr>
            <w:ins w:id="595" w:author="ERCOT" w:date="2023-10-26T12:34:00Z">
              <w:r w:rsidRPr="00E95F39">
                <w:rPr>
                  <w:sz w:val="22"/>
                  <w:szCs w:val="22"/>
                </w:rPr>
                <w:t>1.3</w:t>
              </w:r>
            </w:ins>
            <w:del w:id="596"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9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6A06DF7" w14:textId="422EAAD0" w:rsidR="00A1759E" w:rsidRPr="00E95F39" w:rsidRDefault="00A1759E" w:rsidP="00E95F39">
            <w:pPr>
              <w:widowControl/>
              <w:autoSpaceDE/>
              <w:autoSpaceDN/>
              <w:adjustRightInd/>
              <w:jc w:val="center"/>
              <w:rPr>
                <w:bCs/>
                <w:sz w:val="22"/>
                <w:szCs w:val="22"/>
              </w:rPr>
            </w:pPr>
            <w:ins w:id="598" w:author="ERCOT" w:date="2023-10-26T12:34:00Z">
              <w:r w:rsidRPr="00E95F39">
                <w:rPr>
                  <w:sz w:val="22"/>
                  <w:szCs w:val="22"/>
                </w:rPr>
                <w:t>0.3</w:t>
              </w:r>
            </w:ins>
            <w:del w:id="599"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0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3A76290" w14:textId="41A49B9C" w:rsidR="00A1759E" w:rsidRPr="00E95F39" w:rsidRDefault="00A1759E" w:rsidP="00E95F39">
            <w:pPr>
              <w:widowControl/>
              <w:autoSpaceDE/>
              <w:autoSpaceDN/>
              <w:adjustRightInd/>
              <w:jc w:val="center"/>
              <w:rPr>
                <w:bCs/>
                <w:sz w:val="22"/>
                <w:szCs w:val="22"/>
              </w:rPr>
            </w:pPr>
            <w:ins w:id="601" w:author="ERCOT" w:date="2023-10-26T12:34:00Z">
              <w:r w:rsidRPr="00E95F39">
                <w:rPr>
                  <w:sz w:val="22"/>
                  <w:szCs w:val="22"/>
                </w:rPr>
                <w:t>-0.8</w:t>
              </w:r>
            </w:ins>
            <w:del w:id="602"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0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77D133D" w14:textId="0CE00049" w:rsidR="00A1759E" w:rsidRPr="00E95F39" w:rsidRDefault="00A1759E" w:rsidP="00E95F39">
            <w:pPr>
              <w:widowControl/>
              <w:autoSpaceDE/>
              <w:autoSpaceDN/>
              <w:adjustRightInd/>
              <w:jc w:val="center"/>
              <w:rPr>
                <w:bCs/>
                <w:sz w:val="22"/>
                <w:szCs w:val="22"/>
              </w:rPr>
            </w:pPr>
            <w:ins w:id="604" w:author="ERCOT" w:date="2023-10-26T12:34:00Z">
              <w:r w:rsidRPr="00E95F39">
                <w:rPr>
                  <w:sz w:val="22"/>
                  <w:szCs w:val="22"/>
                </w:rPr>
                <w:t>-0.7</w:t>
              </w:r>
            </w:ins>
            <w:del w:id="605"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0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457FEB2" w14:textId="6ED5D696" w:rsidR="00A1759E" w:rsidRPr="00E95F39" w:rsidRDefault="00A1759E" w:rsidP="00E95F39">
            <w:pPr>
              <w:widowControl/>
              <w:autoSpaceDE/>
              <w:autoSpaceDN/>
              <w:adjustRightInd/>
              <w:jc w:val="center"/>
              <w:rPr>
                <w:bCs/>
                <w:sz w:val="22"/>
                <w:szCs w:val="22"/>
              </w:rPr>
            </w:pPr>
            <w:ins w:id="607" w:author="ERCOT" w:date="2023-10-26T12:34:00Z">
              <w:r w:rsidRPr="00E95F39">
                <w:rPr>
                  <w:sz w:val="22"/>
                  <w:szCs w:val="22"/>
                </w:rPr>
                <w:t>0.0</w:t>
              </w:r>
            </w:ins>
            <w:del w:id="608" w:author="ERCOT" w:date="2023-10-26T12:34:00Z">
              <w:r w:rsidRPr="00E95F39" w:rsidDel="006B31EA">
                <w:rPr>
                  <w:sz w:val="22"/>
                  <w:szCs w:val="22"/>
                </w:rPr>
                <w:delText>-0.4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0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ED2F64F" w14:textId="46274328" w:rsidR="00A1759E" w:rsidRPr="00E95F39" w:rsidRDefault="00A1759E" w:rsidP="00E95F39">
            <w:pPr>
              <w:widowControl/>
              <w:autoSpaceDE/>
              <w:autoSpaceDN/>
              <w:adjustRightInd/>
              <w:jc w:val="center"/>
              <w:rPr>
                <w:bCs/>
                <w:sz w:val="22"/>
                <w:szCs w:val="22"/>
              </w:rPr>
            </w:pPr>
            <w:ins w:id="610" w:author="ERCOT" w:date="2023-10-26T12:34:00Z">
              <w:r w:rsidRPr="00E95F39">
                <w:rPr>
                  <w:sz w:val="22"/>
                  <w:szCs w:val="22"/>
                </w:rPr>
                <w:t>-0.2</w:t>
              </w:r>
            </w:ins>
            <w:del w:id="611" w:author="ERCOT" w:date="2023-10-26T12:34:00Z">
              <w:r w:rsidRPr="00E95F39" w:rsidDel="006B31EA">
                <w:rPr>
                  <w:sz w:val="22"/>
                  <w:szCs w:val="22"/>
                </w:rPr>
                <w:delText>-0.4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12"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2E403A73" w14:textId="4D3F6ACF" w:rsidR="00A1759E" w:rsidRPr="00E95F39" w:rsidRDefault="00A1759E" w:rsidP="00E95F39">
            <w:pPr>
              <w:widowControl/>
              <w:autoSpaceDE/>
              <w:autoSpaceDN/>
              <w:adjustRightInd/>
              <w:jc w:val="center"/>
              <w:rPr>
                <w:bCs/>
                <w:sz w:val="22"/>
                <w:szCs w:val="22"/>
              </w:rPr>
            </w:pPr>
            <w:ins w:id="613" w:author="ERCOT" w:date="2023-10-26T12:34:00Z">
              <w:r w:rsidRPr="00E95F39">
                <w:rPr>
                  <w:sz w:val="22"/>
                  <w:szCs w:val="22"/>
                </w:rPr>
                <w:t>-0.3</w:t>
              </w:r>
            </w:ins>
            <w:del w:id="614"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1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10F0A18" w14:textId="0D7A7369" w:rsidR="00A1759E" w:rsidRPr="00E95F39" w:rsidRDefault="00A1759E" w:rsidP="00E95F39">
            <w:pPr>
              <w:widowControl/>
              <w:autoSpaceDE/>
              <w:autoSpaceDN/>
              <w:adjustRightInd/>
              <w:jc w:val="center"/>
              <w:rPr>
                <w:bCs/>
                <w:sz w:val="22"/>
                <w:szCs w:val="22"/>
              </w:rPr>
            </w:pPr>
            <w:ins w:id="616" w:author="ERCOT" w:date="2023-10-26T12:34:00Z">
              <w:r w:rsidRPr="00E95F39">
                <w:rPr>
                  <w:sz w:val="22"/>
                  <w:szCs w:val="22"/>
                </w:rPr>
                <w:t>0.4</w:t>
              </w:r>
            </w:ins>
            <w:del w:id="617"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1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9031D06" w14:textId="73F31AF8" w:rsidR="00A1759E" w:rsidRPr="00E95F39" w:rsidRDefault="00A1759E" w:rsidP="00E95F39">
            <w:pPr>
              <w:widowControl/>
              <w:autoSpaceDE/>
              <w:autoSpaceDN/>
              <w:adjustRightInd/>
              <w:jc w:val="center"/>
              <w:rPr>
                <w:bCs/>
                <w:sz w:val="22"/>
                <w:szCs w:val="22"/>
              </w:rPr>
            </w:pPr>
            <w:ins w:id="619" w:author="ERCOT" w:date="2023-10-26T12:34:00Z">
              <w:r w:rsidRPr="00E95F39">
                <w:rPr>
                  <w:sz w:val="22"/>
                  <w:szCs w:val="22"/>
                </w:rPr>
                <w:t>0.9</w:t>
              </w:r>
            </w:ins>
            <w:del w:id="620"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2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77D5502" w14:textId="55F87FE0" w:rsidR="00A1759E" w:rsidRPr="00E95F39" w:rsidRDefault="00A1759E" w:rsidP="00E95F39">
            <w:pPr>
              <w:widowControl/>
              <w:autoSpaceDE/>
              <w:autoSpaceDN/>
              <w:adjustRightInd/>
              <w:jc w:val="center"/>
              <w:rPr>
                <w:bCs/>
                <w:sz w:val="22"/>
                <w:szCs w:val="22"/>
              </w:rPr>
            </w:pPr>
            <w:ins w:id="622" w:author="ERCOT" w:date="2023-10-26T12:34:00Z">
              <w:r w:rsidRPr="00E95F39">
                <w:rPr>
                  <w:sz w:val="22"/>
                  <w:szCs w:val="22"/>
                </w:rPr>
                <w:t>-0.1</w:t>
              </w:r>
            </w:ins>
            <w:del w:id="623"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2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E3301CB" w14:textId="18B22320" w:rsidR="00A1759E" w:rsidRPr="00E95F39" w:rsidRDefault="00A1759E" w:rsidP="00E95F39">
            <w:pPr>
              <w:widowControl/>
              <w:autoSpaceDE/>
              <w:autoSpaceDN/>
              <w:adjustRightInd/>
              <w:jc w:val="center"/>
              <w:rPr>
                <w:bCs/>
                <w:sz w:val="22"/>
                <w:szCs w:val="22"/>
              </w:rPr>
            </w:pPr>
            <w:ins w:id="625" w:author="ERCOT" w:date="2023-10-26T12:34:00Z">
              <w:r w:rsidRPr="00E95F39">
                <w:rPr>
                  <w:sz w:val="22"/>
                  <w:szCs w:val="22"/>
                </w:rPr>
                <w:t>0.0</w:t>
              </w:r>
            </w:ins>
            <w:del w:id="626" w:author="ERCOT" w:date="2023-10-26T12:34:00Z">
              <w:r w:rsidRPr="00E95F39" w:rsidDel="006B31EA">
                <w:rPr>
                  <w:sz w:val="22"/>
                  <w:szCs w:val="22"/>
                </w:rPr>
                <w:delText>0.0</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627"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65D8C14E" w14:textId="0FBDA0D1" w:rsidR="00A1759E" w:rsidRPr="00E95F39" w:rsidRDefault="00A1759E" w:rsidP="00E95F39">
            <w:pPr>
              <w:widowControl/>
              <w:autoSpaceDE/>
              <w:autoSpaceDN/>
              <w:adjustRightInd/>
              <w:jc w:val="center"/>
              <w:rPr>
                <w:bCs/>
                <w:sz w:val="22"/>
                <w:szCs w:val="22"/>
              </w:rPr>
            </w:pPr>
            <w:ins w:id="628" w:author="ERCOT" w:date="2023-10-26T12:34:00Z">
              <w:r w:rsidRPr="00E95F39">
                <w:rPr>
                  <w:sz w:val="22"/>
                  <w:szCs w:val="22"/>
                </w:rPr>
                <w:t>0.0</w:t>
              </w:r>
            </w:ins>
            <w:del w:id="629" w:author="ERCOT" w:date="2023-10-26T12:34:00Z">
              <w:r w:rsidRPr="00E95F39" w:rsidDel="006B31EA">
                <w:rPr>
                  <w:sz w:val="22"/>
                  <w:szCs w:val="22"/>
                </w:rPr>
                <w:delText>0.0</w:delText>
              </w:r>
            </w:del>
          </w:p>
        </w:tc>
      </w:tr>
      <w:tr w:rsidR="00A1759E" w:rsidRPr="00CC576E" w14:paraId="50906EC9"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630"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631"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632"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15A489D2" w14:textId="77777777" w:rsidR="00A1759E" w:rsidRPr="0012615F" w:rsidRDefault="00A1759E" w:rsidP="00A1759E">
            <w:pPr>
              <w:widowControl/>
              <w:autoSpaceDE/>
              <w:autoSpaceDN/>
              <w:adjustRightInd/>
              <w:jc w:val="center"/>
              <w:rPr>
                <w:b/>
                <w:bCs/>
                <w:sz w:val="22"/>
                <w:szCs w:val="22"/>
              </w:rPr>
            </w:pPr>
            <w:r w:rsidRPr="0012615F">
              <w:rPr>
                <w:b/>
                <w:bCs/>
                <w:sz w:val="22"/>
                <w:szCs w:val="22"/>
              </w:rPr>
              <w:t>Sep.</w:t>
            </w:r>
          </w:p>
        </w:tc>
        <w:tc>
          <w:tcPr>
            <w:tcW w:w="190" w:type="pct"/>
            <w:tcBorders>
              <w:top w:val="single" w:sz="4" w:space="0" w:color="auto"/>
              <w:left w:val="single" w:sz="4" w:space="0" w:color="000000"/>
              <w:bottom w:val="single" w:sz="4" w:space="0" w:color="auto"/>
              <w:right w:val="single" w:sz="4" w:space="0" w:color="000000"/>
            </w:tcBorders>
            <w:vAlign w:val="center"/>
            <w:tcPrChange w:id="63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4480BAA" w14:textId="3E8FC9F1" w:rsidR="00A1759E" w:rsidRPr="00E95F39" w:rsidRDefault="00A1759E" w:rsidP="00E95F39">
            <w:pPr>
              <w:widowControl/>
              <w:autoSpaceDE/>
              <w:autoSpaceDN/>
              <w:adjustRightInd/>
              <w:jc w:val="center"/>
              <w:rPr>
                <w:bCs/>
                <w:sz w:val="22"/>
                <w:szCs w:val="22"/>
              </w:rPr>
            </w:pPr>
            <w:ins w:id="634" w:author="ERCOT" w:date="2023-10-26T12:34:00Z">
              <w:r w:rsidRPr="00E95F39">
                <w:rPr>
                  <w:sz w:val="22"/>
                  <w:szCs w:val="22"/>
                </w:rPr>
                <w:t>-0.1</w:t>
              </w:r>
            </w:ins>
            <w:del w:id="635"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3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AF45273" w14:textId="7F210B41" w:rsidR="00A1759E" w:rsidRPr="00E95F39" w:rsidRDefault="00A1759E" w:rsidP="00E95F39">
            <w:pPr>
              <w:widowControl/>
              <w:autoSpaceDE/>
              <w:autoSpaceDN/>
              <w:adjustRightInd/>
              <w:jc w:val="center"/>
              <w:rPr>
                <w:bCs/>
                <w:sz w:val="22"/>
                <w:szCs w:val="22"/>
              </w:rPr>
            </w:pPr>
            <w:ins w:id="637" w:author="ERCOT" w:date="2023-10-26T12:34:00Z">
              <w:r w:rsidRPr="00E95F39">
                <w:rPr>
                  <w:sz w:val="22"/>
                  <w:szCs w:val="22"/>
                </w:rPr>
                <w:t>0.5</w:t>
              </w:r>
            </w:ins>
            <w:del w:id="638" w:author="ERCOT" w:date="2023-10-26T12:34:00Z">
              <w:r w:rsidRPr="00E95F39" w:rsidDel="006B31EA">
                <w:rPr>
                  <w:sz w:val="22"/>
                  <w:szCs w:val="22"/>
                </w:rPr>
                <w:delText>0.7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3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A0BC983" w14:textId="3C1200BE" w:rsidR="00A1759E" w:rsidRPr="00E95F39" w:rsidRDefault="00A1759E" w:rsidP="00E95F39">
            <w:pPr>
              <w:widowControl/>
              <w:autoSpaceDE/>
              <w:autoSpaceDN/>
              <w:adjustRightInd/>
              <w:jc w:val="center"/>
              <w:rPr>
                <w:bCs/>
                <w:sz w:val="22"/>
                <w:szCs w:val="22"/>
              </w:rPr>
            </w:pPr>
            <w:ins w:id="640" w:author="ERCOT" w:date="2023-10-26T12:34:00Z">
              <w:r w:rsidRPr="00E95F39">
                <w:rPr>
                  <w:sz w:val="22"/>
                  <w:szCs w:val="22"/>
                </w:rPr>
                <w:t>0.9</w:t>
              </w:r>
            </w:ins>
            <w:del w:id="641" w:author="ERCOT" w:date="2023-10-26T12:34:00Z">
              <w:r w:rsidRPr="00E95F39" w:rsidDel="006B31EA">
                <w:rPr>
                  <w:sz w:val="22"/>
                  <w:szCs w:val="22"/>
                </w:rPr>
                <w:delText>1.1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4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13E8839" w14:textId="118142D0" w:rsidR="00A1759E" w:rsidRPr="00E95F39" w:rsidRDefault="00A1759E" w:rsidP="00E95F39">
            <w:pPr>
              <w:widowControl/>
              <w:autoSpaceDE/>
              <w:autoSpaceDN/>
              <w:adjustRightInd/>
              <w:jc w:val="center"/>
              <w:rPr>
                <w:bCs/>
                <w:sz w:val="22"/>
                <w:szCs w:val="22"/>
              </w:rPr>
            </w:pPr>
            <w:ins w:id="643" w:author="ERCOT" w:date="2023-10-26T12:34:00Z">
              <w:r w:rsidRPr="00E95F39">
                <w:rPr>
                  <w:sz w:val="22"/>
                  <w:szCs w:val="22"/>
                </w:rPr>
                <w:t>1.5</w:t>
              </w:r>
            </w:ins>
            <w:del w:id="644" w:author="ERCOT" w:date="2023-10-26T12:34:00Z">
              <w:r w:rsidRPr="00E95F39" w:rsidDel="006B31EA">
                <w:rPr>
                  <w:sz w:val="22"/>
                  <w:szCs w:val="22"/>
                </w:rPr>
                <w:delText>1.6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4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6FCC030" w14:textId="65ED9636" w:rsidR="00A1759E" w:rsidRPr="00E95F39" w:rsidRDefault="00A1759E" w:rsidP="00E95F39">
            <w:pPr>
              <w:widowControl/>
              <w:autoSpaceDE/>
              <w:autoSpaceDN/>
              <w:adjustRightInd/>
              <w:jc w:val="center"/>
              <w:rPr>
                <w:bCs/>
                <w:sz w:val="22"/>
                <w:szCs w:val="22"/>
              </w:rPr>
            </w:pPr>
            <w:ins w:id="646" w:author="ERCOT" w:date="2023-10-26T12:34:00Z">
              <w:r w:rsidRPr="00E95F39">
                <w:rPr>
                  <w:sz w:val="22"/>
                  <w:szCs w:val="22"/>
                </w:rPr>
                <w:t>1.5</w:t>
              </w:r>
            </w:ins>
            <w:del w:id="647"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4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9659DDE" w14:textId="67F0BFDA" w:rsidR="00A1759E" w:rsidRPr="00E95F39" w:rsidRDefault="00A1759E" w:rsidP="00E95F39">
            <w:pPr>
              <w:widowControl/>
              <w:autoSpaceDE/>
              <w:autoSpaceDN/>
              <w:adjustRightInd/>
              <w:jc w:val="center"/>
              <w:rPr>
                <w:bCs/>
                <w:sz w:val="22"/>
                <w:szCs w:val="22"/>
              </w:rPr>
            </w:pPr>
            <w:ins w:id="649" w:author="ERCOT" w:date="2023-10-26T12:34:00Z">
              <w:r w:rsidRPr="00E95F39">
                <w:rPr>
                  <w:sz w:val="22"/>
                  <w:szCs w:val="22"/>
                </w:rPr>
                <w:t>2.1</w:t>
              </w:r>
            </w:ins>
            <w:del w:id="650"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5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A6642D6" w14:textId="1BAE15C6" w:rsidR="00A1759E" w:rsidRPr="00E95F39" w:rsidRDefault="00A1759E" w:rsidP="00E95F39">
            <w:pPr>
              <w:widowControl/>
              <w:autoSpaceDE/>
              <w:autoSpaceDN/>
              <w:adjustRightInd/>
              <w:jc w:val="center"/>
              <w:rPr>
                <w:bCs/>
                <w:sz w:val="22"/>
                <w:szCs w:val="22"/>
              </w:rPr>
            </w:pPr>
            <w:ins w:id="652" w:author="ERCOT" w:date="2023-10-26T12:34:00Z">
              <w:r w:rsidRPr="00E95F39">
                <w:rPr>
                  <w:sz w:val="22"/>
                  <w:szCs w:val="22"/>
                </w:rPr>
                <w:t>1.3</w:t>
              </w:r>
            </w:ins>
            <w:del w:id="653" w:author="ERCOT" w:date="2023-10-26T12:34:00Z">
              <w:r w:rsidRPr="00E95F39" w:rsidDel="006B31EA">
                <w:rPr>
                  <w:sz w:val="22"/>
                  <w:szCs w:val="22"/>
                </w:rPr>
                <w:delText>2.0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5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01EE8E1" w14:textId="30CFFBB0" w:rsidR="00A1759E" w:rsidRPr="00E95F39" w:rsidRDefault="00A1759E" w:rsidP="00E95F39">
            <w:pPr>
              <w:widowControl/>
              <w:autoSpaceDE/>
              <w:autoSpaceDN/>
              <w:adjustRightInd/>
              <w:jc w:val="center"/>
              <w:rPr>
                <w:bCs/>
                <w:sz w:val="22"/>
                <w:szCs w:val="22"/>
              </w:rPr>
            </w:pPr>
            <w:ins w:id="655" w:author="ERCOT" w:date="2023-10-26T12:34:00Z">
              <w:r w:rsidRPr="00E95F39">
                <w:rPr>
                  <w:sz w:val="22"/>
                  <w:szCs w:val="22"/>
                </w:rPr>
                <w:t>2.3</w:t>
              </w:r>
            </w:ins>
            <w:del w:id="656" w:author="ERCOT" w:date="2023-10-26T12:34:00Z">
              <w:r w:rsidRPr="00E95F39" w:rsidDel="006B31EA">
                <w:rPr>
                  <w:sz w:val="22"/>
                  <w:szCs w:val="22"/>
                </w:rPr>
                <w:delText>3.1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57"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4CD8D11C" w14:textId="6AF50B95" w:rsidR="00A1759E" w:rsidRPr="00E95F39" w:rsidRDefault="00A1759E" w:rsidP="00E95F39">
            <w:pPr>
              <w:widowControl/>
              <w:autoSpaceDE/>
              <w:autoSpaceDN/>
              <w:adjustRightInd/>
              <w:jc w:val="center"/>
              <w:rPr>
                <w:bCs/>
                <w:sz w:val="22"/>
                <w:szCs w:val="22"/>
              </w:rPr>
            </w:pPr>
            <w:ins w:id="658" w:author="ERCOT" w:date="2023-10-26T12:34:00Z">
              <w:r w:rsidRPr="00E95F39">
                <w:rPr>
                  <w:sz w:val="22"/>
                  <w:szCs w:val="22"/>
                </w:rPr>
                <w:t>6.4</w:t>
              </w:r>
            </w:ins>
            <w:del w:id="659" w:author="ERCOT" w:date="2023-10-26T12:34:00Z">
              <w:r w:rsidRPr="00E95F39" w:rsidDel="006B31EA">
                <w:rPr>
                  <w:sz w:val="22"/>
                  <w:szCs w:val="22"/>
                </w:rPr>
                <w:delText>6.3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6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DB030D" w14:textId="4BFA6C13" w:rsidR="00A1759E" w:rsidRPr="00E95F39" w:rsidRDefault="00A1759E" w:rsidP="00E95F39">
            <w:pPr>
              <w:widowControl/>
              <w:autoSpaceDE/>
              <w:autoSpaceDN/>
              <w:adjustRightInd/>
              <w:jc w:val="center"/>
              <w:rPr>
                <w:bCs/>
                <w:sz w:val="22"/>
                <w:szCs w:val="22"/>
              </w:rPr>
            </w:pPr>
            <w:ins w:id="661" w:author="ERCOT" w:date="2023-10-26T12:34:00Z">
              <w:r w:rsidRPr="00E95F39">
                <w:rPr>
                  <w:sz w:val="22"/>
                  <w:szCs w:val="22"/>
                </w:rPr>
                <w:t>2.3</w:t>
              </w:r>
            </w:ins>
            <w:del w:id="662" w:author="ERCOT" w:date="2023-10-26T12:34:00Z">
              <w:r w:rsidRPr="00E95F39" w:rsidDel="006B31EA">
                <w:rPr>
                  <w:sz w:val="22"/>
                  <w:szCs w:val="22"/>
                </w:rPr>
                <w:delText>3.5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6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110E86E" w14:textId="6144E4F6" w:rsidR="00A1759E" w:rsidRPr="00E95F39" w:rsidRDefault="00A1759E" w:rsidP="00E95F39">
            <w:pPr>
              <w:widowControl/>
              <w:autoSpaceDE/>
              <w:autoSpaceDN/>
              <w:adjustRightInd/>
              <w:jc w:val="center"/>
              <w:rPr>
                <w:bCs/>
                <w:sz w:val="22"/>
                <w:szCs w:val="22"/>
              </w:rPr>
            </w:pPr>
            <w:ins w:id="664" w:author="ERCOT" w:date="2023-10-26T12:34:00Z">
              <w:r w:rsidRPr="00E95F39">
                <w:rPr>
                  <w:sz w:val="22"/>
                  <w:szCs w:val="22"/>
                </w:rPr>
                <w:t>1.5</w:t>
              </w:r>
            </w:ins>
            <w:del w:id="665" w:author="ERCOT" w:date="2023-10-26T12:34:00Z">
              <w:r w:rsidRPr="00E95F39" w:rsidDel="006B31EA">
                <w:rPr>
                  <w:sz w:val="22"/>
                  <w:szCs w:val="22"/>
                </w:rPr>
                <w:delText>2.1</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66"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10B1B495" w14:textId="37C9FE9F" w:rsidR="00A1759E" w:rsidRPr="00E95F39" w:rsidRDefault="00A1759E" w:rsidP="00E95F39">
            <w:pPr>
              <w:widowControl/>
              <w:autoSpaceDE/>
              <w:autoSpaceDN/>
              <w:adjustRightInd/>
              <w:jc w:val="center"/>
              <w:rPr>
                <w:bCs/>
                <w:sz w:val="22"/>
                <w:szCs w:val="22"/>
              </w:rPr>
            </w:pPr>
            <w:ins w:id="667" w:author="ERCOT" w:date="2023-10-26T12:34:00Z">
              <w:r w:rsidRPr="00E95F39">
                <w:rPr>
                  <w:sz w:val="22"/>
                  <w:szCs w:val="22"/>
                </w:rPr>
                <w:t>1.8</w:t>
              </w:r>
            </w:ins>
            <w:del w:id="668" w:author="ERCOT" w:date="2023-10-26T12:34:00Z">
              <w:r w:rsidRPr="00E95F39" w:rsidDel="006B31EA">
                <w:rPr>
                  <w:sz w:val="22"/>
                  <w:szCs w:val="22"/>
                </w:rPr>
                <w:delText>2.8</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6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C696BD5" w14:textId="5751E2FD" w:rsidR="00A1759E" w:rsidRPr="00E95F39" w:rsidRDefault="00A1759E" w:rsidP="00E95F39">
            <w:pPr>
              <w:widowControl/>
              <w:autoSpaceDE/>
              <w:autoSpaceDN/>
              <w:adjustRightInd/>
              <w:jc w:val="center"/>
              <w:rPr>
                <w:bCs/>
                <w:sz w:val="22"/>
                <w:szCs w:val="22"/>
              </w:rPr>
            </w:pPr>
            <w:ins w:id="670" w:author="ERCOT" w:date="2023-10-26T12:34:00Z">
              <w:r w:rsidRPr="00E95F39">
                <w:rPr>
                  <w:sz w:val="22"/>
                  <w:szCs w:val="22"/>
                </w:rPr>
                <w:t>1.1</w:t>
              </w:r>
            </w:ins>
            <w:del w:id="671"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7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35A8A98" w14:textId="29FB1A88" w:rsidR="00A1759E" w:rsidRPr="00E95F39" w:rsidRDefault="00A1759E" w:rsidP="00E95F39">
            <w:pPr>
              <w:widowControl/>
              <w:autoSpaceDE/>
              <w:autoSpaceDN/>
              <w:adjustRightInd/>
              <w:jc w:val="center"/>
              <w:rPr>
                <w:bCs/>
                <w:sz w:val="22"/>
                <w:szCs w:val="22"/>
              </w:rPr>
            </w:pPr>
            <w:ins w:id="673" w:author="ERCOT" w:date="2023-10-26T12:34:00Z">
              <w:r w:rsidRPr="00E95F39">
                <w:rPr>
                  <w:sz w:val="22"/>
                  <w:szCs w:val="22"/>
                </w:rPr>
                <w:t>0.4</w:t>
              </w:r>
            </w:ins>
            <w:del w:id="674"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7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383B640" w14:textId="207B3BA2" w:rsidR="00A1759E" w:rsidRPr="00E95F39" w:rsidRDefault="00A1759E" w:rsidP="00E95F39">
            <w:pPr>
              <w:widowControl/>
              <w:autoSpaceDE/>
              <w:autoSpaceDN/>
              <w:adjustRightInd/>
              <w:jc w:val="center"/>
              <w:rPr>
                <w:bCs/>
                <w:sz w:val="22"/>
                <w:szCs w:val="22"/>
              </w:rPr>
            </w:pPr>
            <w:ins w:id="676" w:author="ERCOT" w:date="2023-10-26T12:34:00Z">
              <w:r w:rsidRPr="00E95F39">
                <w:rPr>
                  <w:sz w:val="22"/>
                  <w:szCs w:val="22"/>
                </w:rPr>
                <w:t>0.8</w:t>
              </w:r>
            </w:ins>
            <w:del w:id="677"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7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EF35E3C" w14:textId="7892238B" w:rsidR="00A1759E" w:rsidRPr="00E95F39" w:rsidRDefault="00A1759E" w:rsidP="00E95F39">
            <w:pPr>
              <w:widowControl/>
              <w:autoSpaceDE/>
              <w:autoSpaceDN/>
              <w:adjustRightInd/>
              <w:jc w:val="center"/>
              <w:rPr>
                <w:bCs/>
                <w:sz w:val="22"/>
                <w:szCs w:val="22"/>
              </w:rPr>
            </w:pPr>
            <w:ins w:id="679" w:author="ERCOT" w:date="2023-10-26T12:34:00Z">
              <w:r w:rsidRPr="00E95F39">
                <w:rPr>
                  <w:sz w:val="22"/>
                  <w:szCs w:val="22"/>
                </w:rPr>
                <w:t>-0.9</w:t>
              </w:r>
            </w:ins>
            <w:del w:id="680"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8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9730B5A" w14:textId="2408CB9C" w:rsidR="00A1759E" w:rsidRPr="00E95F39" w:rsidRDefault="00A1759E" w:rsidP="00E95F39">
            <w:pPr>
              <w:widowControl/>
              <w:autoSpaceDE/>
              <w:autoSpaceDN/>
              <w:adjustRightInd/>
              <w:jc w:val="center"/>
              <w:rPr>
                <w:bCs/>
                <w:sz w:val="22"/>
                <w:szCs w:val="22"/>
              </w:rPr>
            </w:pPr>
            <w:ins w:id="682" w:author="ERCOT" w:date="2023-10-26T12:34:00Z">
              <w:r w:rsidRPr="00E95F39">
                <w:rPr>
                  <w:sz w:val="22"/>
                  <w:szCs w:val="22"/>
                </w:rPr>
                <w:t>-0.2</w:t>
              </w:r>
            </w:ins>
            <w:del w:id="683" w:author="ERCOT" w:date="2023-10-26T12:34:00Z">
              <w:r w:rsidRPr="00E95F39" w:rsidDel="006B31EA">
                <w:rPr>
                  <w:sz w:val="22"/>
                  <w:szCs w:val="22"/>
                </w:rPr>
                <w:delText>0.4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8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1D87305F" w14:textId="1164B98A" w:rsidR="00A1759E" w:rsidRPr="00E95F39" w:rsidRDefault="00A1759E" w:rsidP="00E95F39">
            <w:pPr>
              <w:widowControl/>
              <w:autoSpaceDE/>
              <w:autoSpaceDN/>
              <w:adjustRightInd/>
              <w:jc w:val="center"/>
              <w:rPr>
                <w:bCs/>
                <w:sz w:val="22"/>
                <w:szCs w:val="22"/>
              </w:rPr>
            </w:pPr>
            <w:ins w:id="685" w:author="ERCOT" w:date="2023-10-26T12:34:00Z">
              <w:r w:rsidRPr="00E95F39">
                <w:rPr>
                  <w:sz w:val="22"/>
                  <w:szCs w:val="22"/>
                </w:rPr>
                <w:t>-0.5</w:t>
              </w:r>
            </w:ins>
            <w:del w:id="686" w:author="ERCOT" w:date="2023-10-26T12:34:00Z">
              <w:r w:rsidRPr="00E95F39" w:rsidDel="006B31EA">
                <w:rPr>
                  <w:sz w:val="22"/>
                  <w:szCs w:val="22"/>
                </w:rPr>
                <w:delText>0.0</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87"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6577A96" w14:textId="75D92167" w:rsidR="00A1759E" w:rsidRPr="00E95F39" w:rsidRDefault="00A1759E" w:rsidP="00E95F39">
            <w:pPr>
              <w:widowControl/>
              <w:autoSpaceDE/>
              <w:autoSpaceDN/>
              <w:adjustRightInd/>
              <w:jc w:val="center"/>
              <w:rPr>
                <w:bCs/>
                <w:sz w:val="22"/>
                <w:szCs w:val="22"/>
              </w:rPr>
            </w:pPr>
            <w:ins w:id="688" w:author="ERCOT" w:date="2023-10-26T12:34:00Z">
              <w:r w:rsidRPr="00E95F39">
                <w:rPr>
                  <w:sz w:val="22"/>
                  <w:szCs w:val="22"/>
                </w:rPr>
                <w:t>0.3</w:t>
              </w:r>
            </w:ins>
            <w:del w:id="689"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9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506B0AC" w14:textId="20BC823B" w:rsidR="00A1759E" w:rsidRPr="00E95F39" w:rsidRDefault="00A1759E" w:rsidP="00E95F39">
            <w:pPr>
              <w:widowControl/>
              <w:autoSpaceDE/>
              <w:autoSpaceDN/>
              <w:adjustRightInd/>
              <w:jc w:val="center"/>
              <w:rPr>
                <w:bCs/>
                <w:sz w:val="22"/>
                <w:szCs w:val="22"/>
              </w:rPr>
            </w:pPr>
            <w:ins w:id="691" w:author="ERCOT" w:date="2023-10-26T12:34:00Z">
              <w:r w:rsidRPr="00E95F39">
                <w:rPr>
                  <w:sz w:val="22"/>
                  <w:szCs w:val="22"/>
                </w:rPr>
                <w:t>0.1</w:t>
              </w:r>
            </w:ins>
            <w:del w:id="692"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9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B48AB5" w14:textId="0796D57A" w:rsidR="00A1759E" w:rsidRPr="00E95F39" w:rsidRDefault="00A1759E" w:rsidP="00E95F39">
            <w:pPr>
              <w:widowControl/>
              <w:autoSpaceDE/>
              <w:autoSpaceDN/>
              <w:adjustRightInd/>
              <w:jc w:val="center"/>
              <w:rPr>
                <w:bCs/>
                <w:sz w:val="22"/>
                <w:szCs w:val="22"/>
              </w:rPr>
            </w:pPr>
            <w:ins w:id="694" w:author="ERCOT" w:date="2023-10-26T12:34:00Z">
              <w:r w:rsidRPr="00E95F39">
                <w:rPr>
                  <w:sz w:val="22"/>
                  <w:szCs w:val="22"/>
                </w:rPr>
                <w:t>-0.8</w:t>
              </w:r>
            </w:ins>
            <w:del w:id="695"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9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539FB87" w14:textId="4B038848" w:rsidR="00A1759E" w:rsidRPr="00E95F39" w:rsidRDefault="00A1759E" w:rsidP="00E95F39">
            <w:pPr>
              <w:widowControl/>
              <w:autoSpaceDE/>
              <w:autoSpaceDN/>
              <w:adjustRightInd/>
              <w:jc w:val="center"/>
              <w:rPr>
                <w:bCs/>
                <w:sz w:val="22"/>
                <w:szCs w:val="22"/>
              </w:rPr>
            </w:pPr>
            <w:ins w:id="697" w:author="ERCOT" w:date="2023-10-26T12:34:00Z">
              <w:r w:rsidRPr="00E95F39">
                <w:rPr>
                  <w:sz w:val="22"/>
                  <w:szCs w:val="22"/>
                </w:rPr>
                <w:t>-0.4</w:t>
              </w:r>
            </w:ins>
            <w:del w:id="698"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9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C731F3E" w14:textId="6CC49758" w:rsidR="00A1759E" w:rsidRPr="00E95F39" w:rsidRDefault="00A1759E" w:rsidP="00E95F39">
            <w:pPr>
              <w:widowControl/>
              <w:autoSpaceDE/>
              <w:autoSpaceDN/>
              <w:adjustRightInd/>
              <w:jc w:val="center"/>
              <w:rPr>
                <w:bCs/>
                <w:sz w:val="22"/>
                <w:szCs w:val="22"/>
              </w:rPr>
            </w:pPr>
            <w:ins w:id="700" w:author="ERCOT" w:date="2023-10-26T12:34:00Z">
              <w:r w:rsidRPr="00E95F39">
                <w:rPr>
                  <w:sz w:val="22"/>
                  <w:szCs w:val="22"/>
                </w:rPr>
                <w:t>0.0</w:t>
              </w:r>
            </w:ins>
            <w:del w:id="701" w:author="ERCOT" w:date="2023-10-26T12:34:00Z">
              <w:r w:rsidRPr="00E95F39" w:rsidDel="006B31EA">
                <w:rPr>
                  <w:sz w:val="22"/>
                  <w:szCs w:val="22"/>
                </w:rPr>
                <w:delText>0.0</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702"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27826604" w14:textId="0592D684" w:rsidR="00A1759E" w:rsidRPr="00E95F39" w:rsidRDefault="00A1759E" w:rsidP="00E95F39">
            <w:pPr>
              <w:widowControl/>
              <w:autoSpaceDE/>
              <w:autoSpaceDN/>
              <w:adjustRightInd/>
              <w:jc w:val="center"/>
              <w:rPr>
                <w:bCs/>
                <w:sz w:val="22"/>
                <w:szCs w:val="22"/>
              </w:rPr>
            </w:pPr>
            <w:ins w:id="703" w:author="ERCOT" w:date="2023-10-26T12:34:00Z">
              <w:r w:rsidRPr="00E95F39">
                <w:rPr>
                  <w:sz w:val="22"/>
                  <w:szCs w:val="22"/>
                </w:rPr>
                <w:t>0.0</w:t>
              </w:r>
            </w:ins>
            <w:del w:id="704" w:author="ERCOT" w:date="2023-10-26T12:34:00Z">
              <w:r w:rsidRPr="00E95F39" w:rsidDel="006B31EA">
                <w:rPr>
                  <w:sz w:val="22"/>
                  <w:szCs w:val="22"/>
                </w:rPr>
                <w:delText>0.0</w:delText>
              </w:r>
            </w:del>
          </w:p>
        </w:tc>
      </w:tr>
      <w:tr w:rsidR="00A1759E" w:rsidRPr="00CC576E" w14:paraId="227F5045"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705"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706"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707"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4FF6EBDC" w14:textId="77777777" w:rsidR="00A1759E" w:rsidRPr="0012615F" w:rsidRDefault="00A1759E" w:rsidP="00A1759E">
            <w:pPr>
              <w:widowControl/>
              <w:autoSpaceDE/>
              <w:autoSpaceDN/>
              <w:adjustRightInd/>
              <w:jc w:val="center"/>
              <w:rPr>
                <w:b/>
                <w:bCs/>
                <w:sz w:val="22"/>
                <w:szCs w:val="22"/>
              </w:rPr>
            </w:pPr>
            <w:r w:rsidRPr="0012615F">
              <w:rPr>
                <w:b/>
                <w:bCs/>
                <w:sz w:val="22"/>
                <w:szCs w:val="22"/>
              </w:rPr>
              <w:t>Oct.</w:t>
            </w:r>
          </w:p>
        </w:tc>
        <w:tc>
          <w:tcPr>
            <w:tcW w:w="190" w:type="pct"/>
            <w:tcBorders>
              <w:top w:val="single" w:sz="4" w:space="0" w:color="auto"/>
              <w:left w:val="single" w:sz="4" w:space="0" w:color="000000"/>
              <w:bottom w:val="single" w:sz="4" w:space="0" w:color="auto"/>
              <w:right w:val="single" w:sz="4" w:space="0" w:color="000000"/>
            </w:tcBorders>
            <w:vAlign w:val="center"/>
            <w:tcPrChange w:id="70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EC344C4" w14:textId="3B965592" w:rsidR="00A1759E" w:rsidRPr="00E95F39" w:rsidRDefault="00A1759E" w:rsidP="00E95F39">
            <w:pPr>
              <w:widowControl/>
              <w:autoSpaceDE/>
              <w:autoSpaceDN/>
              <w:adjustRightInd/>
              <w:jc w:val="center"/>
              <w:rPr>
                <w:bCs/>
                <w:sz w:val="22"/>
                <w:szCs w:val="22"/>
              </w:rPr>
            </w:pPr>
            <w:ins w:id="709" w:author="ERCOT" w:date="2023-10-26T12:34:00Z">
              <w:r w:rsidRPr="00E95F39">
                <w:rPr>
                  <w:sz w:val="22"/>
                  <w:szCs w:val="22"/>
                </w:rPr>
                <w:t>-0.3</w:t>
              </w:r>
            </w:ins>
            <w:del w:id="710" w:author="ERCOT" w:date="2023-10-26T12:34:00Z">
              <w:r w:rsidRPr="00E95F39" w:rsidDel="006B31EA">
                <w:rPr>
                  <w:sz w:val="22"/>
                  <w:szCs w:val="22"/>
                </w:rPr>
                <w:delText>0.7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1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31F7FC" w14:textId="5000CF19" w:rsidR="00A1759E" w:rsidRPr="00E95F39" w:rsidRDefault="00A1759E" w:rsidP="00E95F39">
            <w:pPr>
              <w:widowControl/>
              <w:autoSpaceDE/>
              <w:autoSpaceDN/>
              <w:adjustRightInd/>
              <w:jc w:val="center"/>
              <w:rPr>
                <w:bCs/>
                <w:sz w:val="22"/>
                <w:szCs w:val="22"/>
              </w:rPr>
            </w:pPr>
            <w:ins w:id="712" w:author="ERCOT" w:date="2023-10-26T12:34:00Z">
              <w:r w:rsidRPr="00E95F39">
                <w:rPr>
                  <w:sz w:val="22"/>
                  <w:szCs w:val="22"/>
                </w:rPr>
                <w:t>0.4</w:t>
              </w:r>
            </w:ins>
            <w:del w:id="713" w:author="ERCOT" w:date="2023-10-26T12:34:00Z">
              <w:r w:rsidRPr="00E95F39" w:rsidDel="006B31EA">
                <w:rPr>
                  <w:sz w:val="22"/>
                  <w:szCs w:val="22"/>
                </w:rPr>
                <w:delText>0.6</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1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C033DC8" w14:textId="42B29D98" w:rsidR="00A1759E" w:rsidRPr="00E95F39" w:rsidRDefault="00A1759E" w:rsidP="00E95F39">
            <w:pPr>
              <w:widowControl/>
              <w:autoSpaceDE/>
              <w:autoSpaceDN/>
              <w:adjustRightInd/>
              <w:jc w:val="center"/>
              <w:rPr>
                <w:bCs/>
                <w:sz w:val="22"/>
                <w:szCs w:val="22"/>
              </w:rPr>
            </w:pPr>
            <w:ins w:id="715" w:author="ERCOT" w:date="2023-10-26T12:34:00Z">
              <w:r w:rsidRPr="00E95F39">
                <w:rPr>
                  <w:sz w:val="22"/>
                  <w:szCs w:val="22"/>
                </w:rPr>
                <w:t>1.6</w:t>
              </w:r>
            </w:ins>
            <w:del w:id="716" w:author="ERCOT" w:date="2023-10-26T12:34:00Z">
              <w:r w:rsidRPr="00E95F39" w:rsidDel="006B31EA">
                <w:rPr>
                  <w:sz w:val="22"/>
                  <w:szCs w:val="22"/>
                </w:rPr>
                <w:delText>1.0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1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3662D8D" w14:textId="202F5192" w:rsidR="00A1759E" w:rsidRPr="00E95F39" w:rsidRDefault="00A1759E" w:rsidP="00E95F39">
            <w:pPr>
              <w:widowControl/>
              <w:autoSpaceDE/>
              <w:autoSpaceDN/>
              <w:adjustRightInd/>
              <w:jc w:val="center"/>
              <w:rPr>
                <w:bCs/>
                <w:sz w:val="22"/>
                <w:szCs w:val="22"/>
              </w:rPr>
            </w:pPr>
            <w:ins w:id="718" w:author="ERCOT" w:date="2023-10-26T12:34:00Z">
              <w:r w:rsidRPr="00E95F39">
                <w:rPr>
                  <w:sz w:val="22"/>
                  <w:szCs w:val="22"/>
                </w:rPr>
                <w:t>1.3</w:t>
              </w:r>
            </w:ins>
            <w:del w:id="719"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2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1EE327F" w14:textId="3FA10854" w:rsidR="00A1759E" w:rsidRPr="00E95F39" w:rsidRDefault="00A1759E" w:rsidP="00E95F39">
            <w:pPr>
              <w:widowControl/>
              <w:autoSpaceDE/>
              <w:autoSpaceDN/>
              <w:adjustRightInd/>
              <w:jc w:val="center"/>
              <w:rPr>
                <w:bCs/>
                <w:sz w:val="22"/>
                <w:szCs w:val="22"/>
              </w:rPr>
            </w:pPr>
            <w:ins w:id="721" w:author="ERCOT" w:date="2023-10-26T12:34:00Z">
              <w:r w:rsidRPr="00E95F39">
                <w:rPr>
                  <w:sz w:val="22"/>
                  <w:szCs w:val="22"/>
                </w:rPr>
                <w:t>1.5</w:t>
              </w:r>
            </w:ins>
            <w:del w:id="722"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2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A13F56C" w14:textId="079D8BC6" w:rsidR="00A1759E" w:rsidRPr="00E95F39" w:rsidRDefault="00A1759E" w:rsidP="00E95F39">
            <w:pPr>
              <w:widowControl/>
              <w:autoSpaceDE/>
              <w:autoSpaceDN/>
              <w:adjustRightInd/>
              <w:jc w:val="center"/>
              <w:rPr>
                <w:bCs/>
                <w:sz w:val="22"/>
                <w:szCs w:val="22"/>
              </w:rPr>
            </w:pPr>
            <w:ins w:id="724" w:author="ERCOT" w:date="2023-10-26T12:34:00Z">
              <w:r w:rsidRPr="00E95F39">
                <w:rPr>
                  <w:sz w:val="22"/>
                  <w:szCs w:val="22"/>
                </w:rPr>
                <w:t>1.1</w:t>
              </w:r>
            </w:ins>
            <w:del w:id="725"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2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ABB0E6A" w14:textId="4198DCB7" w:rsidR="00A1759E" w:rsidRPr="00E95F39" w:rsidRDefault="00A1759E" w:rsidP="00E95F39">
            <w:pPr>
              <w:widowControl/>
              <w:autoSpaceDE/>
              <w:autoSpaceDN/>
              <w:adjustRightInd/>
              <w:jc w:val="center"/>
              <w:rPr>
                <w:bCs/>
                <w:sz w:val="22"/>
                <w:szCs w:val="22"/>
              </w:rPr>
            </w:pPr>
            <w:ins w:id="727" w:author="ERCOT" w:date="2023-10-26T12:34:00Z">
              <w:r w:rsidRPr="00E95F39">
                <w:rPr>
                  <w:sz w:val="22"/>
                  <w:szCs w:val="22"/>
                </w:rPr>
                <w:t>1.3</w:t>
              </w:r>
            </w:ins>
            <w:del w:id="728" w:author="ERCOT" w:date="2023-10-26T12:34:00Z">
              <w:r w:rsidRPr="00E95F39" w:rsidDel="006B31EA">
                <w:rPr>
                  <w:sz w:val="22"/>
                  <w:szCs w:val="22"/>
                </w:rPr>
                <w:delText>2.4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2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5250512" w14:textId="70A0DBB4" w:rsidR="00A1759E" w:rsidRPr="00E95F39" w:rsidRDefault="00A1759E" w:rsidP="00E95F39">
            <w:pPr>
              <w:widowControl/>
              <w:autoSpaceDE/>
              <w:autoSpaceDN/>
              <w:adjustRightInd/>
              <w:jc w:val="center"/>
              <w:rPr>
                <w:bCs/>
                <w:sz w:val="22"/>
                <w:szCs w:val="22"/>
              </w:rPr>
            </w:pPr>
            <w:ins w:id="730" w:author="ERCOT" w:date="2023-10-26T12:34:00Z">
              <w:r w:rsidRPr="00E95F39">
                <w:rPr>
                  <w:sz w:val="22"/>
                  <w:szCs w:val="22"/>
                </w:rPr>
                <w:t>1.6</w:t>
              </w:r>
            </w:ins>
            <w:del w:id="731" w:author="ERCOT" w:date="2023-10-26T12:34:00Z">
              <w:r w:rsidRPr="00E95F39" w:rsidDel="006B31EA">
                <w:rPr>
                  <w:sz w:val="22"/>
                  <w:szCs w:val="22"/>
                </w:rPr>
                <w:delText>2.3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32"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28407A74" w14:textId="79866466" w:rsidR="00A1759E" w:rsidRPr="00E95F39" w:rsidRDefault="00A1759E" w:rsidP="00E95F39">
            <w:pPr>
              <w:widowControl/>
              <w:autoSpaceDE/>
              <w:autoSpaceDN/>
              <w:adjustRightInd/>
              <w:jc w:val="center"/>
              <w:rPr>
                <w:bCs/>
                <w:sz w:val="22"/>
                <w:szCs w:val="22"/>
              </w:rPr>
            </w:pPr>
            <w:ins w:id="733" w:author="ERCOT" w:date="2023-10-26T12:34:00Z">
              <w:r w:rsidRPr="00E95F39">
                <w:rPr>
                  <w:sz w:val="22"/>
                  <w:szCs w:val="22"/>
                </w:rPr>
                <w:t>4.9</w:t>
              </w:r>
            </w:ins>
            <w:del w:id="734" w:author="ERCOT" w:date="2023-10-26T12:34:00Z">
              <w:r w:rsidRPr="00E95F39" w:rsidDel="006B31EA">
                <w:rPr>
                  <w:sz w:val="22"/>
                  <w:szCs w:val="22"/>
                </w:rPr>
                <w:delText>5.4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3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CA671CE" w14:textId="634438E6" w:rsidR="00A1759E" w:rsidRPr="00E95F39" w:rsidRDefault="00A1759E" w:rsidP="00E95F39">
            <w:pPr>
              <w:widowControl/>
              <w:autoSpaceDE/>
              <w:autoSpaceDN/>
              <w:adjustRightInd/>
              <w:jc w:val="center"/>
              <w:rPr>
                <w:bCs/>
                <w:sz w:val="22"/>
                <w:szCs w:val="22"/>
              </w:rPr>
            </w:pPr>
            <w:ins w:id="736" w:author="ERCOT" w:date="2023-10-26T12:34:00Z">
              <w:r w:rsidRPr="00E95F39">
                <w:rPr>
                  <w:sz w:val="22"/>
                  <w:szCs w:val="22"/>
                </w:rPr>
                <w:t>5.0</w:t>
              </w:r>
            </w:ins>
            <w:del w:id="737" w:author="ERCOT" w:date="2023-10-26T12:34:00Z">
              <w:r w:rsidRPr="00E95F39" w:rsidDel="006B31EA">
                <w:rPr>
                  <w:sz w:val="22"/>
                  <w:szCs w:val="22"/>
                </w:rPr>
                <w:delText>4.3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3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868D87C" w14:textId="1BCC44BB" w:rsidR="00A1759E" w:rsidRPr="00E95F39" w:rsidRDefault="00A1759E" w:rsidP="00E95F39">
            <w:pPr>
              <w:widowControl/>
              <w:autoSpaceDE/>
              <w:autoSpaceDN/>
              <w:adjustRightInd/>
              <w:jc w:val="center"/>
              <w:rPr>
                <w:bCs/>
                <w:sz w:val="22"/>
                <w:szCs w:val="22"/>
              </w:rPr>
            </w:pPr>
            <w:ins w:id="739" w:author="ERCOT" w:date="2023-10-26T12:34:00Z">
              <w:r w:rsidRPr="00E95F39">
                <w:rPr>
                  <w:sz w:val="22"/>
                  <w:szCs w:val="22"/>
                </w:rPr>
                <w:t>0.2</w:t>
              </w:r>
            </w:ins>
            <w:del w:id="740" w:author="ERCOT" w:date="2023-10-26T12:34:00Z">
              <w:r w:rsidRPr="00E95F39" w:rsidDel="006B31EA">
                <w:rPr>
                  <w:sz w:val="22"/>
                  <w:szCs w:val="22"/>
                </w:rPr>
                <w:delText>1.6</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41"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5945CF0F" w14:textId="637CF519" w:rsidR="00A1759E" w:rsidRPr="00E95F39" w:rsidRDefault="00A1759E" w:rsidP="00E95F39">
            <w:pPr>
              <w:widowControl/>
              <w:autoSpaceDE/>
              <w:autoSpaceDN/>
              <w:adjustRightInd/>
              <w:jc w:val="center"/>
              <w:rPr>
                <w:bCs/>
                <w:sz w:val="22"/>
                <w:szCs w:val="22"/>
              </w:rPr>
            </w:pPr>
            <w:ins w:id="742" w:author="ERCOT" w:date="2023-10-26T12:34:00Z">
              <w:r w:rsidRPr="00E95F39">
                <w:rPr>
                  <w:sz w:val="22"/>
                  <w:szCs w:val="22"/>
                </w:rPr>
                <w:t>0.9</w:t>
              </w:r>
            </w:ins>
            <w:del w:id="743" w:author="ERCOT" w:date="2023-10-26T12:34:00Z">
              <w:r w:rsidRPr="00E95F39" w:rsidDel="006B31EA">
                <w:rPr>
                  <w:sz w:val="22"/>
                  <w:szCs w:val="22"/>
                </w:rPr>
                <w:delText>1.9</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4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6254D43" w14:textId="1154526F" w:rsidR="00A1759E" w:rsidRPr="00E95F39" w:rsidRDefault="00A1759E" w:rsidP="00E95F39">
            <w:pPr>
              <w:widowControl/>
              <w:autoSpaceDE/>
              <w:autoSpaceDN/>
              <w:adjustRightInd/>
              <w:jc w:val="center"/>
              <w:rPr>
                <w:bCs/>
                <w:sz w:val="22"/>
                <w:szCs w:val="22"/>
              </w:rPr>
            </w:pPr>
            <w:ins w:id="745" w:author="ERCOT" w:date="2023-10-26T12:34:00Z">
              <w:r w:rsidRPr="00E95F39">
                <w:rPr>
                  <w:sz w:val="22"/>
                  <w:szCs w:val="22"/>
                </w:rPr>
                <w:t>0.7</w:t>
              </w:r>
            </w:ins>
            <w:del w:id="746"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4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011E2E0" w14:textId="59832965" w:rsidR="00A1759E" w:rsidRPr="00E95F39" w:rsidRDefault="00A1759E" w:rsidP="00E95F39">
            <w:pPr>
              <w:widowControl/>
              <w:autoSpaceDE/>
              <w:autoSpaceDN/>
              <w:adjustRightInd/>
              <w:jc w:val="center"/>
              <w:rPr>
                <w:bCs/>
                <w:sz w:val="22"/>
                <w:szCs w:val="22"/>
              </w:rPr>
            </w:pPr>
            <w:ins w:id="748" w:author="ERCOT" w:date="2023-10-26T12:34:00Z">
              <w:r w:rsidRPr="00E95F39">
                <w:rPr>
                  <w:sz w:val="22"/>
                  <w:szCs w:val="22"/>
                </w:rPr>
                <w:t>0.8</w:t>
              </w:r>
            </w:ins>
            <w:del w:id="749" w:author="ERCOT" w:date="2023-10-26T12:34:00Z">
              <w:r w:rsidRPr="00E95F39" w:rsidDel="006B31EA">
                <w:rPr>
                  <w:sz w:val="22"/>
                  <w:szCs w:val="22"/>
                </w:rPr>
                <w:delText>0.7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5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939758F" w14:textId="4F3BF85B" w:rsidR="00A1759E" w:rsidRPr="00E95F39" w:rsidRDefault="00A1759E" w:rsidP="00E95F39">
            <w:pPr>
              <w:widowControl/>
              <w:autoSpaceDE/>
              <w:autoSpaceDN/>
              <w:adjustRightInd/>
              <w:jc w:val="center"/>
              <w:rPr>
                <w:bCs/>
                <w:sz w:val="22"/>
                <w:szCs w:val="22"/>
              </w:rPr>
            </w:pPr>
            <w:ins w:id="751" w:author="ERCOT" w:date="2023-10-26T12:34:00Z">
              <w:r w:rsidRPr="00E95F39">
                <w:rPr>
                  <w:sz w:val="22"/>
                  <w:szCs w:val="22"/>
                </w:rPr>
                <w:t>0.1</w:t>
              </w:r>
            </w:ins>
            <w:del w:id="752" w:author="ERCOT" w:date="2023-10-26T12:34:00Z">
              <w:r w:rsidRPr="00E95F39" w:rsidDel="006B31EA">
                <w:rPr>
                  <w:sz w:val="22"/>
                  <w:szCs w:val="22"/>
                </w:rPr>
                <w:delText>0.2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5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C5F9BAE" w14:textId="659AD647" w:rsidR="00A1759E" w:rsidRPr="00E95F39" w:rsidRDefault="00A1759E" w:rsidP="00E95F39">
            <w:pPr>
              <w:widowControl/>
              <w:autoSpaceDE/>
              <w:autoSpaceDN/>
              <w:adjustRightInd/>
              <w:jc w:val="center"/>
              <w:rPr>
                <w:bCs/>
                <w:sz w:val="22"/>
                <w:szCs w:val="22"/>
              </w:rPr>
            </w:pPr>
            <w:ins w:id="754" w:author="ERCOT" w:date="2023-10-26T12:34:00Z">
              <w:r w:rsidRPr="00E95F39">
                <w:rPr>
                  <w:sz w:val="22"/>
                  <w:szCs w:val="22"/>
                </w:rPr>
                <w:t>-0.3</w:t>
              </w:r>
            </w:ins>
            <w:del w:id="755"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5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AE44CE8" w14:textId="32B6E5E6" w:rsidR="00A1759E" w:rsidRPr="00E95F39" w:rsidRDefault="00A1759E" w:rsidP="00E95F39">
            <w:pPr>
              <w:widowControl/>
              <w:autoSpaceDE/>
              <w:autoSpaceDN/>
              <w:adjustRightInd/>
              <w:jc w:val="center"/>
              <w:rPr>
                <w:bCs/>
                <w:sz w:val="22"/>
                <w:szCs w:val="22"/>
              </w:rPr>
            </w:pPr>
            <w:ins w:id="757" w:author="ERCOT" w:date="2023-10-26T12:34:00Z">
              <w:r w:rsidRPr="00E95F39">
                <w:rPr>
                  <w:sz w:val="22"/>
                  <w:szCs w:val="22"/>
                </w:rPr>
                <w:t>0.4</w:t>
              </w:r>
            </w:ins>
            <w:del w:id="758" w:author="ERCOT" w:date="2023-10-26T12:34:00Z">
              <w:r w:rsidRPr="00E95F39" w:rsidDel="006B31EA">
                <w:rPr>
                  <w:sz w:val="22"/>
                  <w:szCs w:val="22"/>
                </w:rPr>
                <w:delText>0.7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5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2367534C" w14:textId="355378DF" w:rsidR="00A1759E" w:rsidRPr="00E95F39" w:rsidRDefault="00A1759E" w:rsidP="00E95F39">
            <w:pPr>
              <w:widowControl/>
              <w:autoSpaceDE/>
              <w:autoSpaceDN/>
              <w:adjustRightInd/>
              <w:jc w:val="center"/>
              <w:rPr>
                <w:bCs/>
                <w:sz w:val="22"/>
                <w:szCs w:val="22"/>
              </w:rPr>
            </w:pPr>
            <w:ins w:id="760" w:author="ERCOT" w:date="2023-10-26T12:34:00Z">
              <w:r w:rsidRPr="00E95F39">
                <w:rPr>
                  <w:sz w:val="22"/>
                  <w:szCs w:val="22"/>
                </w:rPr>
                <w:t>0.9</w:t>
              </w:r>
            </w:ins>
            <w:del w:id="761" w:author="ERCOT" w:date="2023-10-26T12:34:00Z">
              <w:r w:rsidRPr="00E95F39" w:rsidDel="006B31EA">
                <w:rPr>
                  <w:sz w:val="22"/>
                  <w:szCs w:val="22"/>
                </w:rPr>
                <w:delText>0.7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62"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DF35D8E" w14:textId="5D2480A9" w:rsidR="00A1759E" w:rsidRPr="00E95F39" w:rsidRDefault="00A1759E" w:rsidP="00E95F39">
            <w:pPr>
              <w:widowControl/>
              <w:autoSpaceDE/>
              <w:autoSpaceDN/>
              <w:adjustRightInd/>
              <w:jc w:val="center"/>
              <w:rPr>
                <w:bCs/>
                <w:sz w:val="22"/>
                <w:szCs w:val="22"/>
              </w:rPr>
            </w:pPr>
            <w:ins w:id="763" w:author="ERCOT" w:date="2023-10-26T12:34:00Z">
              <w:r w:rsidRPr="00E95F39">
                <w:rPr>
                  <w:sz w:val="22"/>
                  <w:szCs w:val="22"/>
                </w:rPr>
                <w:t>0.7</w:t>
              </w:r>
            </w:ins>
            <w:del w:id="764" w:author="ERCOT" w:date="2023-10-26T12:34:00Z">
              <w:r w:rsidRPr="00E95F39" w:rsidDel="006B31EA">
                <w:rPr>
                  <w:sz w:val="22"/>
                  <w:szCs w:val="22"/>
                </w:rPr>
                <w:delText>0.7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6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C58ED5A" w14:textId="3B20368D" w:rsidR="00A1759E" w:rsidRPr="00E95F39" w:rsidRDefault="00A1759E" w:rsidP="00E95F39">
            <w:pPr>
              <w:widowControl/>
              <w:autoSpaceDE/>
              <w:autoSpaceDN/>
              <w:adjustRightInd/>
              <w:jc w:val="center"/>
              <w:rPr>
                <w:bCs/>
                <w:sz w:val="22"/>
                <w:szCs w:val="22"/>
              </w:rPr>
            </w:pPr>
            <w:ins w:id="766" w:author="ERCOT" w:date="2023-10-26T12:34:00Z">
              <w:r w:rsidRPr="00E95F39">
                <w:rPr>
                  <w:sz w:val="22"/>
                  <w:szCs w:val="22"/>
                </w:rPr>
                <w:t>-1.0</w:t>
              </w:r>
            </w:ins>
            <w:del w:id="767"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6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A96443A" w14:textId="7D146C09" w:rsidR="00A1759E" w:rsidRPr="00E95F39" w:rsidRDefault="00A1759E" w:rsidP="00E95F39">
            <w:pPr>
              <w:widowControl/>
              <w:autoSpaceDE/>
              <w:autoSpaceDN/>
              <w:adjustRightInd/>
              <w:jc w:val="center"/>
              <w:rPr>
                <w:bCs/>
                <w:sz w:val="22"/>
                <w:szCs w:val="22"/>
              </w:rPr>
            </w:pPr>
            <w:ins w:id="769" w:author="ERCOT" w:date="2023-10-26T12:34:00Z">
              <w:r w:rsidRPr="00E95F39">
                <w:rPr>
                  <w:sz w:val="22"/>
                  <w:szCs w:val="22"/>
                </w:rPr>
                <w:t>-0.6</w:t>
              </w:r>
            </w:ins>
            <w:del w:id="770"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7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1C43732" w14:textId="6E754783" w:rsidR="00A1759E" w:rsidRPr="00E95F39" w:rsidRDefault="00A1759E" w:rsidP="00E95F39">
            <w:pPr>
              <w:widowControl/>
              <w:autoSpaceDE/>
              <w:autoSpaceDN/>
              <w:adjustRightInd/>
              <w:jc w:val="center"/>
              <w:rPr>
                <w:bCs/>
                <w:sz w:val="22"/>
                <w:szCs w:val="22"/>
              </w:rPr>
            </w:pPr>
            <w:ins w:id="772" w:author="ERCOT" w:date="2023-10-26T12:34:00Z">
              <w:r w:rsidRPr="00E95F39">
                <w:rPr>
                  <w:sz w:val="22"/>
                  <w:szCs w:val="22"/>
                </w:rPr>
                <w:t>-0.2</w:t>
              </w:r>
            </w:ins>
            <w:del w:id="773"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7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F862FA3" w14:textId="11E50D8A" w:rsidR="00A1759E" w:rsidRPr="00E95F39" w:rsidRDefault="00A1759E" w:rsidP="00E95F39">
            <w:pPr>
              <w:widowControl/>
              <w:autoSpaceDE/>
              <w:autoSpaceDN/>
              <w:adjustRightInd/>
              <w:jc w:val="center"/>
              <w:rPr>
                <w:bCs/>
                <w:sz w:val="22"/>
                <w:szCs w:val="22"/>
              </w:rPr>
            </w:pPr>
            <w:ins w:id="775" w:author="ERCOT" w:date="2023-10-26T12:34:00Z">
              <w:r w:rsidRPr="00E95F39">
                <w:rPr>
                  <w:sz w:val="22"/>
                  <w:szCs w:val="22"/>
                </w:rPr>
                <w:t>-0.1</w:t>
              </w:r>
            </w:ins>
            <w:del w:id="776" w:author="ERCOT" w:date="2023-10-26T12:34:00Z">
              <w:r w:rsidRPr="00E95F39" w:rsidDel="006B31EA">
                <w:rPr>
                  <w:sz w:val="22"/>
                  <w:szCs w:val="22"/>
                </w:rPr>
                <w:delText>0.0</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777"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39DE5C14" w14:textId="46B5B1DA" w:rsidR="00A1759E" w:rsidRPr="00E95F39" w:rsidRDefault="00A1759E" w:rsidP="00E95F39">
            <w:pPr>
              <w:widowControl/>
              <w:autoSpaceDE/>
              <w:autoSpaceDN/>
              <w:adjustRightInd/>
              <w:jc w:val="center"/>
              <w:rPr>
                <w:bCs/>
                <w:sz w:val="22"/>
                <w:szCs w:val="22"/>
              </w:rPr>
            </w:pPr>
            <w:ins w:id="778" w:author="ERCOT" w:date="2023-10-26T12:34:00Z">
              <w:r w:rsidRPr="00E95F39">
                <w:rPr>
                  <w:sz w:val="22"/>
                  <w:szCs w:val="22"/>
                </w:rPr>
                <w:t>0.4</w:t>
              </w:r>
            </w:ins>
            <w:del w:id="779" w:author="ERCOT" w:date="2023-10-26T12:34:00Z">
              <w:r w:rsidRPr="00E95F39" w:rsidDel="006B31EA">
                <w:rPr>
                  <w:sz w:val="22"/>
                  <w:szCs w:val="22"/>
                </w:rPr>
                <w:delText>0.2</w:delText>
              </w:r>
            </w:del>
          </w:p>
        </w:tc>
      </w:tr>
      <w:tr w:rsidR="00A1759E" w:rsidRPr="00CC576E" w14:paraId="347345A8"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780"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781"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782"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09373B37" w14:textId="77777777" w:rsidR="00A1759E" w:rsidRPr="0012615F" w:rsidRDefault="00A1759E" w:rsidP="00A1759E">
            <w:pPr>
              <w:widowControl/>
              <w:autoSpaceDE/>
              <w:autoSpaceDN/>
              <w:adjustRightInd/>
              <w:jc w:val="center"/>
              <w:rPr>
                <w:b/>
                <w:bCs/>
                <w:sz w:val="22"/>
                <w:szCs w:val="22"/>
              </w:rPr>
            </w:pPr>
            <w:r w:rsidRPr="0012615F">
              <w:rPr>
                <w:b/>
                <w:bCs/>
                <w:sz w:val="22"/>
                <w:szCs w:val="22"/>
              </w:rPr>
              <w:t>Nov.</w:t>
            </w:r>
          </w:p>
        </w:tc>
        <w:tc>
          <w:tcPr>
            <w:tcW w:w="190" w:type="pct"/>
            <w:tcBorders>
              <w:top w:val="single" w:sz="4" w:space="0" w:color="auto"/>
              <w:left w:val="single" w:sz="4" w:space="0" w:color="000000"/>
              <w:bottom w:val="single" w:sz="4" w:space="0" w:color="auto"/>
              <w:right w:val="single" w:sz="4" w:space="0" w:color="000000"/>
            </w:tcBorders>
            <w:vAlign w:val="center"/>
            <w:tcPrChange w:id="78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6E75FC9" w14:textId="71856DA4" w:rsidR="00A1759E" w:rsidRPr="00E95F39" w:rsidRDefault="00A1759E" w:rsidP="00E95F39">
            <w:pPr>
              <w:widowControl/>
              <w:autoSpaceDE/>
              <w:autoSpaceDN/>
              <w:adjustRightInd/>
              <w:jc w:val="center"/>
              <w:rPr>
                <w:bCs/>
                <w:sz w:val="22"/>
                <w:szCs w:val="22"/>
              </w:rPr>
            </w:pPr>
            <w:ins w:id="784" w:author="ERCOT" w:date="2023-10-26T12:34:00Z">
              <w:r w:rsidRPr="00E95F39">
                <w:rPr>
                  <w:sz w:val="22"/>
                  <w:szCs w:val="22"/>
                </w:rPr>
                <w:t>0.5</w:t>
              </w:r>
            </w:ins>
            <w:del w:id="785"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8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5525B58" w14:textId="7F078732" w:rsidR="00A1759E" w:rsidRPr="00E95F39" w:rsidRDefault="00A1759E" w:rsidP="00E95F39">
            <w:pPr>
              <w:widowControl/>
              <w:autoSpaceDE/>
              <w:autoSpaceDN/>
              <w:adjustRightInd/>
              <w:jc w:val="center"/>
              <w:rPr>
                <w:bCs/>
                <w:sz w:val="22"/>
                <w:szCs w:val="22"/>
              </w:rPr>
            </w:pPr>
            <w:ins w:id="787" w:author="ERCOT" w:date="2023-10-26T12:34:00Z">
              <w:r w:rsidRPr="00E95F39">
                <w:rPr>
                  <w:sz w:val="22"/>
                  <w:szCs w:val="22"/>
                </w:rPr>
                <w:t>1.2</w:t>
              </w:r>
            </w:ins>
            <w:del w:id="788" w:author="ERCOT" w:date="2023-10-26T12:34:00Z">
              <w:r w:rsidRPr="00E95F39" w:rsidDel="006B31EA">
                <w:rPr>
                  <w:sz w:val="22"/>
                  <w:szCs w:val="22"/>
                </w:rPr>
                <w:delText>0.3</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8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1386F0B9" w14:textId="7E1FEC22" w:rsidR="00A1759E" w:rsidRPr="00E95F39" w:rsidRDefault="00A1759E" w:rsidP="00E95F39">
            <w:pPr>
              <w:widowControl/>
              <w:autoSpaceDE/>
              <w:autoSpaceDN/>
              <w:adjustRightInd/>
              <w:jc w:val="center"/>
              <w:rPr>
                <w:bCs/>
                <w:sz w:val="22"/>
                <w:szCs w:val="22"/>
              </w:rPr>
            </w:pPr>
            <w:ins w:id="790" w:author="ERCOT" w:date="2023-10-26T12:34:00Z">
              <w:r w:rsidRPr="00E95F39">
                <w:rPr>
                  <w:sz w:val="22"/>
                  <w:szCs w:val="22"/>
                </w:rPr>
                <w:t>1.5</w:t>
              </w:r>
            </w:ins>
            <w:del w:id="791"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9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ACDB410" w14:textId="4DF2AD80" w:rsidR="00A1759E" w:rsidRPr="00E95F39" w:rsidRDefault="00A1759E" w:rsidP="00E95F39">
            <w:pPr>
              <w:widowControl/>
              <w:autoSpaceDE/>
              <w:autoSpaceDN/>
              <w:adjustRightInd/>
              <w:jc w:val="center"/>
              <w:rPr>
                <w:bCs/>
                <w:sz w:val="22"/>
                <w:szCs w:val="22"/>
              </w:rPr>
            </w:pPr>
            <w:ins w:id="793" w:author="ERCOT" w:date="2023-10-26T12:34:00Z">
              <w:r w:rsidRPr="00E95F39">
                <w:rPr>
                  <w:sz w:val="22"/>
                  <w:szCs w:val="22"/>
                </w:rPr>
                <w:t>1.0</w:t>
              </w:r>
            </w:ins>
            <w:del w:id="794"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9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0818EE7" w14:textId="27FBAF19" w:rsidR="00A1759E" w:rsidRPr="00E95F39" w:rsidRDefault="00A1759E" w:rsidP="00E95F39">
            <w:pPr>
              <w:widowControl/>
              <w:autoSpaceDE/>
              <w:autoSpaceDN/>
              <w:adjustRightInd/>
              <w:jc w:val="center"/>
              <w:rPr>
                <w:bCs/>
                <w:sz w:val="22"/>
                <w:szCs w:val="22"/>
              </w:rPr>
            </w:pPr>
            <w:ins w:id="796" w:author="ERCOT" w:date="2023-10-26T12:34:00Z">
              <w:r w:rsidRPr="00E95F39">
                <w:rPr>
                  <w:sz w:val="22"/>
                  <w:szCs w:val="22"/>
                </w:rPr>
                <w:t>0.9</w:t>
              </w:r>
            </w:ins>
            <w:del w:id="797"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9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553D32B" w14:textId="28EDB891" w:rsidR="00A1759E" w:rsidRPr="00E95F39" w:rsidRDefault="00A1759E" w:rsidP="00E95F39">
            <w:pPr>
              <w:widowControl/>
              <w:autoSpaceDE/>
              <w:autoSpaceDN/>
              <w:adjustRightInd/>
              <w:jc w:val="center"/>
              <w:rPr>
                <w:bCs/>
                <w:sz w:val="22"/>
                <w:szCs w:val="22"/>
              </w:rPr>
            </w:pPr>
            <w:ins w:id="799" w:author="ERCOT" w:date="2023-10-26T12:34:00Z">
              <w:r w:rsidRPr="00E95F39">
                <w:rPr>
                  <w:sz w:val="22"/>
                  <w:szCs w:val="22"/>
                </w:rPr>
                <w:t>0.5</w:t>
              </w:r>
            </w:ins>
            <w:del w:id="800"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0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BD8C247" w14:textId="0431551D" w:rsidR="00A1759E" w:rsidRPr="00E95F39" w:rsidRDefault="00A1759E" w:rsidP="00E95F39">
            <w:pPr>
              <w:widowControl/>
              <w:autoSpaceDE/>
              <w:autoSpaceDN/>
              <w:adjustRightInd/>
              <w:jc w:val="center"/>
              <w:rPr>
                <w:bCs/>
                <w:sz w:val="22"/>
                <w:szCs w:val="22"/>
              </w:rPr>
            </w:pPr>
            <w:ins w:id="802" w:author="ERCOT" w:date="2023-10-26T12:34:00Z">
              <w:r w:rsidRPr="00E95F39">
                <w:rPr>
                  <w:sz w:val="22"/>
                  <w:szCs w:val="22"/>
                </w:rPr>
                <w:t>2.8</w:t>
              </w:r>
            </w:ins>
            <w:del w:id="803" w:author="ERCOT" w:date="2023-10-26T12:34:00Z">
              <w:r w:rsidRPr="00E95F39" w:rsidDel="006B31EA">
                <w:rPr>
                  <w:sz w:val="22"/>
                  <w:szCs w:val="22"/>
                </w:rPr>
                <w:delText>2.3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0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5A22931" w14:textId="16F9BAFE" w:rsidR="00A1759E" w:rsidRPr="00E95F39" w:rsidRDefault="00A1759E" w:rsidP="00E95F39">
            <w:pPr>
              <w:widowControl/>
              <w:autoSpaceDE/>
              <w:autoSpaceDN/>
              <w:adjustRightInd/>
              <w:jc w:val="center"/>
              <w:rPr>
                <w:bCs/>
                <w:sz w:val="22"/>
                <w:szCs w:val="22"/>
              </w:rPr>
            </w:pPr>
            <w:ins w:id="805" w:author="ERCOT" w:date="2023-10-26T12:34:00Z">
              <w:r w:rsidRPr="00E95F39">
                <w:rPr>
                  <w:sz w:val="22"/>
                  <w:szCs w:val="22"/>
                </w:rPr>
                <w:t>3.1</w:t>
              </w:r>
            </w:ins>
            <w:del w:id="806" w:author="ERCOT" w:date="2023-10-26T12:34:00Z">
              <w:r w:rsidRPr="00E95F39" w:rsidDel="006B31EA">
                <w:rPr>
                  <w:sz w:val="22"/>
                  <w:szCs w:val="22"/>
                </w:rPr>
                <w:delText>2.9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07"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79132014" w14:textId="357866D6" w:rsidR="00A1759E" w:rsidRPr="00E95F39" w:rsidRDefault="00A1759E" w:rsidP="00E95F39">
            <w:pPr>
              <w:widowControl/>
              <w:autoSpaceDE/>
              <w:autoSpaceDN/>
              <w:adjustRightInd/>
              <w:jc w:val="center"/>
              <w:rPr>
                <w:bCs/>
                <w:sz w:val="22"/>
                <w:szCs w:val="22"/>
              </w:rPr>
            </w:pPr>
            <w:ins w:id="808" w:author="ERCOT" w:date="2023-10-26T12:34:00Z">
              <w:r w:rsidRPr="00E95F39">
                <w:rPr>
                  <w:sz w:val="22"/>
                  <w:szCs w:val="22"/>
                </w:rPr>
                <w:t>3.2</w:t>
              </w:r>
            </w:ins>
            <w:del w:id="809" w:author="ERCOT" w:date="2023-10-26T12:34:00Z">
              <w:r w:rsidRPr="00E95F39" w:rsidDel="006B31EA">
                <w:rPr>
                  <w:sz w:val="22"/>
                  <w:szCs w:val="22"/>
                </w:rPr>
                <w:delText>5.5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1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DC292F4" w14:textId="1A9A83EE" w:rsidR="00A1759E" w:rsidRPr="00E95F39" w:rsidRDefault="00A1759E" w:rsidP="00E95F39">
            <w:pPr>
              <w:widowControl/>
              <w:autoSpaceDE/>
              <w:autoSpaceDN/>
              <w:adjustRightInd/>
              <w:jc w:val="center"/>
              <w:rPr>
                <w:bCs/>
                <w:sz w:val="22"/>
                <w:szCs w:val="22"/>
              </w:rPr>
            </w:pPr>
            <w:ins w:id="811" w:author="ERCOT" w:date="2023-10-26T12:34:00Z">
              <w:r w:rsidRPr="00E95F39">
                <w:rPr>
                  <w:sz w:val="22"/>
                  <w:szCs w:val="22"/>
                </w:rPr>
                <w:t>1.3</w:t>
              </w:r>
            </w:ins>
            <w:del w:id="812" w:author="ERCOT" w:date="2023-10-26T12:34:00Z">
              <w:r w:rsidRPr="00E95F39" w:rsidDel="006B31EA">
                <w:rPr>
                  <w:sz w:val="22"/>
                  <w:szCs w:val="22"/>
                </w:rPr>
                <w:delText>4.2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1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C8C85DD" w14:textId="5D72E307" w:rsidR="00A1759E" w:rsidRPr="00E95F39" w:rsidRDefault="00A1759E" w:rsidP="00E95F39">
            <w:pPr>
              <w:widowControl/>
              <w:autoSpaceDE/>
              <w:autoSpaceDN/>
              <w:adjustRightInd/>
              <w:jc w:val="center"/>
              <w:rPr>
                <w:bCs/>
                <w:sz w:val="22"/>
                <w:szCs w:val="22"/>
              </w:rPr>
            </w:pPr>
            <w:ins w:id="814" w:author="ERCOT" w:date="2023-10-26T12:34:00Z">
              <w:r w:rsidRPr="00E95F39">
                <w:rPr>
                  <w:sz w:val="22"/>
                  <w:szCs w:val="22"/>
                </w:rPr>
                <w:t>0.4</w:t>
              </w:r>
            </w:ins>
            <w:del w:id="815" w:author="ERCOT" w:date="2023-10-26T12:34:00Z">
              <w:r w:rsidRPr="00E95F39" w:rsidDel="006B31EA">
                <w:rPr>
                  <w:sz w:val="22"/>
                  <w:szCs w:val="22"/>
                </w:rPr>
                <w:delText>2.1</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816"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15F8466E" w14:textId="11D453B3" w:rsidR="00A1759E" w:rsidRPr="00E95F39" w:rsidRDefault="00A1759E" w:rsidP="00E95F39">
            <w:pPr>
              <w:widowControl/>
              <w:autoSpaceDE/>
              <w:autoSpaceDN/>
              <w:adjustRightInd/>
              <w:jc w:val="center"/>
              <w:rPr>
                <w:bCs/>
                <w:sz w:val="22"/>
                <w:szCs w:val="22"/>
              </w:rPr>
            </w:pPr>
            <w:ins w:id="817" w:author="ERCOT" w:date="2023-10-26T12:34:00Z">
              <w:r w:rsidRPr="00E95F39">
                <w:rPr>
                  <w:sz w:val="22"/>
                  <w:szCs w:val="22"/>
                </w:rPr>
                <w:t>0.1</w:t>
              </w:r>
            </w:ins>
            <w:del w:id="818" w:author="ERCOT" w:date="2023-10-26T12:34:00Z">
              <w:r w:rsidRPr="00E95F39" w:rsidDel="006B31EA">
                <w:rPr>
                  <w:sz w:val="22"/>
                  <w:szCs w:val="22"/>
                </w:rPr>
                <w:delText>2.5</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819"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0B2A6F3" w14:textId="0821D416" w:rsidR="00A1759E" w:rsidRPr="00E95F39" w:rsidRDefault="00A1759E" w:rsidP="00E95F39">
            <w:pPr>
              <w:widowControl/>
              <w:autoSpaceDE/>
              <w:autoSpaceDN/>
              <w:adjustRightInd/>
              <w:jc w:val="center"/>
              <w:rPr>
                <w:bCs/>
                <w:sz w:val="22"/>
                <w:szCs w:val="22"/>
              </w:rPr>
            </w:pPr>
            <w:ins w:id="820" w:author="ERCOT" w:date="2023-10-26T12:34:00Z">
              <w:r w:rsidRPr="00E95F39">
                <w:rPr>
                  <w:sz w:val="22"/>
                  <w:szCs w:val="22"/>
                </w:rPr>
                <w:t>0.4</w:t>
              </w:r>
            </w:ins>
            <w:del w:id="821"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2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0BBB2F0" w14:textId="5740AB40" w:rsidR="00A1759E" w:rsidRPr="00E95F39" w:rsidRDefault="00A1759E" w:rsidP="00E95F39">
            <w:pPr>
              <w:widowControl/>
              <w:autoSpaceDE/>
              <w:autoSpaceDN/>
              <w:adjustRightInd/>
              <w:jc w:val="center"/>
              <w:rPr>
                <w:bCs/>
                <w:sz w:val="22"/>
                <w:szCs w:val="22"/>
              </w:rPr>
            </w:pPr>
            <w:ins w:id="823" w:author="ERCOT" w:date="2023-10-26T12:34:00Z">
              <w:r w:rsidRPr="00E95F39">
                <w:rPr>
                  <w:sz w:val="22"/>
                  <w:szCs w:val="22"/>
                </w:rPr>
                <w:t>0.5</w:t>
              </w:r>
            </w:ins>
            <w:del w:id="824"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2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BCC6201" w14:textId="1ACC21FF" w:rsidR="00A1759E" w:rsidRPr="00E95F39" w:rsidRDefault="00A1759E" w:rsidP="00E95F39">
            <w:pPr>
              <w:widowControl/>
              <w:autoSpaceDE/>
              <w:autoSpaceDN/>
              <w:adjustRightInd/>
              <w:jc w:val="center"/>
              <w:rPr>
                <w:bCs/>
                <w:sz w:val="22"/>
                <w:szCs w:val="22"/>
              </w:rPr>
            </w:pPr>
            <w:ins w:id="826" w:author="ERCOT" w:date="2023-10-26T12:34:00Z">
              <w:r w:rsidRPr="00E95F39">
                <w:rPr>
                  <w:sz w:val="22"/>
                  <w:szCs w:val="22"/>
                </w:rPr>
                <w:t>0.6</w:t>
              </w:r>
            </w:ins>
            <w:del w:id="827"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2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AD87869" w14:textId="6C532E26" w:rsidR="00A1759E" w:rsidRPr="00E95F39" w:rsidRDefault="00A1759E" w:rsidP="00E95F39">
            <w:pPr>
              <w:widowControl/>
              <w:autoSpaceDE/>
              <w:autoSpaceDN/>
              <w:adjustRightInd/>
              <w:jc w:val="center"/>
              <w:rPr>
                <w:bCs/>
                <w:sz w:val="22"/>
                <w:szCs w:val="22"/>
              </w:rPr>
            </w:pPr>
            <w:ins w:id="829" w:author="ERCOT" w:date="2023-10-26T12:34:00Z">
              <w:r w:rsidRPr="00E95F39">
                <w:rPr>
                  <w:sz w:val="22"/>
                  <w:szCs w:val="22"/>
                </w:rPr>
                <w:t>1.2</w:t>
              </w:r>
            </w:ins>
            <w:del w:id="830" w:author="ERCOT" w:date="2023-10-26T12:34:00Z">
              <w:r w:rsidRPr="00E95F39" w:rsidDel="006B31EA">
                <w:rPr>
                  <w:sz w:val="22"/>
                  <w:szCs w:val="22"/>
                </w:rPr>
                <w:delText>1.0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3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D9028E4" w14:textId="7CEE0479" w:rsidR="00A1759E" w:rsidRPr="00E95F39" w:rsidRDefault="00A1759E" w:rsidP="00E95F39">
            <w:pPr>
              <w:widowControl/>
              <w:autoSpaceDE/>
              <w:autoSpaceDN/>
              <w:adjustRightInd/>
              <w:jc w:val="center"/>
              <w:rPr>
                <w:bCs/>
                <w:sz w:val="22"/>
                <w:szCs w:val="22"/>
              </w:rPr>
            </w:pPr>
            <w:ins w:id="832" w:author="ERCOT" w:date="2023-10-26T12:34:00Z">
              <w:r w:rsidRPr="00E95F39">
                <w:rPr>
                  <w:sz w:val="22"/>
                  <w:szCs w:val="22"/>
                </w:rPr>
                <w:t>1.6</w:t>
              </w:r>
            </w:ins>
            <w:del w:id="833" w:author="ERCOT" w:date="2023-10-26T12:34:00Z">
              <w:r w:rsidRPr="00E95F39" w:rsidDel="006B31EA">
                <w:rPr>
                  <w:sz w:val="22"/>
                  <w:szCs w:val="22"/>
                </w:rPr>
                <w:delText>1.4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834"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E7D7703" w14:textId="60CA8EA3" w:rsidR="00A1759E" w:rsidRPr="00E95F39" w:rsidRDefault="00A1759E" w:rsidP="00E95F39">
            <w:pPr>
              <w:widowControl/>
              <w:autoSpaceDE/>
              <w:autoSpaceDN/>
              <w:adjustRightInd/>
              <w:jc w:val="center"/>
              <w:rPr>
                <w:bCs/>
                <w:sz w:val="22"/>
                <w:szCs w:val="22"/>
              </w:rPr>
            </w:pPr>
            <w:ins w:id="835" w:author="ERCOT" w:date="2023-10-26T12:34:00Z">
              <w:r w:rsidRPr="00E95F39">
                <w:rPr>
                  <w:sz w:val="22"/>
                  <w:szCs w:val="22"/>
                </w:rPr>
                <w:t>0.7</w:t>
              </w:r>
            </w:ins>
            <w:del w:id="836" w:author="ERCOT" w:date="2023-10-26T12:34:00Z">
              <w:r w:rsidRPr="00E95F39" w:rsidDel="006B31EA">
                <w:rPr>
                  <w:sz w:val="22"/>
                  <w:szCs w:val="22"/>
                </w:rPr>
                <w:delText>0.1</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837"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E4B932A" w14:textId="7DC0BFB5" w:rsidR="00A1759E" w:rsidRPr="00E95F39" w:rsidRDefault="00A1759E" w:rsidP="00E95F39">
            <w:pPr>
              <w:widowControl/>
              <w:autoSpaceDE/>
              <w:autoSpaceDN/>
              <w:adjustRightInd/>
              <w:jc w:val="center"/>
              <w:rPr>
                <w:bCs/>
                <w:sz w:val="22"/>
                <w:szCs w:val="22"/>
              </w:rPr>
            </w:pPr>
            <w:ins w:id="838" w:author="ERCOT" w:date="2023-10-26T12:34:00Z">
              <w:r w:rsidRPr="00E95F39">
                <w:rPr>
                  <w:sz w:val="22"/>
                  <w:szCs w:val="22"/>
                </w:rPr>
                <w:t>0.4</w:t>
              </w:r>
            </w:ins>
            <w:del w:id="839"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4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459B3BB" w14:textId="79A90C4D" w:rsidR="00A1759E" w:rsidRPr="00E95F39" w:rsidRDefault="00A1759E" w:rsidP="00E95F39">
            <w:pPr>
              <w:widowControl/>
              <w:autoSpaceDE/>
              <w:autoSpaceDN/>
              <w:adjustRightInd/>
              <w:jc w:val="center"/>
              <w:rPr>
                <w:bCs/>
                <w:sz w:val="22"/>
                <w:szCs w:val="22"/>
              </w:rPr>
            </w:pPr>
            <w:ins w:id="841" w:author="ERCOT" w:date="2023-10-26T12:34:00Z">
              <w:r w:rsidRPr="00E95F39">
                <w:rPr>
                  <w:sz w:val="22"/>
                  <w:szCs w:val="22"/>
                </w:rPr>
                <w:t>-0.2</w:t>
              </w:r>
            </w:ins>
            <w:del w:id="842"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4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0510857" w14:textId="5BA3659D" w:rsidR="00A1759E" w:rsidRPr="00E95F39" w:rsidRDefault="00A1759E" w:rsidP="00E95F39">
            <w:pPr>
              <w:widowControl/>
              <w:autoSpaceDE/>
              <w:autoSpaceDN/>
              <w:adjustRightInd/>
              <w:jc w:val="center"/>
              <w:rPr>
                <w:bCs/>
                <w:sz w:val="22"/>
                <w:szCs w:val="22"/>
              </w:rPr>
            </w:pPr>
            <w:ins w:id="844" w:author="ERCOT" w:date="2023-10-26T12:34:00Z">
              <w:r w:rsidRPr="00E95F39">
                <w:rPr>
                  <w:sz w:val="22"/>
                  <w:szCs w:val="22"/>
                </w:rPr>
                <w:t>0.4</w:t>
              </w:r>
            </w:ins>
            <w:del w:id="845"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4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FB9D1AA" w14:textId="4E2A286B" w:rsidR="00A1759E" w:rsidRPr="00E95F39" w:rsidRDefault="00A1759E" w:rsidP="00E95F39">
            <w:pPr>
              <w:widowControl/>
              <w:autoSpaceDE/>
              <w:autoSpaceDN/>
              <w:adjustRightInd/>
              <w:jc w:val="center"/>
              <w:rPr>
                <w:bCs/>
                <w:sz w:val="22"/>
                <w:szCs w:val="22"/>
              </w:rPr>
            </w:pPr>
            <w:ins w:id="847" w:author="ERCOT" w:date="2023-10-26T12:34:00Z">
              <w:r w:rsidRPr="00E95F39">
                <w:rPr>
                  <w:sz w:val="22"/>
                  <w:szCs w:val="22"/>
                </w:rPr>
                <w:t>0.1</w:t>
              </w:r>
            </w:ins>
            <w:del w:id="848" w:author="ERCOT" w:date="2023-10-26T12:34:00Z">
              <w:r w:rsidRPr="00E95F39" w:rsidDel="006B31EA">
                <w:rPr>
                  <w:sz w:val="22"/>
                  <w:szCs w:val="22"/>
                </w:rPr>
                <w:delText>0.0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4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6AD3B5A" w14:textId="12D110F1" w:rsidR="00A1759E" w:rsidRPr="00E95F39" w:rsidRDefault="00A1759E" w:rsidP="00E95F39">
            <w:pPr>
              <w:widowControl/>
              <w:autoSpaceDE/>
              <w:autoSpaceDN/>
              <w:adjustRightInd/>
              <w:jc w:val="center"/>
              <w:rPr>
                <w:bCs/>
                <w:sz w:val="22"/>
                <w:szCs w:val="22"/>
              </w:rPr>
            </w:pPr>
            <w:ins w:id="850" w:author="ERCOT" w:date="2023-10-26T12:34:00Z">
              <w:r w:rsidRPr="00E95F39">
                <w:rPr>
                  <w:sz w:val="22"/>
                  <w:szCs w:val="22"/>
                </w:rPr>
                <w:t>0.2</w:t>
              </w:r>
            </w:ins>
            <w:del w:id="851" w:author="ERCOT" w:date="2023-10-26T12:34:00Z">
              <w:r w:rsidRPr="00E95F39" w:rsidDel="006B31EA">
                <w:rPr>
                  <w:sz w:val="22"/>
                  <w:szCs w:val="22"/>
                </w:rPr>
                <w:delText>0.0</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852"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2ECAC84F" w14:textId="4B046CDC" w:rsidR="00A1759E" w:rsidRPr="00E95F39" w:rsidRDefault="00A1759E" w:rsidP="00E95F39">
            <w:pPr>
              <w:widowControl/>
              <w:autoSpaceDE/>
              <w:autoSpaceDN/>
              <w:adjustRightInd/>
              <w:jc w:val="center"/>
              <w:rPr>
                <w:bCs/>
                <w:sz w:val="22"/>
                <w:szCs w:val="22"/>
              </w:rPr>
            </w:pPr>
            <w:ins w:id="853" w:author="ERCOT" w:date="2023-10-26T12:34:00Z">
              <w:r w:rsidRPr="00E95F39">
                <w:rPr>
                  <w:sz w:val="22"/>
                  <w:szCs w:val="22"/>
                </w:rPr>
                <w:t>0.3</w:t>
              </w:r>
            </w:ins>
            <w:del w:id="854" w:author="ERCOT" w:date="2023-10-26T12:34:00Z">
              <w:r w:rsidRPr="00E95F39" w:rsidDel="006B31EA">
                <w:rPr>
                  <w:sz w:val="22"/>
                  <w:szCs w:val="22"/>
                </w:rPr>
                <w:delText>-0.1</w:delText>
              </w:r>
            </w:del>
          </w:p>
        </w:tc>
      </w:tr>
      <w:tr w:rsidR="00A1759E" w:rsidRPr="00CC576E" w14:paraId="12253A02"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855"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856" w:author="ERCOT" w:date="2023-10-26T12:34:00Z">
            <w:trPr>
              <w:gridBefore w:val="1"/>
              <w:trHeight w:val="555"/>
              <w:tblCellSpacing w:w="0" w:type="dxa"/>
            </w:trPr>
          </w:trPrChange>
        </w:trPr>
        <w:tc>
          <w:tcPr>
            <w:tcW w:w="260" w:type="pct"/>
            <w:tcBorders>
              <w:top w:val="single" w:sz="4" w:space="0" w:color="auto"/>
              <w:left w:val="single" w:sz="8" w:space="0" w:color="000000"/>
              <w:bottom w:val="single" w:sz="12" w:space="0" w:color="000000"/>
              <w:right w:val="single" w:sz="8" w:space="0" w:color="000000"/>
            </w:tcBorders>
            <w:vAlign w:val="center"/>
            <w:tcPrChange w:id="857" w:author="ERCOT" w:date="2023-10-26T12:34:00Z">
              <w:tcPr>
                <w:tcW w:w="260" w:type="pct"/>
                <w:gridSpan w:val="2"/>
                <w:tcBorders>
                  <w:top w:val="single" w:sz="4" w:space="0" w:color="auto"/>
                  <w:left w:val="single" w:sz="8" w:space="0" w:color="000000"/>
                  <w:bottom w:val="single" w:sz="12" w:space="0" w:color="000000"/>
                  <w:right w:val="single" w:sz="8" w:space="0" w:color="000000"/>
                </w:tcBorders>
                <w:vAlign w:val="center"/>
              </w:tcPr>
            </w:tcPrChange>
          </w:tcPr>
          <w:p w14:paraId="45441865" w14:textId="77777777" w:rsidR="00A1759E" w:rsidRPr="0012615F" w:rsidRDefault="00A1759E" w:rsidP="00A1759E">
            <w:pPr>
              <w:widowControl/>
              <w:autoSpaceDE/>
              <w:autoSpaceDN/>
              <w:adjustRightInd/>
              <w:jc w:val="center"/>
              <w:rPr>
                <w:b/>
                <w:bCs/>
                <w:sz w:val="22"/>
                <w:szCs w:val="22"/>
              </w:rPr>
            </w:pPr>
            <w:r w:rsidRPr="0012615F">
              <w:rPr>
                <w:b/>
                <w:bCs/>
                <w:sz w:val="22"/>
                <w:szCs w:val="22"/>
              </w:rPr>
              <w:t>Dec.</w:t>
            </w:r>
          </w:p>
        </w:tc>
        <w:tc>
          <w:tcPr>
            <w:tcW w:w="190" w:type="pct"/>
            <w:tcBorders>
              <w:top w:val="single" w:sz="4" w:space="0" w:color="auto"/>
              <w:left w:val="single" w:sz="4" w:space="0" w:color="000000"/>
              <w:bottom w:val="single" w:sz="12" w:space="0" w:color="000000"/>
              <w:right w:val="single" w:sz="4" w:space="0" w:color="000000"/>
            </w:tcBorders>
            <w:vAlign w:val="center"/>
            <w:tcPrChange w:id="858"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6068B6C7" w14:textId="066B7F1E" w:rsidR="00A1759E" w:rsidRPr="00E95F39" w:rsidRDefault="00A1759E" w:rsidP="00E95F39">
            <w:pPr>
              <w:widowControl/>
              <w:autoSpaceDE/>
              <w:autoSpaceDN/>
              <w:adjustRightInd/>
              <w:jc w:val="center"/>
              <w:rPr>
                <w:bCs/>
                <w:sz w:val="22"/>
                <w:szCs w:val="22"/>
              </w:rPr>
            </w:pPr>
            <w:ins w:id="859" w:author="ERCOT" w:date="2023-10-26T12:34:00Z">
              <w:r w:rsidRPr="00E95F39">
                <w:rPr>
                  <w:sz w:val="22"/>
                  <w:szCs w:val="22"/>
                </w:rPr>
                <w:t>0.5</w:t>
              </w:r>
            </w:ins>
            <w:del w:id="860" w:author="ERCOT" w:date="2023-10-26T12:34:00Z">
              <w:r w:rsidRPr="00E95F39" w:rsidDel="006B31EA">
                <w:rPr>
                  <w:sz w:val="22"/>
                  <w:szCs w:val="22"/>
                </w:rPr>
                <w:delText>0.7</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61"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2C38D333" w14:textId="27DE7F4E" w:rsidR="00A1759E" w:rsidRPr="00E95F39" w:rsidRDefault="00A1759E" w:rsidP="00E95F39">
            <w:pPr>
              <w:widowControl/>
              <w:autoSpaceDE/>
              <w:autoSpaceDN/>
              <w:adjustRightInd/>
              <w:jc w:val="center"/>
              <w:rPr>
                <w:bCs/>
                <w:sz w:val="22"/>
                <w:szCs w:val="22"/>
              </w:rPr>
            </w:pPr>
            <w:ins w:id="862" w:author="ERCOT" w:date="2023-10-26T12:34:00Z">
              <w:r w:rsidRPr="00E95F39">
                <w:rPr>
                  <w:sz w:val="22"/>
                  <w:szCs w:val="22"/>
                </w:rPr>
                <w:t>0.0</w:t>
              </w:r>
            </w:ins>
            <w:del w:id="863" w:author="ERCOT" w:date="2023-10-26T12:34:00Z">
              <w:r w:rsidRPr="00E95F39" w:rsidDel="006B31EA">
                <w:rPr>
                  <w:sz w:val="22"/>
                  <w:szCs w:val="22"/>
                </w:rPr>
                <w:delText>0.5</w:delText>
              </w:r>
            </w:del>
          </w:p>
        </w:tc>
        <w:tc>
          <w:tcPr>
            <w:tcW w:w="226" w:type="pct"/>
            <w:tcBorders>
              <w:top w:val="single" w:sz="4" w:space="0" w:color="auto"/>
              <w:left w:val="single" w:sz="4" w:space="0" w:color="000000"/>
              <w:bottom w:val="single" w:sz="12" w:space="0" w:color="000000"/>
              <w:right w:val="single" w:sz="4" w:space="0" w:color="000000"/>
            </w:tcBorders>
            <w:vAlign w:val="center"/>
            <w:tcPrChange w:id="864" w:author="ERCOT" w:date="2023-10-26T12:34:00Z">
              <w:tcPr>
                <w:tcW w:w="226" w:type="pct"/>
                <w:gridSpan w:val="2"/>
                <w:tcBorders>
                  <w:top w:val="single" w:sz="4" w:space="0" w:color="auto"/>
                  <w:left w:val="single" w:sz="4" w:space="0" w:color="000000"/>
                  <w:bottom w:val="single" w:sz="12" w:space="0" w:color="000000"/>
                  <w:right w:val="single" w:sz="4" w:space="0" w:color="000000"/>
                </w:tcBorders>
                <w:vAlign w:val="center"/>
              </w:tcPr>
            </w:tcPrChange>
          </w:tcPr>
          <w:p w14:paraId="1B0B1C61" w14:textId="671FC959" w:rsidR="00A1759E" w:rsidRPr="00E95F39" w:rsidRDefault="00A1759E" w:rsidP="00E95F39">
            <w:pPr>
              <w:widowControl/>
              <w:autoSpaceDE/>
              <w:autoSpaceDN/>
              <w:adjustRightInd/>
              <w:jc w:val="center"/>
              <w:rPr>
                <w:bCs/>
                <w:sz w:val="22"/>
                <w:szCs w:val="22"/>
              </w:rPr>
            </w:pPr>
            <w:ins w:id="865" w:author="ERCOT" w:date="2023-10-26T12:34:00Z">
              <w:r w:rsidRPr="00E95F39">
                <w:rPr>
                  <w:sz w:val="22"/>
                  <w:szCs w:val="22"/>
                </w:rPr>
                <w:t>1.5</w:t>
              </w:r>
            </w:ins>
            <w:del w:id="866" w:author="ERCOT" w:date="2023-10-26T12:34:00Z">
              <w:r w:rsidRPr="00E95F39" w:rsidDel="006B31EA">
                <w:rPr>
                  <w:sz w:val="22"/>
                  <w:szCs w:val="22"/>
                </w:rPr>
                <w:delText>1.1</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67"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144C6858" w14:textId="41EA72CA" w:rsidR="00A1759E" w:rsidRPr="00E95F39" w:rsidRDefault="00A1759E" w:rsidP="00E95F39">
            <w:pPr>
              <w:widowControl/>
              <w:autoSpaceDE/>
              <w:autoSpaceDN/>
              <w:adjustRightInd/>
              <w:jc w:val="center"/>
              <w:rPr>
                <w:bCs/>
                <w:sz w:val="22"/>
                <w:szCs w:val="22"/>
              </w:rPr>
            </w:pPr>
            <w:ins w:id="868" w:author="ERCOT" w:date="2023-10-26T12:34:00Z">
              <w:r w:rsidRPr="00E95F39">
                <w:rPr>
                  <w:sz w:val="22"/>
                  <w:szCs w:val="22"/>
                </w:rPr>
                <w:t>1.5</w:t>
              </w:r>
            </w:ins>
            <w:del w:id="869"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70"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524BA6CC" w14:textId="432FFD0E" w:rsidR="00A1759E" w:rsidRPr="00E95F39" w:rsidRDefault="00A1759E" w:rsidP="00E95F39">
            <w:pPr>
              <w:widowControl/>
              <w:autoSpaceDE/>
              <w:autoSpaceDN/>
              <w:adjustRightInd/>
              <w:jc w:val="center"/>
              <w:rPr>
                <w:bCs/>
                <w:sz w:val="22"/>
                <w:szCs w:val="22"/>
              </w:rPr>
            </w:pPr>
            <w:ins w:id="871" w:author="ERCOT" w:date="2023-10-26T12:34:00Z">
              <w:r w:rsidRPr="00E95F39">
                <w:rPr>
                  <w:sz w:val="22"/>
                  <w:szCs w:val="22"/>
                </w:rPr>
                <w:t>1.1</w:t>
              </w:r>
            </w:ins>
            <w:del w:id="872"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73"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3B4ACE1B" w14:textId="18DE6653" w:rsidR="00A1759E" w:rsidRPr="00E95F39" w:rsidRDefault="00A1759E" w:rsidP="00E95F39">
            <w:pPr>
              <w:widowControl/>
              <w:autoSpaceDE/>
              <w:autoSpaceDN/>
              <w:adjustRightInd/>
              <w:jc w:val="center"/>
              <w:rPr>
                <w:bCs/>
                <w:sz w:val="22"/>
                <w:szCs w:val="22"/>
              </w:rPr>
            </w:pPr>
            <w:ins w:id="874" w:author="ERCOT" w:date="2023-10-26T12:34:00Z">
              <w:r w:rsidRPr="00E95F39">
                <w:rPr>
                  <w:sz w:val="22"/>
                  <w:szCs w:val="22"/>
                </w:rPr>
                <w:t>1.0</w:t>
              </w:r>
            </w:ins>
            <w:del w:id="875" w:author="ERCOT" w:date="2023-10-26T12:34:00Z">
              <w:r w:rsidRPr="00E95F39" w:rsidDel="006B31EA">
                <w:rPr>
                  <w:sz w:val="22"/>
                  <w:szCs w:val="22"/>
                </w:rPr>
                <w:delText>2.0</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76"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3FD1AE29" w14:textId="01FCECCD" w:rsidR="00A1759E" w:rsidRPr="00E95F39" w:rsidRDefault="00A1759E" w:rsidP="00E95F39">
            <w:pPr>
              <w:widowControl/>
              <w:autoSpaceDE/>
              <w:autoSpaceDN/>
              <w:adjustRightInd/>
              <w:jc w:val="center"/>
              <w:rPr>
                <w:bCs/>
                <w:sz w:val="22"/>
                <w:szCs w:val="22"/>
              </w:rPr>
            </w:pPr>
            <w:ins w:id="877" w:author="ERCOT" w:date="2023-10-26T12:34:00Z">
              <w:r w:rsidRPr="00E95F39">
                <w:rPr>
                  <w:sz w:val="22"/>
                  <w:szCs w:val="22"/>
                </w:rPr>
                <w:t>0.8</w:t>
              </w:r>
            </w:ins>
            <w:del w:id="878" w:author="ERCOT" w:date="2023-10-26T12:34:00Z">
              <w:r w:rsidRPr="00E95F39" w:rsidDel="006B31EA">
                <w:rPr>
                  <w:sz w:val="22"/>
                  <w:szCs w:val="22"/>
                </w:rPr>
                <w:delText>1.9</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79"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6A133841" w14:textId="4823788A" w:rsidR="00A1759E" w:rsidRPr="00E95F39" w:rsidRDefault="00A1759E" w:rsidP="00E95F39">
            <w:pPr>
              <w:widowControl/>
              <w:autoSpaceDE/>
              <w:autoSpaceDN/>
              <w:adjustRightInd/>
              <w:jc w:val="center"/>
              <w:rPr>
                <w:bCs/>
                <w:sz w:val="22"/>
                <w:szCs w:val="22"/>
              </w:rPr>
            </w:pPr>
            <w:ins w:id="880" w:author="ERCOT" w:date="2023-10-26T12:34:00Z">
              <w:r w:rsidRPr="00E95F39">
                <w:rPr>
                  <w:sz w:val="22"/>
                  <w:szCs w:val="22"/>
                </w:rPr>
                <w:t>1.2</w:t>
              </w:r>
            </w:ins>
            <w:del w:id="881" w:author="ERCOT" w:date="2023-10-26T12:34:00Z">
              <w:r w:rsidRPr="00E95F39" w:rsidDel="006B31EA">
                <w:rPr>
                  <w:sz w:val="22"/>
                  <w:szCs w:val="22"/>
                </w:rPr>
                <w:delText>2.6</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82" w:author="ERCOT" w:date="2023-10-26T12:34:00Z">
              <w:tcPr>
                <w:tcW w:w="190" w:type="pct"/>
                <w:tcBorders>
                  <w:top w:val="single" w:sz="4" w:space="0" w:color="auto"/>
                  <w:left w:val="single" w:sz="4" w:space="0" w:color="000000"/>
                  <w:bottom w:val="single" w:sz="12" w:space="0" w:color="000000"/>
                  <w:right w:val="single" w:sz="4" w:space="0" w:color="000000"/>
                </w:tcBorders>
                <w:vAlign w:val="center"/>
              </w:tcPr>
            </w:tcPrChange>
          </w:tcPr>
          <w:p w14:paraId="7E61FBE3" w14:textId="4CFDB811" w:rsidR="00A1759E" w:rsidRPr="00E95F39" w:rsidRDefault="00A1759E" w:rsidP="00E95F39">
            <w:pPr>
              <w:widowControl/>
              <w:autoSpaceDE/>
              <w:autoSpaceDN/>
              <w:adjustRightInd/>
              <w:jc w:val="center"/>
              <w:rPr>
                <w:bCs/>
                <w:sz w:val="22"/>
                <w:szCs w:val="22"/>
              </w:rPr>
            </w:pPr>
            <w:ins w:id="883" w:author="ERCOT" w:date="2023-10-26T12:34:00Z">
              <w:r w:rsidRPr="00E95F39">
                <w:rPr>
                  <w:sz w:val="22"/>
                  <w:szCs w:val="22"/>
                </w:rPr>
                <w:t>2.7</w:t>
              </w:r>
            </w:ins>
            <w:del w:id="884" w:author="ERCOT" w:date="2023-10-26T12:34:00Z">
              <w:r w:rsidRPr="00E95F39" w:rsidDel="006B31EA">
                <w:rPr>
                  <w:sz w:val="22"/>
                  <w:szCs w:val="22"/>
                </w:rPr>
                <w:delText>4.9</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85"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10093159" w14:textId="45A307F1" w:rsidR="00A1759E" w:rsidRPr="00E95F39" w:rsidRDefault="00A1759E" w:rsidP="00E95F39">
            <w:pPr>
              <w:widowControl/>
              <w:autoSpaceDE/>
              <w:autoSpaceDN/>
              <w:adjustRightInd/>
              <w:jc w:val="center"/>
              <w:rPr>
                <w:bCs/>
                <w:sz w:val="22"/>
                <w:szCs w:val="22"/>
              </w:rPr>
            </w:pPr>
            <w:ins w:id="886" w:author="ERCOT" w:date="2023-10-26T12:34:00Z">
              <w:r w:rsidRPr="00E95F39">
                <w:rPr>
                  <w:sz w:val="22"/>
                  <w:szCs w:val="22"/>
                </w:rPr>
                <w:t>2.2</w:t>
              </w:r>
            </w:ins>
            <w:del w:id="887" w:author="ERCOT" w:date="2023-10-26T12:34:00Z">
              <w:r w:rsidRPr="00E95F39" w:rsidDel="006B31EA">
                <w:rPr>
                  <w:sz w:val="22"/>
                  <w:szCs w:val="22"/>
                </w:rPr>
                <w:delText>5.1</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88"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4BB6DCCD" w14:textId="04CED014" w:rsidR="00A1759E" w:rsidRPr="00E95F39" w:rsidRDefault="00A1759E" w:rsidP="00E95F39">
            <w:pPr>
              <w:widowControl/>
              <w:autoSpaceDE/>
              <w:autoSpaceDN/>
              <w:adjustRightInd/>
              <w:jc w:val="center"/>
              <w:rPr>
                <w:bCs/>
                <w:sz w:val="22"/>
                <w:szCs w:val="22"/>
              </w:rPr>
            </w:pPr>
            <w:ins w:id="889" w:author="ERCOT" w:date="2023-10-26T12:34:00Z">
              <w:r w:rsidRPr="00E95F39">
                <w:rPr>
                  <w:sz w:val="22"/>
                  <w:szCs w:val="22"/>
                </w:rPr>
                <w:t>0.5</w:t>
              </w:r>
            </w:ins>
            <w:del w:id="890" w:author="ERCOT" w:date="2023-10-26T12:34:00Z">
              <w:r w:rsidRPr="00E95F39" w:rsidDel="006B31EA">
                <w:rPr>
                  <w:sz w:val="22"/>
                  <w:szCs w:val="22"/>
                </w:rPr>
                <w:delText>1.0</w:delText>
              </w:r>
            </w:del>
          </w:p>
        </w:tc>
        <w:tc>
          <w:tcPr>
            <w:tcW w:w="226" w:type="pct"/>
            <w:tcBorders>
              <w:top w:val="single" w:sz="4" w:space="0" w:color="auto"/>
              <w:left w:val="single" w:sz="4" w:space="0" w:color="000000"/>
              <w:bottom w:val="single" w:sz="12" w:space="0" w:color="000000"/>
              <w:right w:val="single" w:sz="4" w:space="0" w:color="000000"/>
            </w:tcBorders>
            <w:vAlign w:val="center"/>
            <w:tcPrChange w:id="891" w:author="ERCOT" w:date="2023-10-26T12:34:00Z">
              <w:tcPr>
                <w:tcW w:w="226" w:type="pct"/>
                <w:gridSpan w:val="3"/>
                <w:tcBorders>
                  <w:top w:val="single" w:sz="4" w:space="0" w:color="auto"/>
                  <w:left w:val="single" w:sz="4" w:space="0" w:color="000000"/>
                  <w:bottom w:val="single" w:sz="12" w:space="0" w:color="000000"/>
                  <w:right w:val="single" w:sz="4" w:space="0" w:color="000000"/>
                </w:tcBorders>
                <w:vAlign w:val="center"/>
              </w:tcPr>
            </w:tcPrChange>
          </w:tcPr>
          <w:p w14:paraId="41418A86" w14:textId="6AE3DD10" w:rsidR="00A1759E" w:rsidRPr="00E95F39" w:rsidRDefault="00A1759E" w:rsidP="00E95F39">
            <w:pPr>
              <w:widowControl/>
              <w:autoSpaceDE/>
              <w:autoSpaceDN/>
              <w:adjustRightInd/>
              <w:jc w:val="center"/>
              <w:rPr>
                <w:bCs/>
                <w:sz w:val="22"/>
                <w:szCs w:val="22"/>
              </w:rPr>
            </w:pPr>
            <w:ins w:id="892" w:author="ERCOT" w:date="2023-10-26T12:34:00Z">
              <w:r w:rsidRPr="00E95F39">
                <w:rPr>
                  <w:sz w:val="22"/>
                  <w:szCs w:val="22"/>
                </w:rPr>
                <w:t>0.7</w:t>
              </w:r>
            </w:ins>
            <w:del w:id="893" w:author="ERCOT" w:date="2023-10-26T12:34:00Z">
              <w:r w:rsidRPr="00E95F39" w:rsidDel="006B31EA">
                <w:rPr>
                  <w:sz w:val="22"/>
                  <w:szCs w:val="22"/>
                </w:rPr>
                <w:delText>1.3</w:delText>
              </w:r>
            </w:del>
          </w:p>
        </w:tc>
        <w:tc>
          <w:tcPr>
            <w:tcW w:w="226" w:type="pct"/>
            <w:tcBorders>
              <w:top w:val="single" w:sz="4" w:space="0" w:color="auto"/>
              <w:left w:val="single" w:sz="4" w:space="0" w:color="000000"/>
              <w:bottom w:val="single" w:sz="12" w:space="0" w:color="000000"/>
              <w:right w:val="single" w:sz="4" w:space="0" w:color="000000"/>
            </w:tcBorders>
            <w:vAlign w:val="center"/>
            <w:tcPrChange w:id="894" w:author="ERCOT" w:date="2023-10-26T12:34:00Z">
              <w:tcPr>
                <w:tcW w:w="226" w:type="pct"/>
                <w:gridSpan w:val="2"/>
                <w:tcBorders>
                  <w:top w:val="single" w:sz="4" w:space="0" w:color="auto"/>
                  <w:left w:val="single" w:sz="4" w:space="0" w:color="000000"/>
                  <w:bottom w:val="single" w:sz="12" w:space="0" w:color="000000"/>
                  <w:right w:val="single" w:sz="4" w:space="0" w:color="000000"/>
                </w:tcBorders>
                <w:vAlign w:val="center"/>
              </w:tcPr>
            </w:tcPrChange>
          </w:tcPr>
          <w:p w14:paraId="0A6C1FA8" w14:textId="40D87546" w:rsidR="00A1759E" w:rsidRPr="00E95F39" w:rsidRDefault="00A1759E" w:rsidP="00E95F39">
            <w:pPr>
              <w:widowControl/>
              <w:autoSpaceDE/>
              <w:autoSpaceDN/>
              <w:adjustRightInd/>
              <w:jc w:val="center"/>
              <w:rPr>
                <w:bCs/>
                <w:sz w:val="22"/>
                <w:szCs w:val="22"/>
              </w:rPr>
            </w:pPr>
            <w:ins w:id="895" w:author="ERCOT" w:date="2023-10-26T12:34:00Z">
              <w:r w:rsidRPr="00E95F39">
                <w:rPr>
                  <w:sz w:val="22"/>
                  <w:szCs w:val="22"/>
                </w:rPr>
                <w:t>0.3</w:t>
              </w:r>
            </w:ins>
            <w:del w:id="896"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97"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710735DD" w14:textId="6E0FB261" w:rsidR="00A1759E" w:rsidRPr="00E95F39" w:rsidRDefault="00A1759E" w:rsidP="00E95F39">
            <w:pPr>
              <w:widowControl/>
              <w:autoSpaceDE/>
              <w:autoSpaceDN/>
              <w:adjustRightInd/>
              <w:jc w:val="center"/>
              <w:rPr>
                <w:bCs/>
                <w:sz w:val="22"/>
                <w:szCs w:val="22"/>
              </w:rPr>
            </w:pPr>
            <w:ins w:id="898" w:author="ERCOT" w:date="2023-10-26T12:34:00Z">
              <w:r w:rsidRPr="00E95F39">
                <w:rPr>
                  <w:sz w:val="22"/>
                  <w:szCs w:val="22"/>
                </w:rPr>
                <w:t>0.8</w:t>
              </w:r>
            </w:ins>
            <w:del w:id="899"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00"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3CAA4437" w14:textId="59902374" w:rsidR="00A1759E" w:rsidRPr="00E95F39" w:rsidRDefault="00A1759E" w:rsidP="00E95F39">
            <w:pPr>
              <w:widowControl/>
              <w:autoSpaceDE/>
              <w:autoSpaceDN/>
              <w:adjustRightInd/>
              <w:jc w:val="center"/>
              <w:rPr>
                <w:bCs/>
                <w:sz w:val="22"/>
                <w:szCs w:val="22"/>
              </w:rPr>
            </w:pPr>
            <w:ins w:id="901" w:author="ERCOT" w:date="2023-10-26T12:34:00Z">
              <w:r w:rsidRPr="00E95F39">
                <w:rPr>
                  <w:sz w:val="22"/>
                  <w:szCs w:val="22"/>
                </w:rPr>
                <w:t>0.9</w:t>
              </w:r>
            </w:ins>
            <w:del w:id="902"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03"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6B07BF3B" w14:textId="4D81BB5E" w:rsidR="00A1759E" w:rsidRPr="00E95F39" w:rsidRDefault="00A1759E" w:rsidP="00E95F39">
            <w:pPr>
              <w:widowControl/>
              <w:autoSpaceDE/>
              <w:autoSpaceDN/>
              <w:adjustRightInd/>
              <w:jc w:val="center"/>
              <w:rPr>
                <w:bCs/>
                <w:sz w:val="22"/>
                <w:szCs w:val="22"/>
              </w:rPr>
            </w:pPr>
            <w:ins w:id="904" w:author="ERCOT" w:date="2023-10-26T12:34:00Z">
              <w:r w:rsidRPr="00E95F39">
                <w:rPr>
                  <w:sz w:val="22"/>
                  <w:szCs w:val="22"/>
                </w:rPr>
                <w:t>0.8</w:t>
              </w:r>
            </w:ins>
            <w:del w:id="905" w:author="ERCOT" w:date="2023-10-26T12:34:00Z">
              <w:r w:rsidRPr="00E95F39" w:rsidDel="006B31EA">
                <w:rPr>
                  <w:sz w:val="22"/>
                  <w:szCs w:val="22"/>
                </w:rPr>
                <w:delText>1.5</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06"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23401EB1" w14:textId="1D3A80BC" w:rsidR="00A1759E" w:rsidRPr="00E95F39" w:rsidRDefault="00A1759E" w:rsidP="00E95F39">
            <w:pPr>
              <w:widowControl/>
              <w:autoSpaceDE/>
              <w:autoSpaceDN/>
              <w:adjustRightInd/>
              <w:jc w:val="center"/>
              <w:rPr>
                <w:bCs/>
                <w:sz w:val="22"/>
                <w:szCs w:val="22"/>
              </w:rPr>
            </w:pPr>
            <w:ins w:id="907" w:author="ERCOT" w:date="2023-10-26T12:34:00Z">
              <w:r w:rsidRPr="00E95F39">
                <w:rPr>
                  <w:sz w:val="22"/>
                  <w:szCs w:val="22"/>
                </w:rPr>
                <w:t>2.3</w:t>
              </w:r>
            </w:ins>
            <w:del w:id="908" w:author="ERCOT" w:date="2023-10-26T12:34:00Z">
              <w:r w:rsidRPr="00E95F39" w:rsidDel="006B31EA">
                <w:rPr>
                  <w:sz w:val="22"/>
                  <w:szCs w:val="22"/>
                </w:rPr>
                <w:delText>2.0</w:delText>
              </w:r>
            </w:del>
          </w:p>
        </w:tc>
        <w:tc>
          <w:tcPr>
            <w:tcW w:w="226" w:type="pct"/>
            <w:tcBorders>
              <w:top w:val="single" w:sz="4" w:space="0" w:color="auto"/>
              <w:left w:val="single" w:sz="4" w:space="0" w:color="000000"/>
              <w:bottom w:val="single" w:sz="12" w:space="0" w:color="000000"/>
              <w:right w:val="single" w:sz="4" w:space="0" w:color="000000"/>
            </w:tcBorders>
            <w:vAlign w:val="center"/>
            <w:tcPrChange w:id="909" w:author="ERCOT" w:date="2023-10-26T12:34:00Z">
              <w:tcPr>
                <w:tcW w:w="226" w:type="pct"/>
                <w:gridSpan w:val="2"/>
                <w:tcBorders>
                  <w:top w:val="single" w:sz="4" w:space="0" w:color="auto"/>
                  <w:left w:val="single" w:sz="4" w:space="0" w:color="000000"/>
                  <w:bottom w:val="single" w:sz="12" w:space="0" w:color="000000"/>
                  <w:right w:val="single" w:sz="4" w:space="0" w:color="000000"/>
                </w:tcBorders>
                <w:vAlign w:val="center"/>
              </w:tcPr>
            </w:tcPrChange>
          </w:tcPr>
          <w:p w14:paraId="6DE62146" w14:textId="3196D20C" w:rsidR="00A1759E" w:rsidRPr="00E95F39" w:rsidRDefault="00A1759E" w:rsidP="00E95F39">
            <w:pPr>
              <w:widowControl/>
              <w:autoSpaceDE/>
              <w:autoSpaceDN/>
              <w:adjustRightInd/>
              <w:jc w:val="center"/>
              <w:rPr>
                <w:bCs/>
                <w:sz w:val="22"/>
                <w:szCs w:val="22"/>
              </w:rPr>
            </w:pPr>
            <w:ins w:id="910" w:author="ERCOT" w:date="2023-10-26T12:34:00Z">
              <w:r w:rsidRPr="00E95F39">
                <w:rPr>
                  <w:sz w:val="22"/>
                  <w:szCs w:val="22"/>
                </w:rPr>
                <w:t>1.1</w:t>
              </w:r>
            </w:ins>
            <w:del w:id="911" w:author="ERCOT" w:date="2023-10-26T12:34:00Z">
              <w:r w:rsidRPr="00E95F39" w:rsidDel="006B31EA">
                <w:rPr>
                  <w:sz w:val="22"/>
                  <w:szCs w:val="22"/>
                </w:rPr>
                <w:delText>-0.3</w:delText>
              </w:r>
            </w:del>
          </w:p>
        </w:tc>
        <w:tc>
          <w:tcPr>
            <w:tcW w:w="226" w:type="pct"/>
            <w:tcBorders>
              <w:top w:val="single" w:sz="4" w:space="0" w:color="auto"/>
              <w:left w:val="single" w:sz="4" w:space="0" w:color="000000"/>
              <w:bottom w:val="single" w:sz="12" w:space="0" w:color="000000"/>
              <w:right w:val="single" w:sz="4" w:space="0" w:color="000000"/>
            </w:tcBorders>
            <w:vAlign w:val="center"/>
            <w:tcPrChange w:id="912" w:author="ERCOT" w:date="2023-10-26T12:34:00Z">
              <w:tcPr>
                <w:tcW w:w="226" w:type="pct"/>
                <w:gridSpan w:val="2"/>
                <w:tcBorders>
                  <w:top w:val="single" w:sz="4" w:space="0" w:color="auto"/>
                  <w:left w:val="single" w:sz="4" w:space="0" w:color="000000"/>
                  <w:bottom w:val="single" w:sz="12" w:space="0" w:color="000000"/>
                  <w:right w:val="single" w:sz="4" w:space="0" w:color="000000"/>
                </w:tcBorders>
                <w:vAlign w:val="center"/>
              </w:tcPr>
            </w:tcPrChange>
          </w:tcPr>
          <w:p w14:paraId="30976461" w14:textId="0E919377" w:rsidR="00A1759E" w:rsidRPr="00E95F39" w:rsidRDefault="00A1759E" w:rsidP="00E95F39">
            <w:pPr>
              <w:widowControl/>
              <w:autoSpaceDE/>
              <w:autoSpaceDN/>
              <w:adjustRightInd/>
              <w:jc w:val="center"/>
              <w:rPr>
                <w:bCs/>
                <w:sz w:val="22"/>
                <w:szCs w:val="22"/>
              </w:rPr>
            </w:pPr>
            <w:ins w:id="913" w:author="ERCOT" w:date="2023-10-26T12:34:00Z">
              <w:r w:rsidRPr="00E95F39">
                <w:rPr>
                  <w:sz w:val="22"/>
                  <w:szCs w:val="22"/>
                </w:rPr>
                <w:t>-0.8</w:t>
              </w:r>
            </w:ins>
            <w:del w:id="914"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15"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3AF2B115" w14:textId="17A134A2" w:rsidR="00A1759E" w:rsidRPr="00E95F39" w:rsidRDefault="00A1759E" w:rsidP="00E95F39">
            <w:pPr>
              <w:widowControl/>
              <w:autoSpaceDE/>
              <w:autoSpaceDN/>
              <w:adjustRightInd/>
              <w:jc w:val="center"/>
              <w:rPr>
                <w:bCs/>
                <w:sz w:val="22"/>
                <w:szCs w:val="22"/>
              </w:rPr>
            </w:pPr>
            <w:ins w:id="916" w:author="ERCOT" w:date="2023-10-26T12:34:00Z">
              <w:r w:rsidRPr="00E95F39">
                <w:rPr>
                  <w:sz w:val="22"/>
                  <w:szCs w:val="22"/>
                </w:rPr>
                <w:t>-0.2</w:t>
              </w:r>
            </w:ins>
            <w:del w:id="917"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18"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0B805649" w14:textId="549F6267" w:rsidR="00A1759E" w:rsidRPr="00E95F39" w:rsidRDefault="00A1759E" w:rsidP="00E95F39">
            <w:pPr>
              <w:widowControl/>
              <w:autoSpaceDE/>
              <w:autoSpaceDN/>
              <w:adjustRightInd/>
              <w:jc w:val="center"/>
              <w:rPr>
                <w:bCs/>
                <w:sz w:val="22"/>
                <w:szCs w:val="22"/>
              </w:rPr>
            </w:pPr>
            <w:ins w:id="919" w:author="ERCOT" w:date="2023-10-26T12:34:00Z">
              <w:r w:rsidRPr="00E95F39">
                <w:rPr>
                  <w:sz w:val="22"/>
                  <w:szCs w:val="22"/>
                </w:rPr>
                <w:t>0.0</w:t>
              </w:r>
            </w:ins>
            <w:del w:id="920"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21"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557AF853" w14:textId="60DC7638" w:rsidR="00A1759E" w:rsidRPr="00E95F39" w:rsidRDefault="00A1759E" w:rsidP="00E95F39">
            <w:pPr>
              <w:widowControl/>
              <w:autoSpaceDE/>
              <w:autoSpaceDN/>
              <w:adjustRightInd/>
              <w:jc w:val="center"/>
              <w:rPr>
                <w:bCs/>
                <w:sz w:val="22"/>
                <w:szCs w:val="22"/>
              </w:rPr>
            </w:pPr>
            <w:ins w:id="922" w:author="ERCOT" w:date="2023-10-26T12:34:00Z">
              <w:r w:rsidRPr="00E95F39">
                <w:rPr>
                  <w:sz w:val="22"/>
                  <w:szCs w:val="22"/>
                </w:rPr>
                <w:t>0.4</w:t>
              </w:r>
            </w:ins>
            <w:del w:id="923"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24"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69955EC4" w14:textId="72DA1859" w:rsidR="00A1759E" w:rsidRPr="00E95F39" w:rsidRDefault="00A1759E" w:rsidP="00E95F39">
            <w:pPr>
              <w:widowControl/>
              <w:autoSpaceDE/>
              <w:autoSpaceDN/>
              <w:adjustRightInd/>
              <w:jc w:val="center"/>
              <w:rPr>
                <w:bCs/>
                <w:sz w:val="22"/>
                <w:szCs w:val="22"/>
              </w:rPr>
            </w:pPr>
            <w:ins w:id="925" w:author="ERCOT" w:date="2023-10-26T12:34:00Z">
              <w:r w:rsidRPr="00E95F39">
                <w:rPr>
                  <w:sz w:val="22"/>
                  <w:szCs w:val="22"/>
                </w:rPr>
                <w:t>0.1</w:t>
              </w:r>
            </w:ins>
            <w:del w:id="926" w:author="ERCOT" w:date="2023-10-26T12:34:00Z">
              <w:r w:rsidRPr="00E95F39" w:rsidDel="006B31EA">
                <w:rPr>
                  <w:sz w:val="22"/>
                  <w:szCs w:val="22"/>
                </w:rPr>
                <w:delText>0.5</w:delText>
              </w:r>
            </w:del>
          </w:p>
        </w:tc>
        <w:tc>
          <w:tcPr>
            <w:tcW w:w="190" w:type="pct"/>
            <w:tcBorders>
              <w:top w:val="single" w:sz="4" w:space="0" w:color="auto"/>
              <w:left w:val="single" w:sz="8" w:space="0" w:color="000000"/>
              <w:bottom w:val="single" w:sz="12" w:space="0" w:color="000000"/>
              <w:right w:val="single" w:sz="8" w:space="0" w:color="000000"/>
            </w:tcBorders>
            <w:vAlign w:val="center"/>
            <w:tcPrChange w:id="927" w:author="ERCOT" w:date="2023-10-26T12:34:00Z">
              <w:tcPr>
                <w:tcW w:w="190" w:type="pct"/>
                <w:gridSpan w:val="2"/>
                <w:tcBorders>
                  <w:top w:val="single" w:sz="4" w:space="0" w:color="auto"/>
                  <w:left w:val="single" w:sz="8" w:space="0" w:color="000000"/>
                  <w:bottom w:val="single" w:sz="12" w:space="0" w:color="000000"/>
                  <w:right w:val="single" w:sz="8" w:space="0" w:color="000000"/>
                </w:tcBorders>
                <w:vAlign w:val="center"/>
              </w:tcPr>
            </w:tcPrChange>
          </w:tcPr>
          <w:p w14:paraId="22618482" w14:textId="70EAC373" w:rsidR="00A1759E" w:rsidRPr="00E95F39" w:rsidRDefault="00A1759E" w:rsidP="00E95F39">
            <w:pPr>
              <w:widowControl/>
              <w:autoSpaceDE/>
              <w:autoSpaceDN/>
              <w:adjustRightInd/>
              <w:jc w:val="center"/>
              <w:rPr>
                <w:bCs/>
                <w:sz w:val="22"/>
                <w:szCs w:val="22"/>
              </w:rPr>
            </w:pPr>
            <w:ins w:id="928" w:author="ERCOT" w:date="2023-10-26T12:34:00Z">
              <w:r w:rsidRPr="00E95F39">
                <w:rPr>
                  <w:sz w:val="22"/>
                  <w:szCs w:val="22"/>
                </w:rPr>
                <w:t>0.4</w:t>
              </w:r>
            </w:ins>
            <w:del w:id="929" w:author="ERCOT" w:date="2023-10-26T12:34:00Z">
              <w:r w:rsidRPr="00E95F39" w:rsidDel="006B31EA">
                <w:rPr>
                  <w:sz w:val="22"/>
                  <w:szCs w:val="22"/>
                </w:rPr>
                <w:delText>0.3</w:delText>
              </w:r>
            </w:del>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Change w:id="930">
          <w:tblGrid>
            <w:gridCol w:w="52"/>
            <w:gridCol w:w="949"/>
            <w:gridCol w:w="52"/>
            <w:gridCol w:w="534"/>
            <w:gridCol w:w="52"/>
            <w:gridCol w:w="519"/>
            <w:gridCol w:w="52"/>
            <w:gridCol w:w="533"/>
            <w:gridCol w:w="52"/>
            <w:gridCol w:w="533"/>
            <w:gridCol w:w="52"/>
            <w:gridCol w:w="533"/>
            <w:gridCol w:w="52"/>
            <w:gridCol w:w="533"/>
            <w:gridCol w:w="52"/>
            <w:gridCol w:w="533"/>
            <w:gridCol w:w="52"/>
            <w:gridCol w:w="533"/>
            <w:gridCol w:w="52"/>
            <w:gridCol w:w="473"/>
            <w:gridCol w:w="52"/>
            <w:gridCol w:w="594"/>
            <w:gridCol w:w="52"/>
            <w:gridCol w:w="533"/>
            <w:gridCol w:w="52"/>
            <w:gridCol w:w="533"/>
            <w:gridCol w:w="52"/>
            <w:gridCol w:w="519"/>
            <w:gridCol w:w="52"/>
            <w:gridCol w:w="533"/>
            <w:gridCol w:w="52"/>
            <w:gridCol w:w="519"/>
            <w:gridCol w:w="52"/>
            <w:gridCol w:w="519"/>
            <w:gridCol w:w="52"/>
            <w:gridCol w:w="519"/>
            <w:gridCol w:w="52"/>
            <w:gridCol w:w="467"/>
            <w:gridCol w:w="52"/>
            <w:gridCol w:w="501"/>
            <w:gridCol w:w="52"/>
            <w:gridCol w:w="435"/>
            <w:gridCol w:w="52"/>
            <w:gridCol w:w="438"/>
            <w:gridCol w:w="52"/>
            <w:gridCol w:w="478"/>
            <w:gridCol w:w="52"/>
            <w:gridCol w:w="383"/>
            <w:gridCol w:w="52"/>
            <w:gridCol w:w="545"/>
            <w:gridCol w:w="52"/>
          </w:tblGrid>
        </w:tblGridChange>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C53A5E" w:rsidRPr="00CC576E" w14:paraId="65771AFE"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931"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932"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933"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1E570E6" w14:textId="77777777" w:rsidR="00C53A5E" w:rsidRPr="000357D1" w:rsidRDefault="00C53A5E" w:rsidP="00C53A5E">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Change w:id="93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A28F9D4" w14:textId="6EF04A24" w:rsidR="00C53A5E" w:rsidRPr="00E95F39" w:rsidRDefault="00C53A5E" w:rsidP="00E95F39">
            <w:pPr>
              <w:widowControl/>
              <w:autoSpaceDE/>
              <w:autoSpaceDN/>
              <w:adjustRightInd/>
              <w:jc w:val="center"/>
              <w:rPr>
                <w:b/>
                <w:bCs/>
                <w:sz w:val="22"/>
                <w:szCs w:val="22"/>
              </w:rPr>
            </w:pPr>
            <w:ins w:id="935" w:author="ERCOT" w:date="2023-10-26T12:35:00Z">
              <w:r w:rsidRPr="00E95F39">
                <w:rPr>
                  <w:sz w:val="22"/>
                  <w:szCs w:val="22"/>
                </w:rPr>
                <w:t>0.8</w:t>
              </w:r>
            </w:ins>
            <w:del w:id="936" w:author="ERCOT" w:date="2023-10-26T12:35:00Z">
              <w:r w:rsidRPr="00E95F39" w:rsidDel="007014EF">
                <w:rPr>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93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104FE6D" w14:textId="602DA837" w:rsidR="00C53A5E" w:rsidRPr="00E95F39" w:rsidRDefault="00C53A5E" w:rsidP="00E95F39">
            <w:pPr>
              <w:widowControl/>
              <w:autoSpaceDE/>
              <w:autoSpaceDN/>
              <w:adjustRightInd/>
              <w:jc w:val="center"/>
              <w:rPr>
                <w:b/>
                <w:bCs/>
                <w:sz w:val="22"/>
                <w:szCs w:val="22"/>
              </w:rPr>
            </w:pPr>
            <w:ins w:id="938" w:author="ERCOT" w:date="2023-10-26T12:35:00Z">
              <w:r w:rsidRPr="00E95F39">
                <w:rPr>
                  <w:sz w:val="22"/>
                  <w:szCs w:val="22"/>
                </w:rPr>
                <w:t>1.6</w:t>
              </w:r>
            </w:ins>
            <w:del w:id="939" w:author="ERCOT" w:date="2023-10-26T12:35:00Z">
              <w:r w:rsidRPr="00E95F39" w:rsidDel="007014EF">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4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A16F38" w14:textId="23E42FAE" w:rsidR="00C53A5E" w:rsidRPr="00E95F39" w:rsidRDefault="00C53A5E" w:rsidP="00E95F39">
            <w:pPr>
              <w:widowControl/>
              <w:autoSpaceDE/>
              <w:autoSpaceDN/>
              <w:adjustRightInd/>
              <w:jc w:val="center"/>
              <w:rPr>
                <w:b/>
                <w:bCs/>
                <w:sz w:val="22"/>
                <w:szCs w:val="22"/>
              </w:rPr>
            </w:pPr>
            <w:ins w:id="941" w:author="ERCOT" w:date="2023-10-26T12:35:00Z">
              <w:r w:rsidRPr="00E95F39">
                <w:rPr>
                  <w:sz w:val="22"/>
                  <w:szCs w:val="22"/>
                </w:rPr>
                <w:t>1.0</w:t>
              </w:r>
            </w:ins>
            <w:del w:id="942" w:author="ERCOT" w:date="2023-10-26T12:35:00Z">
              <w:r w:rsidRPr="00E95F39" w:rsidDel="007014EF">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4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348617" w14:textId="70E45671" w:rsidR="00C53A5E" w:rsidRPr="00E95F39" w:rsidRDefault="00C53A5E" w:rsidP="00E95F39">
            <w:pPr>
              <w:widowControl/>
              <w:autoSpaceDE/>
              <w:autoSpaceDN/>
              <w:adjustRightInd/>
              <w:jc w:val="center"/>
              <w:rPr>
                <w:b/>
                <w:bCs/>
                <w:sz w:val="22"/>
                <w:szCs w:val="22"/>
              </w:rPr>
            </w:pPr>
            <w:ins w:id="944" w:author="ERCOT" w:date="2023-10-26T12:35:00Z">
              <w:r w:rsidRPr="00E95F39">
                <w:rPr>
                  <w:sz w:val="22"/>
                  <w:szCs w:val="22"/>
                </w:rPr>
                <w:t>0.8</w:t>
              </w:r>
            </w:ins>
            <w:del w:id="945"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4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091CE3" w14:textId="44AF2589" w:rsidR="00C53A5E" w:rsidRPr="00E95F39" w:rsidRDefault="00C53A5E" w:rsidP="00E95F39">
            <w:pPr>
              <w:widowControl/>
              <w:autoSpaceDE/>
              <w:autoSpaceDN/>
              <w:adjustRightInd/>
              <w:jc w:val="center"/>
              <w:rPr>
                <w:b/>
                <w:bCs/>
                <w:sz w:val="22"/>
                <w:szCs w:val="22"/>
              </w:rPr>
            </w:pPr>
            <w:ins w:id="947" w:author="ERCOT" w:date="2023-10-26T12:35:00Z">
              <w:r w:rsidRPr="00E95F39">
                <w:rPr>
                  <w:sz w:val="22"/>
                  <w:szCs w:val="22"/>
                </w:rPr>
                <w:t>0.3</w:t>
              </w:r>
            </w:ins>
            <w:del w:id="948"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4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A6061C" w14:textId="3EBF5308" w:rsidR="00C53A5E" w:rsidRPr="00E95F39" w:rsidRDefault="00C53A5E" w:rsidP="00E95F39">
            <w:pPr>
              <w:widowControl/>
              <w:autoSpaceDE/>
              <w:autoSpaceDN/>
              <w:adjustRightInd/>
              <w:jc w:val="center"/>
              <w:rPr>
                <w:b/>
                <w:bCs/>
                <w:sz w:val="22"/>
                <w:szCs w:val="22"/>
              </w:rPr>
            </w:pPr>
            <w:ins w:id="950" w:author="ERCOT" w:date="2023-10-26T12:35:00Z">
              <w:r w:rsidRPr="00E95F39">
                <w:rPr>
                  <w:sz w:val="22"/>
                  <w:szCs w:val="22"/>
                </w:rPr>
                <w:t>-0.5</w:t>
              </w:r>
            </w:ins>
            <w:del w:id="951"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5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1452B40" w14:textId="76F27366" w:rsidR="00C53A5E" w:rsidRPr="00E95F39" w:rsidRDefault="00C53A5E" w:rsidP="00E95F39">
            <w:pPr>
              <w:widowControl/>
              <w:autoSpaceDE/>
              <w:autoSpaceDN/>
              <w:adjustRightInd/>
              <w:jc w:val="center"/>
              <w:rPr>
                <w:b/>
                <w:bCs/>
                <w:sz w:val="22"/>
                <w:szCs w:val="22"/>
              </w:rPr>
            </w:pPr>
            <w:ins w:id="953" w:author="ERCOT" w:date="2023-10-26T12:35:00Z">
              <w:r w:rsidRPr="00E95F39">
                <w:rPr>
                  <w:sz w:val="22"/>
                  <w:szCs w:val="22"/>
                </w:rPr>
                <w:t>-0.3</w:t>
              </w:r>
            </w:ins>
            <w:del w:id="954" w:author="ERCOT" w:date="2023-10-26T12:35:00Z">
              <w:r w:rsidRPr="00E95F39" w:rsidDel="007014E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5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99103D" w14:textId="5828BDB4" w:rsidR="00C53A5E" w:rsidRPr="00E95F39" w:rsidRDefault="00C53A5E" w:rsidP="00E95F39">
            <w:pPr>
              <w:widowControl/>
              <w:autoSpaceDE/>
              <w:autoSpaceDN/>
              <w:adjustRightInd/>
              <w:jc w:val="center"/>
              <w:rPr>
                <w:b/>
                <w:bCs/>
                <w:sz w:val="22"/>
                <w:szCs w:val="22"/>
              </w:rPr>
            </w:pPr>
            <w:ins w:id="956" w:author="ERCOT" w:date="2023-10-26T12:35:00Z">
              <w:r w:rsidRPr="00E95F39">
                <w:rPr>
                  <w:sz w:val="22"/>
                  <w:szCs w:val="22"/>
                </w:rPr>
                <w:t>-0.6</w:t>
              </w:r>
            </w:ins>
            <w:del w:id="957" w:author="ERCOT" w:date="2023-10-26T12:35:00Z">
              <w:r w:rsidRPr="00E95F39" w:rsidDel="007014EF">
                <w:rPr>
                  <w:sz w:val="22"/>
                  <w:szCs w:val="22"/>
                </w:rPr>
                <w:delText>0.1</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958"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C10D3C5" w14:textId="3352F35A" w:rsidR="00C53A5E" w:rsidRPr="00E95F39" w:rsidRDefault="00C53A5E" w:rsidP="00E95F39">
            <w:pPr>
              <w:widowControl/>
              <w:autoSpaceDE/>
              <w:autoSpaceDN/>
              <w:adjustRightInd/>
              <w:jc w:val="center"/>
              <w:rPr>
                <w:b/>
                <w:bCs/>
                <w:sz w:val="22"/>
                <w:szCs w:val="22"/>
              </w:rPr>
            </w:pPr>
            <w:ins w:id="959" w:author="ERCOT" w:date="2023-10-26T12:35:00Z">
              <w:r w:rsidRPr="00E95F39">
                <w:rPr>
                  <w:sz w:val="22"/>
                  <w:szCs w:val="22"/>
                </w:rPr>
                <w:t>-2.7</w:t>
              </w:r>
            </w:ins>
            <w:del w:id="960" w:author="ERCOT" w:date="2023-10-26T12:35:00Z">
              <w:r w:rsidRPr="00E95F39" w:rsidDel="007014EF">
                <w:rPr>
                  <w:sz w:val="22"/>
                  <w:szCs w:val="22"/>
                </w:rPr>
                <w:delText>-1.7</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961"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C98FDB7" w14:textId="32B685AD" w:rsidR="00C53A5E" w:rsidRPr="00E95F39" w:rsidRDefault="00C53A5E" w:rsidP="00E95F39">
            <w:pPr>
              <w:widowControl/>
              <w:autoSpaceDE/>
              <w:autoSpaceDN/>
              <w:adjustRightInd/>
              <w:jc w:val="center"/>
              <w:rPr>
                <w:b/>
                <w:bCs/>
                <w:sz w:val="22"/>
                <w:szCs w:val="22"/>
              </w:rPr>
            </w:pPr>
            <w:ins w:id="962" w:author="ERCOT" w:date="2023-10-26T12:35:00Z">
              <w:r w:rsidRPr="00E95F39">
                <w:rPr>
                  <w:sz w:val="22"/>
                  <w:szCs w:val="22"/>
                </w:rPr>
                <w:t>-3.3</w:t>
              </w:r>
            </w:ins>
            <w:del w:id="963" w:author="ERCOT" w:date="2023-10-26T12:35:00Z">
              <w:r w:rsidRPr="00E95F39" w:rsidDel="007014EF">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6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44A2475" w14:textId="04408236" w:rsidR="00C53A5E" w:rsidRPr="00E95F39" w:rsidRDefault="00C53A5E" w:rsidP="00E95F39">
            <w:pPr>
              <w:widowControl/>
              <w:autoSpaceDE/>
              <w:autoSpaceDN/>
              <w:adjustRightInd/>
              <w:jc w:val="center"/>
              <w:rPr>
                <w:b/>
                <w:bCs/>
                <w:sz w:val="22"/>
                <w:szCs w:val="22"/>
              </w:rPr>
            </w:pPr>
            <w:ins w:id="965" w:author="ERCOT" w:date="2023-10-26T12:35:00Z">
              <w:r w:rsidRPr="00E95F39">
                <w:rPr>
                  <w:sz w:val="22"/>
                  <w:szCs w:val="22"/>
                </w:rPr>
                <w:t>1.5</w:t>
              </w:r>
            </w:ins>
            <w:del w:id="966" w:author="ERCOT" w:date="2023-10-26T12:35:00Z">
              <w:r w:rsidRPr="00E95F39" w:rsidDel="007014EF">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6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656136" w14:textId="7BF5E02C" w:rsidR="00C53A5E" w:rsidRPr="00E95F39" w:rsidRDefault="00C53A5E" w:rsidP="00E95F39">
            <w:pPr>
              <w:widowControl/>
              <w:autoSpaceDE/>
              <w:autoSpaceDN/>
              <w:adjustRightInd/>
              <w:jc w:val="center"/>
              <w:rPr>
                <w:b/>
                <w:bCs/>
                <w:sz w:val="22"/>
                <w:szCs w:val="22"/>
              </w:rPr>
            </w:pPr>
            <w:ins w:id="968" w:author="ERCOT" w:date="2023-10-26T12:35:00Z">
              <w:r w:rsidRPr="00E95F39">
                <w:rPr>
                  <w:sz w:val="22"/>
                  <w:szCs w:val="22"/>
                </w:rPr>
                <w:t>2.6</w:t>
              </w:r>
            </w:ins>
            <w:del w:id="969"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970"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B4F441D" w14:textId="53F87D91" w:rsidR="00C53A5E" w:rsidRPr="00E95F39" w:rsidRDefault="00C53A5E" w:rsidP="00E95F39">
            <w:pPr>
              <w:widowControl/>
              <w:autoSpaceDE/>
              <w:autoSpaceDN/>
              <w:adjustRightInd/>
              <w:jc w:val="center"/>
              <w:rPr>
                <w:b/>
                <w:bCs/>
                <w:sz w:val="22"/>
                <w:szCs w:val="22"/>
              </w:rPr>
            </w:pPr>
            <w:ins w:id="971" w:author="ERCOT" w:date="2023-10-26T12:35:00Z">
              <w:r w:rsidRPr="00E95F39">
                <w:rPr>
                  <w:sz w:val="22"/>
                  <w:szCs w:val="22"/>
                </w:rPr>
                <w:t>1.2</w:t>
              </w:r>
            </w:ins>
            <w:del w:id="972" w:author="ERCOT" w:date="2023-10-26T12:35:00Z">
              <w:r w:rsidRPr="00E95F39" w:rsidDel="007014EF">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7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AF4CACC" w14:textId="3E36A0AF" w:rsidR="00C53A5E" w:rsidRPr="00E95F39" w:rsidRDefault="00C53A5E" w:rsidP="00E95F39">
            <w:pPr>
              <w:widowControl/>
              <w:autoSpaceDE/>
              <w:autoSpaceDN/>
              <w:adjustRightInd/>
              <w:jc w:val="center"/>
              <w:rPr>
                <w:b/>
                <w:bCs/>
                <w:sz w:val="22"/>
                <w:szCs w:val="22"/>
              </w:rPr>
            </w:pPr>
            <w:ins w:id="974" w:author="ERCOT" w:date="2023-10-26T12:35:00Z">
              <w:r w:rsidRPr="00E95F39">
                <w:rPr>
                  <w:sz w:val="22"/>
                  <w:szCs w:val="22"/>
                </w:rPr>
                <w:t>1.2</w:t>
              </w:r>
            </w:ins>
            <w:del w:id="975" w:author="ERCOT" w:date="2023-10-26T12:35:00Z">
              <w:r w:rsidRPr="00E95F39" w:rsidDel="007014EF">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976"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C14F224" w14:textId="5451E217" w:rsidR="00C53A5E" w:rsidRPr="00E95F39" w:rsidRDefault="00C53A5E" w:rsidP="00E95F39">
            <w:pPr>
              <w:widowControl/>
              <w:autoSpaceDE/>
              <w:autoSpaceDN/>
              <w:adjustRightInd/>
              <w:jc w:val="center"/>
              <w:rPr>
                <w:b/>
                <w:bCs/>
                <w:sz w:val="22"/>
                <w:szCs w:val="22"/>
              </w:rPr>
            </w:pPr>
            <w:ins w:id="977" w:author="ERCOT" w:date="2023-10-26T12:35:00Z">
              <w:r w:rsidRPr="00E95F39">
                <w:rPr>
                  <w:sz w:val="22"/>
                  <w:szCs w:val="22"/>
                </w:rPr>
                <w:t>1.1</w:t>
              </w:r>
            </w:ins>
            <w:del w:id="978" w:author="ERCOT" w:date="2023-10-26T12:35:00Z">
              <w:r w:rsidRPr="00E95F39" w:rsidDel="007014EF">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979"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A9A16A2" w14:textId="2246D402" w:rsidR="00C53A5E" w:rsidRPr="00E95F39" w:rsidRDefault="00C53A5E" w:rsidP="00E95F39">
            <w:pPr>
              <w:widowControl/>
              <w:autoSpaceDE/>
              <w:autoSpaceDN/>
              <w:adjustRightInd/>
              <w:jc w:val="center"/>
              <w:rPr>
                <w:b/>
                <w:bCs/>
                <w:sz w:val="22"/>
                <w:szCs w:val="22"/>
              </w:rPr>
            </w:pPr>
            <w:ins w:id="980" w:author="ERCOT" w:date="2023-10-26T12:35:00Z">
              <w:r w:rsidRPr="00E95F39">
                <w:rPr>
                  <w:sz w:val="22"/>
                  <w:szCs w:val="22"/>
                </w:rPr>
                <w:t>1.2</w:t>
              </w:r>
            </w:ins>
            <w:del w:id="981" w:author="ERCOT" w:date="2023-10-26T12:35:00Z">
              <w:r w:rsidRPr="00E95F39" w:rsidDel="007014EF">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98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4633099" w14:textId="41AB19FD" w:rsidR="00C53A5E" w:rsidRPr="00E95F39" w:rsidRDefault="00C53A5E" w:rsidP="00E95F39">
            <w:pPr>
              <w:widowControl/>
              <w:autoSpaceDE/>
              <w:autoSpaceDN/>
              <w:adjustRightInd/>
              <w:jc w:val="center"/>
              <w:rPr>
                <w:b/>
                <w:bCs/>
                <w:sz w:val="22"/>
                <w:szCs w:val="22"/>
              </w:rPr>
            </w:pPr>
            <w:ins w:id="983" w:author="ERCOT" w:date="2023-10-26T12:35:00Z">
              <w:r w:rsidRPr="00E95F39">
                <w:rPr>
                  <w:sz w:val="22"/>
                  <w:szCs w:val="22"/>
                </w:rPr>
                <w:t>0.9</w:t>
              </w:r>
            </w:ins>
            <w:del w:id="984" w:author="ERCOT" w:date="2023-10-26T12:35:00Z">
              <w:r w:rsidRPr="00E95F39" w:rsidDel="007014EF">
                <w:rPr>
                  <w:sz w:val="22"/>
                  <w:szCs w:val="22"/>
                </w:rPr>
                <w:delText>1.2</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985"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C4C3F10" w14:textId="0B5E2630" w:rsidR="00C53A5E" w:rsidRPr="00E95F39" w:rsidRDefault="00C53A5E" w:rsidP="00E95F39">
            <w:pPr>
              <w:widowControl/>
              <w:autoSpaceDE/>
              <w:autoSpaceDN/>
              <w:adjustRightInd/>
              <w:jc w:val="center"/>
              <w:rPr>
                <w:b/>
                <w:bCs/>
                <w:sz w:val="22"/>
                <w:szCs w:val="22"/>
              </w:rPr>
            </w:pPr>
            <w:ins w:id="986" w:author="ERCOT" w:date="2023-10-26T12:35:00Z">
              <w:r w:rsidRPr="00E95F39">
                <w:rPr>
                  <w:sz w:val="22"/>
                  <w:szCs w:val="22"/>
                </w:rPr>
                <w:t>0.7</w:t>
              </w:r>
            </w:ins>
            <w:del w:id="987" w:author="ERCOT" w:date="2023-10-26T12:35:00Z">
              <w:r w:rsidRPr="00E95F39" w:rsidDel="007014EF">
                <w:rPr>
                  <w:sz w:val="22"/>
                  <w:szCs w:val="22"/>
                </w:rPr>
                <w:delText>1.0</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988"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41C2EB6" w14:textId="2DA053AA" w:rsidR="00C53A5E" w:rsidRPr="00E95F39" w:rsidRDefault="00C53A5E" w:rsidP="00E95F39">
            <w:pPr>
              <w:widowControl/>
              <w:autoSpaceDE/>
              <w:autoSpaceDN/>
              <w:adjustRightInd/>
              <w:jc w:val="center"/>
              <w:rPr>
                <w:b/>
                <w:bCs/>
                <w:sz w:val="22"/>
                <w:szCs w:val="22"/>
              </w:rPr>
            </w:pPr>
            <w:ins w:id="989" w:author="ERCOT" w:date="2023-10-26T12:35:00Z">
              <w:r w:rsidRPr="00E95F39">
                <w:rPr>
                  <w:sz w:val="22"/>
                  <w:szCs w:val="22"/>
                </w:rPr>
                <w:t>5.9</w:t>
              </w:r>
            </w:ins>
            <w:del w:id="990" w:author="ERCOT" w:date="2023-10-26T12:35:00Z">
              <w:r w:rsidRPr="00E95F39" w:rsidDel="007014EF">
                <w:rPr>
                  <w:sz w:val="22"/>
                  <w:szCs w:val="22"/>
                </w:rPr>
                <w:delText>3.9</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991"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838FD84" w14:textId="44539F39" w:rsidR="00C53A5E" w:rsidRPr="00E95F39" w:rsidRDefault="00C53A5E" w:rsidP="00E95F39">
            <w:pPr>
              <w:widowControl/>
              <w:autoSpaceDE/>
              <w:autoSpaceDN/>
              <w:adjustRightInd/>
              <w:jc w:val="center"/>
              <w:rPr>
                <w:b/>
                <w:bCs/>
                <w:sz w:val="22"/>
                <w:szCs w:val="22"/>
              </w:rPr>
            </w:pPr>
            <w:ins w:id="992" w:author="ERCOT" w:date="2023-10-26T12:35:00Z">
              <w:r w:rsidRPr="00E95F39">
                <w:rPr>
                  <w:sz w:val="22"/>
                  <w:szCs w:val="22"/>
                </w:rPr>
                <w:t>3.8</w:t>
              </w:r>
            </w:ins>
            <w:del w:id="993" w:author="ERCOT" w:date="2023-10-26T12:35:00Z">
              <w:r w:rsidRPr="00E95F39" w:rsidDel="007014EF">
                <w:rPr>
                  <w:sz w:val="22"/>
                  <w:szCs w:val="22"/>
                </w:rPr>
                <w:delText>3.8</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994"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D62A578" w14:textId="1F74126F" w:rsidR="00C53A5E" w:rsidRPr="00E95F39" w:rsidRDefault="00C53A5E" w:rsidP="00E95F39">
            <w:pPr>
              <w:widowControl/>
              <w:autoSpaceDE/>
              <w:autoSpaceDN/>
              <w:adjustRightInd/>
              <w:jc w:val="center"/>
              <w:rPr>
                <w:b/>
                <w:bCs/>
                <w:sz w:val="22"/>
                <w:szCs w:val="22"/>
              </w:rPr>
            </w:pPr>
            <w:ins w:id="995" w:author="ERCOT" w:date="2023-10-26T12:35:00Z">
              <w:r w:rsidRPr="00E95F39">
                <w:rPr>
                  <w:sz w:val="22"/>
                  <w:szCs w:val="22"/>
                </w:rPr>
                <w:t>3.4</w:t>
              </w:r>
            </w:ins>
            <w:del w:id="996" w:author="ERCOT" w:date="2023-10-26T12:35:00Z">
              <w:r w:rsidRPr="00E95F39" w:rsidDel="007014EF">
                <w:rPr>
                  <w:sz w:val="22"/>
                  <w:szCs w:val="22"/>
                </w:rPr>
                <w:delText>2.6</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997"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C72B175" w14:textId="22C63729" w:rsidR="00C53A5E" w:rsidRPr="00E95F39" w:rsidRDefault="00C53A5E" w:rsidP="00E95F39">
            <w:pPr>
              <w:widowControl/>
              <w:autoSpaceDE/>
              <w:autoSpaceDN/>
              <w:adjustRightInd/>
              <w:jc w:val="center"/>
              <w:rPr>
                <w:b/>
                <w:bCs/>
                <w:sz w:val="22"/>
                <w:szCs w:val="22"/>
              </w:rPr>
            </w:pPr>
            <w:ins w:id="998" w:author="ERCOT" w:date="2023-10-26T12:35:00Z">
              <w:r w:rsidRPr="00E95F39">
                <w:rPr>
                  <w:sz w:val="22"/>
                  <w:szCs w:val="22"/>
                </w:rPr>
                <w:t>2.3</w:t>
              </w:r>
            </w:ins>
            <w:del w:id="999" w:author="ERCOT" w:date="2023-10-26T12:35:00Z">
              <w:r w:rsidRPr="00E95F39" w:rsidDel="007014EF">
                <w:rPr>
                  <w:sz w:val="22"/>
                  <w:szCs w:val="22"/>
                </w:rPr>
                <w:delText>1.8</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000"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270E8636" w14:textId="6E6D0512" w:rsidR="00C53A5E" w:rsidRPr="00E95F39" w:rsidRDefault="00C53A5E" w:rsidP="00E95F39">
            <w:pPr>
              <w:widowControl/>
              <w:autoSpaceDE/>
              <w:autoSpaceDN/>
              <w:adjustRightInd/>
              <w:jc w:val="center"/>
              <w:rPr>
                <w:b/>
                <w:bCs/>
                <w:sz w:val="22"/>
                <w:szCs w:val="22"/>
              </w:rPr>
            </w:pPr>
            <w:ins w:id="1001" w:author="ERCOT" w:date="2023-10-26T12:35:00Z">
              <w:r w:rsidRPr="00E95F39">
                <w:rPr>
                  <w:sz w:val="22"/>
                  <w:szCs w:val="22"/>
                </w:rPr>
                <w:t>1.6</w:t>
              </w:r>
            </w:ins>
            <w:del w:id="1002" w:author="ERCOT" w:date="2023-10-26T12:35:00Z">
              <w:r w:rsidRPr="00E95F39" w:rsidDel="007014EF">
                <w:rPr>
                  <w:sz w:val="22"/>
                  <w:szCs w:val="22"/>
                </w:rPr>
                <w:delText>3.3</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003"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33F7BA3" w14:textId="2FBB1FF6" w:rsidR="00C53A5E" w:rsidRPr="00E95F39" w:rsidRDefault="00C53A5E" w:rsidP="00E95F39">
            <w:pPr>
              <w:widowControl/>
              <w:autoSpaceDE/>
              <w:autoSpaceDN/>
              <w:adjustRightInd/>
              <w:jc w:val="center"/>
              <w:rPr>
                <w:b/>
                <w:bCs/>
                <w:sz w:val="22"/>
                <w:szCs w:val="22"/>
              </w:rPr>
            </w:pPr>
            <w:ins w:id="1004" w:author="ERCOT" w:date="2023-10-26T12:35:00Z">
              <w:r w:rsidRPr="00E95F39">
                <w:rPr>
                  <w:sz w:val="22"/>
                  <w:szCs w:val="22"/>
                </w:rPr>
                <w:t>1.5</w:t>
              </w:r>
            </w:ins>
            <w:del w:id="1005" w:author="ERCOT" w:date="2023-10-26T12:35:00Z">
              <w:r w:rsidRPr="00E95F39" w:rsidDel="007014EF">
                <w:rPr>
                  <w:sz w:val="22"/>
                  <w:szCs w:val="22"/>
                </w:rPr>
                <w:delText>1.8</w:delText>
              </w:r>
            </w:del>
          </w:p>
        </w:tc>
      </w:tr>
      <w:tr w:rsidR="00C53A5E" w:rsidRPr="00CC576E" w14:paraId="363AC7DA"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006"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007"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008"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25536901" w14:textId="77777777" w:rsidR="00C53A5E" w:rsidRPr="000357D1" w:rsidRDefault="00C53A5E" w:rsidP="00C53A5E">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Change w:id="100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BEFFFF7" w14:textId="1C310B0B" w:rsidR="00C53A5E" w:rsidRPr="00E95F39" w:rsidRDefault="00C53A5E" w:rsidP="00E95F39">
            <w:pPr>
              <w:widowControl/>
              <w:autoSpaceDE/>
              <w:autoSpaceDN/>
              <w:adjustRightInd/>
              <w:jc w:val="center"/>
              <w:rPr>
                <w:b/>
                <w:bCs/>
                <w:sz w:val="22"/>
                <w:szCs w:val="22"/>
              </w:rPr>
            </w:pPr>
            <w:ins w:id="1010" w:author="ERCOT" w:date="2023-10-26T12:35:00Z">
              <w:r w:rsidRPr="00E95F39">
                <w:rPr>
                  <w:sz w:val="22"/>
                  <w:szCs w:val="22"/>
                </w:rPr>
                <w:t>0.7</w:t>
              </w:r>
            </w:ins>
            <w:del w:id="1011" w:author="ERCOT" w:date="2023-10-26T12:35:00Z">
              <w:r w:rsidRPr="00E95F39" w:rsidDel="007014EF">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01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13B6DD7" w14:textId="1F39F3F7" w:rsidR="00C53A5E" w:rsidRPr="00E95F39" w:rsidRDefault="00C53A5E" w:rsidP="00E95F39">
            <w:pPr>
              <w:widowControl/>
              <w:autoSpaceDE/>
              <w:autoSpaceDN/>
              <w:adjustRightInd/>
              <w:jc w:val="center"/>
              <w:rPr>
                <w:b/>
                <w:bCs/>
                <w:sz w:val="22"/>
                <w:szCs w:val="22"/>
              </w:rPr>
            </w:pPr>
            <w:ins w:id="1013" w:author="ERCOT" w:date="2023-10-26T12:35:00Z">
              <w:r w:rsidRPr="00E95F39">
                <w:rPr>
                  <w:sz w:val="22"/>
                  <w:szCs w:val="22"/>
                </w:rPr>
                <w:t>-0.5</w:t>
              </w:r>
            </w:ins>
            <w:del w:id="1014"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1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F1930B" w14:textId="791AD311" w:rsidR="00C53A5E" w:rsidRPr="00E95F39" w:rsidRDefault="00C53A5E" w:rsidP="00E95F39">
            <w:pPr>
              <w:widowControl/>
              <w:autoSpaceDE/>
              <w:autoSpaceDN/>
              <w:adjustRightInd/>
              <w:jc w:val="center"/>
              <w:rPr>
                <w:b/>
                <w:bCs/>
                <w:sz w:val="22"/>
                <w:szCs w:val="22"/>
              </w:rPr>
            </w:pPr>
            <w:ins w:id="1016" w:author="ERCOT" w:date="2023-10-26T12:35:00Z">
              <w:r w:rsidRPr="00E95F39">
                <w:rPr>
                  <w:sz w:val="22"/>
                  <w:szCs w:val="22"/>
                </w:rPr>
                <w:t>-0.3</w:t>
              </w:r>
            </w:ins>
            <w:del w:id="1017"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1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A2E0D7" w14:textId="0E6B8D0E" w:rsidR="00C53A5E" w:rsidRPr="00E95F39" w:rsidRDefault="00C53A5E" w:rsidP="00E95F39">
            <w:pPr>
              <w:widowControl/>
              <w:autoSpaceDE/>
              <w:autoSpaceDN/>
              <w:adjustRightInd/>
              <w:jc w:val="center"/>
              <w:rPr>
                <w:b/>
                <w:bCs/>
                <w:sz w:val="22"/>
                <w:szCs w:val="22"/>
              </w:rPr>
            </w:pPr>
            <w:ins w:id="1019" w:author="ERCOT" w:date="2023-10-26T12:35:00Z">
              <w:r w:rsidRPr="00E95F39">
                <w:rPr>
                  <w:sz w:val="22"/>
                  <w:szCs w:val="22"/>
                </w:rPr>
                <w:t>-0.3</w:t>
              </w:r>
            </w:ins>
            <w:del w:id="1020" w:author="ERCOT" w:date="2023-10-26T12:35:00Z">
              <w:r w:rsidRPr="00E95F39" w:rsidDel="007014E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2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0987BC3" w14:textId="111B370B" w:rsidR="00C53A5E" w:rsidRPr="00E95F39" w:rsidRDefault="00C53A5E" w:rsidP="00E95F39">
            <w:pPr>
              <w:widowControl/>
              <w:autoSpaceDE/>
              <w:autoSpaceDN/>
              <w:adjustRightInd/>
              <w:jc w:val="center"/>
              <w:rPr>
                <w:b/>
                <w:bCs/>
                <w:sz w:val="22"/>
                <w:szCs w:val="22"/>
              </w:rPr>
            </w:pPr>
            <w:ins w:id="1022" w:author="ERCOT" w:date="2023-10-26T12:35:00Z">
              <w:r w:rsidRPr="00E95F39">
                <w:rPr>
                  <w:sz w:val="22"/>
                  <w:szCs w:val="22"/>
                </w:rPr>
                <w:t>0.1</w:t>
              </w:r>
            </w:ins>
            <w:del w:id="1023"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2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D0B1A5" w14:textId="22223980" w:rsidR="00C53A5E" w:rsidRPr="00E95F39" w:rsidRDefault="00C53A5E" w:rsidP="00E95F39">
            <w:pPr>
              <w:widowControl/>
              <w:autoSpaceDE/>
              <w:autoSpaceDN/>
              <w:adjustRightInd/>
              <w:jc w:val="center"/>
              <w:rPr>
                <w:b/>
                <w:bCs/>
                <w:sz w:val="22"/>
                <w:szCs w:val="22"/>
              </w:rPr>
            </w:pPr>
            <w:ins w:id="1025" w:author="ERCOT" w:date="2023-10-26T12:35:00Z">
              <w:r w:rsidRPr="00E95F39">
                <w:rPr>
                  <w:sz w:val="22"/>
                  <w:szCs w:val="22"/>
                </w:rPr>
                <w:t>-0.2</w:t>
              </w:r>
            </w:ins>
            <w:del w:id="1026"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2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3BDD8F" w14:textId="48E46935" w:rsidR="00C53A5E" w:rsidRPr="00E95F39" w:rsidRDefault="00C53A5E" w:rsidP="00E95F39">
            <w:pPr>
              <w:widowControl/>
              <w:autoSpaceDE/>
              <w:autoSpaceDN/>
              <w:adjustRightInd/>
              <w:jc w:val="center"/>
              <w:rPr>
                <w:b/>
                <w:bCs/>
                <w:sz w:val="22"/>
                <w:szCs w:val="22"/>
              </w:rPr>
            </w:pPr>
            <w:ins w:id="1028" w:author="ERCOT" w:date="2023-10-26T12:35:00Z">
              <w:r w:rsidRPr="00E95F39">
                <w:rPr>
                  <w:sz w:val="22"/>
                  <w:szCs w:val="22"/>
                </w:rPr>
                <w:t>-0.2</w:t>
              </w:r>
            </w:ins>
            <w:del w:id="1029"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3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4AF8FE4" w14:textId="3D02EA3A" w:rsidR="00C53A5E" w:rsidRPr="00E95F39" w:rsidRDefault="00C53A5E" w:rsidP="00E95F39">
            <w:pPr>
              <w:widowControl/>
              <w:autoSpaceDE/>
              <w:autoSpaceDN/>
              <w:adjustRightInd/>
              <w:jc w:val="center"/>
              <w:rPr>
                <w:b/>
                <w:bCs/>
                <w:sz w:val="22"/>
                <w:szCs w:val="22"/>
              </w:rPr>
            </w:pPr>
            <w:ins w:id="1031" w:author="ERCOT" w:date="2023-10-26T12:35:00Z">
              <w:r w:rsidRPr="00E95F39">
                <w:rPr>
                  <w:sz w:val="22"/>
                  <w:szCs w:val="22"/>
                </w:rPr>
                <w:t>-0.4</w:t>
              </w:r>
            </w:ins>
            <w:del w:id="1032" w:author="ERCOT" w:date="2023-10-26T12:35:00Z">
              <w:r w:rsidRPr="00E95F39" w:rsidDel="007014EF">
                <w:rPr>
                  <w:sz w:val="22"/>
                  <w:szCs w:val="22"/>
                </w:rPr>
                <w:delText>0.4</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033"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2FE89A" w14:textId="4606B549" w:rsidR="00C53A5E" w:rsidRPr="00E95F39" w:rsidRDefault="00C53A5E" w:rsidP="00E95F39">
            <w:pPr>
              <w:widowControl/>
              <w:autoSpaceDE/>
              <w:autoSpaceDN/>
              <w:adjustRightInd/>
              <w:jc w:val="center"/>
              <w:rPr>
                <w:b/>
                <w:bCs/>
                <w:sz w:val="22"/>
                <w:szCs w:val="22"/>
              </w:rPr>
            </w:pPr>
            <w:ins w:id="1034" w:author="ERCOT" w:date="2023-10-26T12:35:00Z">
              <w:r w:rsidRPr="00E95F39">
                <w:rPr>
                  <w:sz w:val="22"/>
                  <w:szCs w:val="22"/>
                </w:rPr>
                <w:t>-4.8</w:t>
              </w:r>
            </w:ins>
            <w:del w:id="1035" w:author="ERCOT" w:date="2023-10-26T12:35:00Z">
              <w:r w:rsidRPr="00E95F39" w:rsidDel="007014EF">
                <w:rPr>
                  <w:sz w:val="22"/>
                  <w:szCs w:val="22"/>
                </w:rPr>
                <w:delText>-0.9</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036"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FB66CA" w14:textId="74EAD6BA" w:rsidR="00C53A5E" w:rsidRPr="00E95F39" w:rsidRDefault="00C53A5E" w:rsidP="00E95F39">
            <w:pPr>
              <w:widowControl/>
              <w:autoSpaceDE/>
              <w:autoSpaceDN/>
              <w:adjustRightInd/>
              <w:jc w:val="center"/>
              <w:rPr>
                <w:b/>
                <w:bCs/>
                <w:sz w:val="22"/>
                <w:szCs w:val="22"/>
              </w:rPr>
            </w:pPr>
            <w:ins w:id="1037" w:author="ERCOT" w:date="2023-10-26T12:35:00Z">
              <w:r w:rsidRPr="00E95F39">
                <w:rPr>
                  <w:sz w:val="22"/>
                  <w:szCs w:val="22"/>
                </w:rPr>
                <w:t>-2.8</w:t>
              </w:r>
            </w:ins>
            <w:del w:id="1038"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3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A31D30" w14:textId="619CF9BE" w:rsidR="00C53A5E" w:rsidRPr="00E95F39" w:rsidRDefault="00C53A5E" w:rsidP="00E95F39">
            <w:pPr>
              <w:widowControl/>
              <w:autoSpaceDE/>
              <w:autoSpaceDN/>
              <w:adjustRightInd/>
              <w:jc w:val="center"/>
              <w:rPr>
                <w:b/>
                <w:bCs/>
                <w:sz w:val="22"/>
                <w:szCs w:val="22"/>
              </w:rPr>
            </w:pPr>
            <w:ins w:id="1040" w:author="ERCOT" w:date="2023-10-26T12:35:00Z">
              <w:r w:rsidRPr="00E95F39">
                <w:rPr>
                  <w:sz w:val="22"/>
                  <w:szCs w:val="22"/>
                </w:rPr>
                <w:t>0.3</w:t>
              </w:r>
            </w:ins>
            <w:del w:id="1041" w:author="ERCOT" w:date="2023-10-26T12:35:00Z">
              <w:r w:rsidRPr="00E95F39" w:rsidDel="007014EF">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4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A3910E" w14:textId="6CE99E81" w:rsidR="00C53A5E" w:rsidRPr="00E95F39" w:rsidRDefault="00C53A5E" w:rsidP="00E95F39">
            <w:pPr>
              <w:widowControl/>
              <w:autoSpaceDE/>
              <w:autoSpaceDN/>
              <w:adjustRightInd/>
              <w:jc w:val="center"/>
              <w:rPr>
                <w:b/>
                <w:bCs/>
                <w:sz w:val="22"/>
                <w:szCs w:val="22"/>
              </w:rPr>
            </w:pPr>
            <w:ins w:id="1043" w:author="ERCOT" w:date="2023-10-26T12:35:00Z">
              <w:r w:rsidRPr="00E95F39">
                <w:rPr>
                  <w:sz w:val="22"/>
                  <w:szCs w:val="22"/>
                </w:rPr>
                <w:t>1.4</w:t>
              </w:r>
            </w:ins>
            <w:del w:id="1044" w:author="ERCOT" w:date="2023-10-26T12:35:00Z">
              <w:r w:rsidRPr="00E95F39" w:rsidDel="007014EF">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045"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F009F06" w14:textId="1DCAB79A" w:rsidR="00C53A5E" w:rsidRPr="00E95F39" w:rsidRDefault="00C53A5E" w:rsidP="00E95F39">
            <w:pPr>
              <w:widowControl/>
              <w:autoSpaceDE/>
              <w:autoSpaceDN/>
              <w:adjustRightInd/>
              <w:jc w:val="center"/>
              <w:rPr>
                <w:b/>
                <w:bCs/>
                <w:sz w:val="22"/>
                <w:szCs w:val="22"/>
              </w:rPr>
            </w:pPr>
            <w:ins w:id="1046" w:author="ERCOT" w:date="2023-10-26T12:35:00Z">
              <w:r w:rsidRPr="00E95F39">
                <w:rPr>
                  <w:sz w:val="22"/>
                  <w:szCs w:val="22"/>
                </w:rPr>
                <w:t>1.5</w:t>
              </w:r>
            </w:ins>
            <w:del w:id="1047" w:author="ERCOT" w:date="2023-10-26T12:35:00Z">
              <w:r w:rsidRPr="00E95F39" w:rsidDel="007014EF">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4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E19A52" w14:textId="607A31E9" w:rsidR="00C53A5E" w:rsidRPr="00E95F39" w:rsidRDefault="00C53A5E" w:rsidP="00E95F39">
            <w:pPr>
              <w:widowControl/>
              <w:autoSpaceDE/>
              <w:autoSpaceDN/>
              <w:adjustRightInd/>
              <w:jc w:val="center"/>
              <w:rPr>
                <w:b/>
                <w:bCs/>
                <w:sz w:val="22"/>
                <w:szCs w:val="22"/>
              </w:rPr>
            </w:pPr>
            <w:ins w:id="1049" w:author="ERCOT" w:date="2023-10-26T12:35:00Z">
              <w:r w:rsidRPr="00E95F39">
                <w:rPr>
                  <w:sz w:val="22"/>
                  <w:szCs w:val="22"/>
                </w:rPr>
                <w:t>0.6</w:t>
              </w:r>
            </w:ins>
            <w:del w:id="1050"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051"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AEA206B" w14:textId="175037FD" w:rsidR="00C53A5E" w:rsidRPr="00E95F39" w:rsidRDefault="00C53A5E" w:rsidP="00E95F39">
            <w:pPr>
              <w:widowControl/>
              <w:autoSpaceDE/>
              <w:autoSpaceDN/>
              <w:adjustRightInd/>
              <w:jc w:val="center"/>
              <w:rPr>
                <w:b/>
                <w:bCs/>
                <w:sz w:val="22"/>
                <w:szCs w:val="22"/>
              </w:rPr>
            </w:pPr>
            <w:ins w:id="1052" w:author="ERCOT" w:date="2023-10-26T12:35:00Z">
              <w:r w:rsidRPr="00E95F39">
                <w:rPr>
                  <w:sz w:val="22"/>
                  <w:szCs w:val="22"/>
                </w:rPr>
                <w:t>0.3</w:t>
              </w:r>
            </w:ins>
            <w:del w:id="1053" w:author="ERCOT" w:date="2023-10-26T12:35:00Z">
              <w:r w:rsidRPr="00E95F39" w:rsidDel="007014EF">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054"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2EA808A" w14:textId="12739C55" w:rsidR="00C53A5E" w:rsidRPr="00E95F39" w:rsidRDefault="00C53A5E" w:rsidP="00E95F39">
            <w:pPr>
              <w:widowControl/>
              <w:autoSpaceDE/>
              <w:autoSpaceDN/>
              <w:adjustRightInd/>
              <w:jc w:val="center"/>
              <w:rPr>
                <w:b/>
                <w:bCs/>
                <w:sz w:val="22"/>
                <w:szCs w:val="22"/>
              </w:rPr>
            </w:pPr>
            <w:ins w:id="1055" w:author="ERCOT" w:date="2023-10-26T12:35:00Z">
              <w:r w:rsidRPr="00E95F39">
                <w:rPr>
                  <w:sz w:val="22"/>
                  <w:szCs w:val="22"/>
                </w:rPr>
                <w:t>1.1</w:t>
              </w:r>
            </w:ins>
            <w:del w:id="1056"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05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951F58A" w14:textId="78BAF4C2" w:rsidR="00C53A5E" w:rsidRPr="00E95F39" w:rsidRDefault="00C53A5E" w:rsidP="00E95F39">
            <w:pPr>
              <w:widowControl/>
              <w:autoSpaceDE/>
              <w:autoSpaceDN/>
              <w:adjustRightInd/>
              <w:jc w:val="center"/>
              <w:rPr>
                <w:b/>
                <w:bCs/>
                <w:sz w:val="22"/>
                <w:szCs w:val="22"/>
              </w:rPr>
            </w:pPr>
            <w:ins w:id="1058" w:author="ERCOT" w:date="2023-10-26T12:35:00Z">
              <w:r w:rsidRPr="00E95F39">
                <w:rPr>
                  <w:sz w:val="22"/>
                  <w:szCs w:val="22"/>
                </w:rPr>
                <w:t>1.9</w:t>
              </w:r>
            </w:ins>
            <w:del w:id="1059" w:author="ERCOT" w:date="2023-10-26T12:35:00Z">
              <w:r w:rsidRPr="00E95F39" w:rsidDel="007014EF">
                <w:rPr>
                  <w:sz w:val="22"/>
                  <w:szCs w:val="22"/>
                </w:rPr>
                <w:delText>1.4</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060"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8458CF1" w14:textId="11FB2623" w:rsidR="00C53A5E" w:rsidRPr="00E95F39" w:rsidRDefault="00C53A5E" w:rsidP="00E95F39">
            <w:pPr>
              <w:widowControl/>
              <w:autoSpaceDE/>
              <w:autoSpaceDN/>
              <w:adjustRightInd/>
              <w:jc w:val="center"/>
              <w:rPr>
                <w:b/>
                <w:bCs/>
                <w:sz w:val="22"/>
                <w:szCs w:val="22"/>
              </w:rPr>
            </w:pPr>
            <w:ins w:id="1061" w:author="ERCOT" w:date="2023-10-26T12:35:00Z">
              <w:r w:rsidRPr="00E95F39">
                <w:rPr>
                  <w:sz w:val="22"/>
                  <w:szCs w:val="22"/>
                </w:rPr>
                <w:t>3.1</w:t>
              </w:r>
            </w:ins>
            <w:del w:id="1062" w:author="ERCOT" w:date="2023-10-26T12:35:00Z">
              <w:r w:rsidRPr="00E95F39" w:rsidDel="007014EF">
                <w:rPr>
                  <w:sz w:val="22"/>
                  <w:szCs w:val="22"/>
                </w:rPr>
                <w:delText>2.4</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063"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F3CE346" w14:textId="7FFFEFBC" w:rsidR="00C53A5E" w:rsidRPr="00E95F39" w:rsidRDefault="00C53A5E" w:rsidP="00E95F39">
            <w:pPr>
              <w:widowControl/>
              <w:autoSpaceDE/>
              <w:autoSpaceDN/>
              <w:adjustRightInd/>
              <w:jc w:val="center"/>
              <w:rPr>
                <w:b/>
                <w:bCs/>
                <w:sz w:val="22"/>
                <w:szCs w:val="22"/>
              </w:rPr>
            </w:pPr>
            <w:ins w:id="1064" w:author="ERCOT" w:date="2023-10-26T12:35:00Z">
              <w:r w:rsidRPr="00E95F39">
                <w:rPr>
                  <w:sz w:val="22"/>
                  <w:szCs w:val="22"/>
                </w:rPr>
                <w:t>2.3</w:t>
              </w:r>
            </w:ins>
            <w:del w:id="1065" w:author="ERCOT" w:date="2023-10-26T12:35:00Z">
              <w:r w:rsidRPr="00E95F39" w:rsidDel="007014EF">
                <w:rPr>
                  <w:sz w:val="22"/>
                  <w:szCs w:val="22"/>
                </w:rPr>
                <w:delText>4.4</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066"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DE7D995" w14:textId="57C97CDA" w:rsidR="00C53A5E" w:rsidRPr="00E95F39" w:rsidRDefault="00C53A5E" w:rsidP="00E95F39">
            <w:pPr>
              <w:widowControl/>
              <w:autoSpaceDE/>
              <w:autoSpaceDN/>
              <w:adjustRightInd/>
              <w:jc w:val="center"/>
              <w:rPr>
                <w:b/>
                <w:bCs/>
                <w:sz w:val="22"/>
                <w:szCs w:val="22"/>
              </w:rPr>
            </w:pPr>
            <w:ins w:id="1067" w:author="ERCOT" w:date="2023-10-26T12:35:00Z">
              <w:r w:rsidRPr="00E95F39">
                <w:rPr>
                  <w:sz w:val="22"/>
                  <w:szCs w:val="22"/>
                </w:rPr>
                <w:t>5.3</w:t>
              </w:r>
            </w:ins>
            <w:del w:id="1068" w:author="ERCOT" w:date="2023-10-26T12:35:00Z">
              <w:r w:rsidRPr="00E95F39" w:rsidDel="007014EF">
                <w:rPr>
                  <w:sz w:val="22"/>
                  <w:szCs w:val="22"/>
                </w:rPr>
                <w:delText>5.5</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069"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2930B35" w14:textId="709A9AD7" w:rsidR="00C53A5E" w:rsidRPr="00E95F39" w:rsidRDefault="00C53A5E" w:rsidP="00E95F39">
            <w:pPr>
              <w:widowControl/>
              <w:autoSpaceDE/>
              <w:autoSpaceDN/>
              <w:adjustRightInd/>
              <w:jc w:val="center"/>
              <w:rPr>
                <w:b/>
                <w:bCs/>
                <w:sz w:val="22"/>
                <w:szCs w:val="22"/>
              </w:rPr>
            </w:pPr>
            <w:ins w:id="1070" w:author="ERCOT" w:date="2023-10-26T12:35:00Z">
              <w:r w:rsidRPr="00E95F39">
                <w:rPr>
                  <w:sz w:val="22"/>
                  <w:szCs w:val="22"/>
                </w:rPr>
                <w:t>3.0</w:t>
              </w:r>
            </w:ins>
            <w:del w:id="1071" w:author="ERCOT" w:date="2023-10-26T12:35:00Z">
              <w:r w:rsidRPr="00E95F39" w:rsidDel="007014EF">
                <w:rPr>
                  <w:sz w:val="22"/>
                  <w:szCs w:val="22"/>
                </w:rPr>
                <w:delText>3.6</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072"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21E79E" w14:textId="22DF968D" w:rsidR="00C53A5E" w:rsidRPr="00E95F39" w:rsidRDefault="00C53A5E" w:rsidP="00E95F39">
            <w:pPr>
              <w:widowControl/>
              <w:autoSpaceDE/>
              <w:autoSpaceDN/>
              <w:adjustRightInd/>
              <w:jc w:val="center"/>
              <w:rPr>
                <w:b/>
                <w:bCs/>
                <w:sz w:val="22"/>
                <w:szCs w:val="22"/>
              </w:rPr>
            </w:pPr>
            <w:ins w:id="1073" w:author="ERCOT" w:date="2023-10-26T12:35:00Z">
              <w:r w:rsidRPr="00E95F39">
                <w:rPr>
                  <w:sz w:val="22"/>
                  <w:szCs w:val="22"/>
                </w:rPr>
                <w:t>1.3</w:t>
              </w:r>
            </w:ins>
            <w:del w:id="1074" w:author="ERCOT" w:date="2023-10-26T12:35:00Z">
              <w:r w:rsidRPr="00E95F39" w:rsidDel="007014EF">
                <w:rPr>
                  <w:sz w:val="22"/>
                  <w:szCs w:val="22"/>
                </w:rPr>
                <w:delText>2.0</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075"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5BF5983" w14:textId="5B2E57F0" w:rsidR="00C53A5E" w:rsidRPr="00E95F39" w:rsidRDefault="00C53A5E" w:rsidP="00E95F39">
            <w:pPr>
              <w:widowControl/>
              <w:autoSpaceDE/>
              <w:autoSpaceDN/>
              <w:adjustRightInd/>
              <w:jc w:val="center"/>
              <w:rPr>
                <w:b/>
                <w:bCs/>
                <w:sz w:val="22"/>
                <w:szCs w:val="22"/>
              </w:rPr>
            </w:pPr>
            <w:ins w:id="1076" w:author="ERCOT" w:date="2023-10-26T12:35:00Z">
              <w:r w:rsidRPr="00E95F39">
                <w:rPr>
                  <w:sz w:val="22"/>
                  <w:szCs w:val="22"/>
                </w:rPr>
                <w:t>2.8</w:t>
              </w:r>
            </w:ins>
            <w:del w:id="1077" w:author="ERCOT" w:date="2023-10-26T12:35:00Z">
              <w:r w:rsidRPr="00E95F39" w:rsidDel="007014EF">
                <w:rPr>
                  <w:sz w:val="22"/>
                  <w:szCs w:val="22"/>
                </w:rPr>
                <w:delText>1.2</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078"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8D9CA82" w14:textId="71EB9486" w:rsidR="00C53A5E" w:rsidRPr="00E95F39" w:rsidRDefault="00C53A5E" w:rsidP="00E95F39">
            <w:pPr>
              <w:widowControl/>
              <w:autoSpaceDE/>
              <w:autoSpaceDN/>
              <w:adjustRightInd/>
              <w:jc w:val="center"/>
              <w:rPr>
                <w:b/>
                <w:bCs/>
                <w:sz w:val="22"/>
                <w:szCs w:val="22"/>
              </w:rPr>
            </w:pPr>
            <w:ins w:id="1079" w:author="ERCOT" w:date="2023-10-26T12:35:00Z">
              <w:r w:rsidRPr="00E95F39">
                <w:rPr>
                  <w:sz w:val="22"/>
                  <w:szCs w:val="22"/>
                </w:rPr>
                <w:t>0.8</w:t>
              </w:r>
            </w:ins>
            <w:del w:id="1080" w:author="ERCOT" w:date="2023-10-26T12:35:00Z">
              <w:r w:rsidRPr="00E95F39" w:rsidDel="007014EF">
                <w:rPr>
                  <w:sz w:val="22"/>
                  <w:szCs w:val="22"/>
                </w:rPr>
                <w:delText>-0.1</w:delText>
              </w:r>
            </w:del>
          </w:p>
        </w:tc>
      </w:tr>
      <w:tr w:rsidR="00C53A5E" w:rsidRPr="00CC576E" w14:paraId="5FDBAFB4"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081"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082"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083"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811BBE2" w14:textId="77777777" w:rsidR="00C53A5E" w:rsidRPr="000357D1" w:rsidRDefault="00C53A5E" w:rsidP="00C53A5E">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Change w:id="108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617DBB" w14:textId="252798BC" w:rsidR="00C53A5E" w:rsidRPr="00E95F39" w:rsidRDefault="00C53A5E" w:rsidP="00E95F39">
            <w:pPr>
              <w:widowControl/>
              <w:autoSpaceDE/>
              <w:autoSpaceDN/>
              <w:adjustRightInd/>
              <w:jc w:val="center"/>
              <w:rPr>
                <w:b/>
                <w:bCs/>
                <w:sz w:val="22"/>
                <w:szCs w:val="22"/>
              </w:rPr>
            </w:pPr>
            <w:ins w:id="1085" w:author="ERCOT" w:date="2023-10-26T12:35:00Z">
              <w:r w:rsidRPr="00E95F39">
                <w:rPr>
                  <w:sz w:val="22"/>
                  <w:szCs w:val="22"/>
                </w:rPr>
                <w:t>0.1</w:t>
              </w:r>
            </w:ins>
            <w:del w:id="1086" w:author="ERCOT" w:date="2023-10-26T12:35:00Z">
              <w:r w:rsidRPr="00E95F39" w:rsidDel="007014EF">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08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621445A" w14:textId="5DE3E521" w:rsidR="00C53A5E" w:rsidRPr="00E95F39" w:rsidRDefault="00C53A5E" w:rsidP="00E95F39">
            <w:pPr>
              <w:widowControl/>
              <w:autoSpaceDE/>
              <w:autoSpaceDN/>
              <w:adjustRightInd/>
              <w:jc w:val="center"/>
              <w:rPr>
                <w:b/>
                <w:bCs/>
                <w:sz w:val="22"/>
                <w:szCs w:val="22"/>
              </w:rPr>
            </w:pPr>
            <w:ins w:id="1088" w:author="ERCOT" w:date="2023-10-26T12:35:00Z">
              <w:r w:rsidRPr="00E95F39">
                <w:rPr>
                  <w:sz w:val="22"/>
                  <w:szCs w:val="22"/>
                </w:rPr>
                <w:t>0.3</w:t>
              </w:r>
            </w:ins>
            <w:del w:id="1089"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9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480D3B" w14:textId="691E132B" w:rsidR="00C53A5E" w:rsidRPr="00E95F39" w:rsidRDefault="00C53A5E" w:rsidP="00E95F39">
            <w:pPr>
              <w:widowControl/>
              <w:autoSpaceDE/>
              <w:autoSpaceDN/>
              <w:adjustRightInd/>
              <w:jc w:val="center"/>
              <w:rPr>
                <w:b/>
                <w:bCs/>
                <w:sz w:val="22"/>
                <w:szCs w:val="22"/>
              </w:rPr>
            </w:pPr>
            <w:ins w:id="1091" w:author="ERCOT" w:date="2023-10-26T12:35:00Z">
              <w:r w:rsidRPr="00E95F39">
                <w:rPr>
                  <w:sz w:val="22"/>
                  <w:szCs w:val="22"/>
                </w:rPr>
                <w:t>1.1</w:t>
              </w:r>
            </w:ins>
            <w:del w:id="1092"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9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83076C9" w14:textId="38766413" w:rsidR="00C53A5E" w:rsidRPr="00E95F39" w:rsidRDefault="00C53A5E" w:rsidP="00E95F39">
            <w:pPr>
              <w:widowControl/>
              <w:autoSpaceDE/>
              <w:autoSpaceDN/>
              <w:adjustRightInd/>
              <w:jc w:val="center"/>
              <w:rPr>
                <w:b/>
                <w:bCs/>
                <w:sz w:val="22"/>
                <w:szCs w:val="22"/>
              </w:rPr>
            </w:pPr>
            <w:ins w:id="1094" w:author="ERCOT" w:date="2023-10-26T12:35:00Z">
              <w:r w:rsidRPr="00E95F39">
                <w:rPr>
                  <w:sz w:val="22"/>
                  <w:szCs w:val="22"/>
                </w:rPr>
                <w:t>1.1</w:t>
              </w:r>
            </w:ins>
            <w:del w:id="1095"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9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49DB82" w14:textId="1ADE120C" w:rsidR="00C53A5E" w:rsidRPr="00E95F39" w:rsidRDefault="00C53A5E" w:rsidP="00E95F39">
            <w:pPr>
              <w:widowControl/>
              <w:autoSpaceDE/>
              <w:autoSpaceDN/>
              <w:adjustRightInd/>
              <w:jc w:val="center"/>
              <w:rPr>
                <w:b/>
                <w:bCs/>
                <w:sz w:val="22"/>
                <w:szCs w:val="22"/>
              </w:rPr>
            </w:pPr>
            <w:ins w:id="1097" w:author="ERCOT" w:date="2023-10-26T12:35:00Z">
              <w:r w:rsidRPr="00E95F39">
                <w:rPr>
                  <w:sz w:val="22"/>
                  <w:szCs w:val="22"/>
                </w:rPr>
                <w:t>0.5</w:t>
              </w:r>
            </w:ins>
            <w:del w:id="1098"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9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A76BF93" w14:textId="10306592" w:rsidR="00C53A5E" w:rsidRPr="00E95F39" w:rsidRDefault="00C53A5E" w:rsidP="00E95F39">
            <w:pPr>
              <w:widowControl/>
              <w:autoSpaceDE/>
              <w:autoSpaceDN/>
              <w:adjustRightInd/>
              <w:jc w:val="center"/>
              <w:rPr>
                <w:b/>
                <w:bCs/>
                <w:sz w:val="22"/>
                <w:szCs w:val="22"/>
              </w:rPr>
            </w:pPr>
            <w:ins w:id="1100" w:author="ERCOT" w:date="2023-10-26T12:35:00Z">
              <w:r w:rsidRPr="00E95F39">
                <w:rPr>
                  <w:sz w:val="22"/>
                  <w:szCs w:val="22"/>
                </w:rPr>
                <w:t>0.1</w:t>
              </w:r>
            </w:ins>
            <w:del w:id="1101"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0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8A050D5" w14:textId="67D0813D" w:rsidR="00C53A5E" w:rsidRPr="00E95F39" w:rsidRDefault="00C53A5E" w:rsidP="00E95F39">
            <w:pPr>
              <w:widowControl/>
              <w:autoSpaceDE/>
              <w:autoSpaceDN/>
              <w:adjustRightInd/>
              <w:jc w:val="center"/>
              <w:rPr>
                <w:b/>
                <w:bCs/>
                <w:sz w:val="22"/>
                <w:szCs w:val="22"/>
              </w:rPr>
            </w:pPr>
            <w:ins w:id="1103" w:author="ERCOT" w:date="2023-10-26T12:35:00Z">
              <w:r w:rsidRPr="00E95F39">
                <w:rPr>
                  <w:sz w:val="22"/>
                  <w:szCs w:val="22"/>
                </w:rPr>
                <w:t>0.0</w:t>
              </w:r>
            </w:ins>
            <w:del w:id="1104"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0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49BA78" w14:textId="6A36F810" w:rsidR="00C53A5E" w:rsidRPr="00E95F39" w:rsidRDefault="00C53A5E" w:rsidP="00E95F39">
            <w:pPr>
              <w:widowControl/>
              <w:autoSpaceDE/>
              <w:autoSpaceDN/>
              <w:adjustRightInd/>
              <w:jc w:val="center"/>
              <w:rPr>
                <w:b/>
                <w:bCs/>
                <w:sz w:val="22"/>
                <w:szCs w:val="22"/>
              </w:rPr>
            </w:pPr>
            <w:ins w:id="1106" w:author="ERCOT" w:date="2023-10-26T12:35:00Z">
              <w:r w:rsidRPr="00E95F39">
                <w:rPr>
                  <w:sz w:val="22"/>
                  <w:szCs w:val="22"/>
                </w:rPr>
                <w:t>-0.9</w:t>
              </w:r>
            </w:ins>
            <w:del w:id="1107" w:author="ERCOT" w:date="2023-10-26T12:35:00Z">
              <w:r w:rsidRPr="00E95F39" w:rsidDel="007014EF">
                <w:rPr>
                  <w:sz w:val="22"/>
                  <w:szCs w:val="22"/>
                </w:rPr>
                <w:delText>0.1</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108"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C83652E" w14:textId="36C5E245" w:rsidR="00C53A5E" w:rsidRPr="00E95F39" w:rsidRDefault="00C53A5E" w:rsidP="00E95F39">
            <w:pPr>
              <w:widowControl/>
              <w:autoSpaceDE/>
              <w:autoSpaceDN/>
              <w:adjustRightInd/>
              <w:jc w:val="center"/>
              <w:rPr>
                <w:b/>
                <w:bCs/>
                <w:sz w:val="22"/>
                <w:szCs w:val="22"/>
              </w:rPr>
            </w:pPr>
            <w:ins w:id="1109" w:author="ERCOT" w:date="2023-10-26T12:35:00Z">
              <w:r w:rsidRPr="00E95F39">
                <w:rPr>
                  <w:sz w:val="22"/>
                  <w:szCs w:val="22"/>
                </w:rPr>
                <w:t>-3.9</w:t>
              </w:r>
            </w:ins>
            <w:del w:id="1110" w:author="ERCOT" w:date="2023-10-26T12:35:00Z">
              <w:r w:rsidRPr="00E95F39" w:rsidDel="007014EF">
                <w:rPr>
                  <w:sz w:val="22"/>
                  <w:szCs w:val="22"/>
                </w:rPr>
                <w:delText>-0.7</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111"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DA2E0" w14:textId="19DAC4A1" w:rsidR="00C53A5E" w:rsidRPr="00E95F39" w:rsidRDefault="00C53A5E" w:rsidP="00E95F39">
            <w:pPr>
              <w:widowControl/>
              <w:autoSpaceDE/>
              <w:autoSpaceDN/>
              <w:adjustRightInd/>
              <w:jc w:val="center"/>
              <w:rPr>
                <w:b/>
                <w:bCs/>
                <w:sz w:val="22"/>
                <w:szCs w:val="22"/>
              </w:rPr>
            </w:pPr>
            <w:ins w:id="1112" w:author="ERCOT" w:date="2023-10-26T12:35:00Z">
              <w:r w:rsidRPr="00E95F39">
                <w:rPr>
                  <w:sz w:val="22"/>
                  <w:szCs w:val="22"/>
                </w:rPr>
                <w:t>0.3</w:t>
              </w:r>
            </w:ins>
            <w:del w:id="1113" w:author="ERCOT" w:date="2023-10-26T12:35:00Z">
              <w:r w:rsidRPr="00E95F39" w:rsidDel="007014EF">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1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EE4D4F" w14:textId="7D533E42" w:rsidR="00C53A5E" w:rsidRPr="00E95F39" w:rsidRDefault="00C53A5E" w:rsidP="00E95F39">
            <w:pPr>
              <w:widowControl/>
              <w:autoSpaceDE/>
              <w:autoSpaceDN/>
              <w:adjustRightInd/>
              <w:jc w:val="center"/>
              <w:rPr>
                <w:b/>
                <w:bCs/>
                <w:sz w:val="22"/>
                <w:szCs w:val="22"/>
              </w:rPr>
            </w:pPr>
            <w:ins w:id="1115" w:author="ERCOT" w:date="2023-10-26T12:35:00Z">
              <w:r w:rsidRPr="00E95F39">
                <w:rPr>
                  <w:sz w:val="22"/>
                  <w:szCs w:val="22"/>
                </w:rPr>
                <w:t>3.0</w:t>
              </w:r>
            </w:ins>
            <w:del w:id="1116" w:author="ERCOT" w:date="2023-10-26T12:35:00Z">
              <w:r w:rsidRPr="00E95F39" w:rsidDel="007014EF">
                <w:rPr>
                  <w:sz w:val="22"/>
                  <w:szCs w:val="22"/>
                </w:rPr>
                <w:delText>2.4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1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1892AE" w14:textId="7341D0C5" w:rsidR="00C53A5E" w:rsidRPr="00E95F39" w:rsidRDefault="00C53A5E" w:rsidP="00E95F39">
            <w:pPr>
              <w:widowControl/>
              <w:autoSpaceDE/>
              <w:autoSpaceDN/>
              <w:adjustRightInd/>
              <w:jc w:val="center"/>
              <w:rPr>
                <w:b/>
                <w:bCs/>
                <w:sz w:val="22"/>
                <w:szCs w:val="22"/>
              </w:rPr>
            </w:pPr>
            <w:ins w:id="1118" w:author="ERCOT" w:date="2023-10-26T12:35:00Z">
              <w:r w:rsidRPr="00E95F39">
                <w:rPr>
                  <w:sz w:val="22"/>
                  <w:szCs w:val="22"/>
                </w:rPr>
                <w:t>1.0</w:t>
              </w:r>
            </w:ins>
            <w:del w:id="1119" w:author="ERCOT" w:date="2023-10-26T12:35:00Z">
              <w:r w:rsidRPr="00E95F39" w:rsidDel="007014EF">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120"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CC02C3F" w14:textId="0AF3A238" w:rsidR="00C53A5E" w:rsidRPr="00E95F39" w:rsidRDefault="00C53A5E" w:rsidP="00E95F39">
            <w:pPr>
              <w:widowControl/>
              <w:autoSpaceDE/>
              <w:autoSpaceDN/>
              <w:adjustRightInd/>
              <w:jc w:val="center"/>
              <w:rPr>
                <w:b/>
                <w:bCs/>
                <w:sz w:val="22"/>
                <w:szCs w:val="22"/>
              </w:rPr>
            </w:pPr>
            <w:ins w:id="1121" w:author="ERCOT" w:date="2023-10-26T12:35:00Z">
              <w:r w:rsidRPr="00E95F39">
                <w:rPr>
                  <w:sz w:val="22"/>
                  <w:szCs w:val="22"/>
                </w:rPr>
                <w:t>2.2</w:t>
              </w:r>
            </w:ins>
            <w:del w:id="1122" w:author="ERCOT" w:date="2023-10-26T12:35:00Z">
              <w:r w:rsidRPr="00E95F39" w:rsidDel="007014EF">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2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36E63A6" w14:textId="68FE78A4" w:rsidR="00C53A5E" w:rsidRPr="00E95F39" w:rsidRDefault="00C53A5E" w:rsidP="00E95F39">
            <w:pPr>
              <w:widowControl/>
              <w:autoSpaceDE/>
              <w:autoSpaceDN/>
              <w:adjustRightInd/>
              <w:jc w:val="center"/>
              <w:rPr>
                <w:b/>
                <w:bCs/>
                <w:sz w:val="22"/>
                <w:szCs w:val="22"/>
              </w:rPr>
            </w:pPr>
            <w:ins w:id="1124" w:author="ERCOT" w:date="2023-10-26T12:35:00Z">
              <w:r w:rsidRPr="00E95F39">
                <w:rPr>
                  <w:sz w:val="22"/>
                  <w:szCs w:val="22"/>
                </w:rPr>
                <w:t>0.5</w:t>
              </w:r>
            </w:ins>
            <w:del w:id="1125" w:author="ERCOT" w:date="2023-10-26T12:35:00Z">
              <w:r w:rsidRPr="00E95F39" w:rsidDel="007014EF">
                <w:rPr>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126"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CF1AD65" w14:textId="5E7DF210" w:rsidR="00C53A5E" w:rsidRPr="00E95F39" w:rsidRDefault="00C53A5E" w:rsidP="00E95F39">
            <w:pPr>
              <w:widowControl/>
              <w:autoSpaceDE/>
              <w:autoSpaceDN/>
              <w:adjustRightInd/>
              <w:jc w:val="center"/>
              <w:rPr>
                <w:b/>
                <w:bCs/>
                <w:sz w:val="22"/>
                <w:szCs w:val="22"/>
              </w:rPr>
            </w:pPr>
            <w:ins w:id="1127" w:author="ERCOT" w:date="2023-10-26T12:35:00Z">
              <w:r w:rsidRPr="00E95F39">
                <w:rPr>
                  <w:sz w:val="22"/>
                  <w:szCs w:val="22"/>
                </w:rPr>
                <w:t>1.5</w:t>
              </w:r>
            </w:ins>
            <w:del w:id="1128" w:author="ERCOT" w:date="2023-10-26T12:35:00Z">
              <w:r w:rsidRPr="00E95F39" w:rsidDel="007014EF">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129"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E95F094" w14:textId="7256A6A2" w:rsidR="00C53A5E" w:rsidRPr="00E95F39" w:rsidRDefault="00C53A5E" w:rsidP="00E95F39">
            <w:pPr>
              <w:widowControl/>
              <w:autoSpaceDE/>
              <w:autoSpaceDN/>
              <w:adjustRightInd/>
              <w:jc w:val="center"/>
              <w:rPr>
                <w:b/>
                <w:bCs/>
                <w:sz w:val="22"/>
                <w:szCs w:val="22"/>
              </w:rPr>
            </w:pPr>
            <w:ins w:id="1130" w:author="ERCOT" w:date="2023-10-26T12:35:00Z">
              <w:r w:rsidRPr="00E95F39">
                <w:rPr>
                  <w:sz w:val="22"/>
                  <w:szCs w:val="22"/>
                </w:rPr>
                <w:t>1.7</w:t>
              </w:r>
            </w:ins>
            <w:del w:id="1131" w:author="ERCOT" w:date="2023-10-26T12:35:00Z">
              <w:r w:rsidRPr="00E95F39" w:rsidDel="007014EF">
                <w:rPr>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13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93B4565" w14:textId="162209A3" w:rsidR="00C53A5E" w:rsidRPr="00E95F39" w:rsidRDefault="00C53A5E" w:rsidP="00E95F39">
            <w:pPr>
              <w:widowControl/>
              <w:autoSpaceDE/>
              <w:autoSpaceDN/>
              <w:adjustRightInd/>
              <w:jc w:val="center"/>
              <w:rPr>
                <w:b/>
                <w:bCs/>
                <w:sz w:val="22"/>
                <w:szCs w:val="22"/>
              </w:rPr>
            </w:pPr>
            <w:ins w:id="1133" w:author="ERCOT" w:date="2023-10-26T12:35:00Z">
              <w:r w:rsidRPr="00E95F39">
                <w:rPr>
                  <w:sz w:val="22"/>
                  <w:szCs w:val="22"/>
                </w:rPr>
                <w:t>1.9</w:t>
              </w:r>
            </w:ins>
            <w:del w:id="1134" w:author="ERCOT" w:date="2023-10-26T12:35:00Z">
              <w:r w:rsidRPr="00E95F39" w:rsidDel="007014EF">
                <w:rPr>
                  <w:sz w:val="22"/>
                  <w:szCs w:val="22"/>
                </w:rPr>
                <w:delText>2.2</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135"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1E1EF30" w14:textId="319FC18A" w:rsidR="00C53A5E" w:rsidRPr="00E95F39" w:rsidRDefault="00C53A5E" w:rsidP="00E95F39">
            <w:pPr>
              <w:widowControl/>
              <w:autoSpaceDE/>
              <w:autoSpaceDN/>
              <w:adjustRightInd/>
              <w:jc w:val="center"/>
              <w:rPr>
                <w:b/>
                <w:bCs/>
                <w:sz w:val="22"/>
                <w:szCs w:val="22"/>
              </w:rPr>
            </w:pPr>
            <w:ins w:id="1136" w:author="ERCOT" w:date="2023-10-26T12:35:00Z">
              <w:r w:rsidRPr="00E95F39">
                <w:rPr>
                  <w:sz w:val="22"/>
                  <w:szCs w:val="22"/>
                </w:rPr>
                <w:t>1.3</w:t>
              </w:r>
            </w:ins>
            <w:del w:id="1137" w:author="ERCOT" w:date="2023-10-26T12:35:00Z">
              <w:r w:rsidRPr="00E95F39" w:rsidDel="007014EF">
                <w:rPr>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138"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3A1C075" w14:textId="52D959CB" w:rsidR="00C53A5E" w:rsidRPr="00E95F39" w:rsidRDefault="00C53A5E" w:rsidP="00E95F39">
            <w:pPr>
              <w:widowControl/>
              <w:autoSpaceDE/>
              <w:autoSpaceDN/>
              <w:adjustRightInd/>
              <w:jc w:val="center"/>
              <w:rPr>
                <w:b/>
                <w:bCs/>
                <w:sz w:val="22"/>
                <w:szCs w:val="22"/>
              </w:rPr>
            </w:pPr>
            <w:ins w:id="1139" w:author="ERCOT" w:date="2023-10-26T12:35:00Z">
              <w:r w:rsidRPr="00E95F39">
                <w:rPr>
                  <w:sz w:val="22"/>
                  <w:szCs w:val="22"/>
                </w:rPr>
                <w:t>2.3</w:t>
              </w:r>
            </w:ins>
            <w:del w:id="1140" w:author="ERCOT" w:date="2023-10-26T12:35:00Z">
              <w:r w:rsidRPr="00E95F39" w:rsidDel="007014EF">
                <w:rPr>
                  <w:sz w:val="22"/>
                  <w:szCs w:val="22"/>
                </w:rPr>
                <w:delText>3.6</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141"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F610EF1" w14:textId="52C84365" w:rsidR="00C53A5E" w:rsidRPr="00E95F39" w:rsidRDefault="00C53A5E" w:rsidP="00E95F39">
            <w:pPr>
              <w:widowControl/>
              <w:autoSpaceDE/>
              <w:autoSpaceDN/>
              <w:adjustRightInd/>
              <w:jc w:val="center"/>
              <w:rPr>
                <w:b/>
                <w:bCs/>
                <w:sz w:val="22"/>
                <w:szCs w:val="22"/>
              </w:rPr>
            </w:pPr>
            <w:ins w:id="1142" w:author="ERCOT" w:date="2023-10-26T12:35:00Z">
              <w:r w:rsidRPr="00E95F39">
                <w:rPr>
                  <w:sz w:val="22"/>
                  <w:szCs w:val="22"/>
                </w:rPr>
                <w:t>4.4</w:t>
              </w:r>
            </w:ins>
            <w:del w:id="1143" w:author="ERCOT" w:date="2023-10-26T12:35:00Z">
              <w:r w:rsidRPr="00E95F39" w:rsidDel="007014EF">
                <w:rPr>
                  <w:sz w:val="22"/>
                  <w:szCs w:val="22"/>
                </w:rPr>
                <w:delText>4.7</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144"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986DD23" w14:textId="6FFD2A5F" w:rsidR="00C53A5E" w:rsidRPr="00E95F39" w:rsidRDefault="00C53A5E" w:rsidP="00E95F39">
            <w:pPr>
              <w:widowControl/>
              <w:autoSpaceDE/>
              <w:autoSpaceDN/>
              <w:adjustRightInd/>
              <w:jc w:val="center"/>
              <w:rPr>
                <w:b/>
                <w:bCs/>
                <w:sz w:val="22"/>
                <w:szCs w:val="22"/>
              </w:rPr>
            </w:pPr>
            <w:ins w:id="1145" w:author="ERCOT" w:date="2023-10-26T12:35:00Z">
              <w:r w:rsidRPr="00E95F39">
                <w:rPr>
                  <w:sz w:val="22"/>
                  <w:szCs w:val="22"/>
                </w:rPr>
                <w:t>5.9</w:t>
              </w:r>
            </w:ins>
            <w:del w:id="1146" w:author="ERCOT" w:date="2023-10-26T12:35:00Z">
              <w:r w:rsidRPr="00E95F39" w:rsidDel="007014EF">
                <w:rPr>
                  <w:sz w:val="22"/>
                  <w:szCs w:val="22"/>
                </w:rPr>
                <w:delText>4.4</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147"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65DE5A49" w14:textId="27FFA3C9" w:rsidR="00C53A5E" w:rsidRPr="00E95F39" w:rsidRDefault="00C53A5E" w:rsidP="00E95F39">
            <w:pPr>
              <w:widowControl/>
              <w:autoSpaceDE/>
              <w:autoSpaceDN/>
              <w:adjustRightInd/>
              <w:jc w:val="center"/>
              <w:rPr>
                <w:b/>
                <w:bCs/>
                <w:sz w:val="22"/>
                <w:szCs w:val="22"/>
              </w:rPr>
            </w:pPr>
            <w:ins w:id="1148" w:author="ERCOT" w:date="2023-10-26T12:35:00Z">
              <w:r w:rsidRPr="00E95F39">
                <w:rPr>
                  <w:sz w:val="22"/>
                  <w:szCs w:val="22"/>
                </w:rPr>
                <w:t>4.3</w:t>
              </w:r>
            </w:ins>
            <w:del w:id="1149" w:author="ERCOT" w:date="2023-10-26T12:35:00Z">
              <w:r w:rsidRPr="00E95F39" w:rsidDel="007014EF">
                <w:rPr>
                  <w:sz w:val="22"/>
                  <w:szCs w:val="22"/>
                </w:rPr>
                <w:delText>4.1</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150"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E3A82CE" w14:textId="1718A598" w:rsidR="00C53A5E" w:rsidRPr="00E95F39" w:rsidRDefault="00C53A5E" w:rsidP="00E95F39">
            <w:pPr>
              <w:widowControl/>
              <w:autoSpaceDE/>
              <w:autoSpaceDN/>
              <w:adjustRightInd/>
              <w:jc w:val="center"/>
              <w:rPr>
                <w:b/>
                <w:bCs/>
                <w:sz w:val="22"/>
                <w:szCs w:val="22"/>
              </w:rPr>
            </w:pPr>
            <w:ins w:id="1151" w:author="ERCOT" w:date="2023-10-26T12:35:00Z">
              <w:r w:rsidRPr="00E95F39">
                <w:rPr>
                  <w:sz w:val="22"/>
                  <w:szCs w:val="22"/>
                </w:rPr>
                <w:t>3.3</w:t>
              </w:r>
            </w:ins>
            <w:del w:id="1152" w:author="ERCOT" w:date="2023-10-26T12:35:00Z">
              <w:r w:rsidRPr="00E95F39" w:rsidDel="007014EF">
                <w:rPr>
                  <w:sz w:val="22"/>
                  <w:szCs w:val="22"/>
                </w:rPr>
                <w:delText>2.9</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153"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5B8DBF9" w14:textId="2A8DBA9F" w:rsidR="00C53A5E" w:rsidRPr="00E95F39" w:rsidRDefault="00C53A5E" w:rsidP="00E95F39">
            <w:pPr>
              <w:widowControl/>
              <w:autoSpaceDE/>
              <w:autoSpaceDN/>
              <w:adjustRightInd/>
              <w:jc w:val="center"/>
              <w:rPr>
                <w:b/>
                <w:bCs/>
                <w:sz w:val="22"/>
                <w:szCs w:val="22"/>
              </w:rPr>
            </w:pPr>
            <w:ins w:id="1154" w:author="ERCOT" w:date="2023-10-26T12:35:00Z">
              <w:r w:rsidRPr="00E95F39">
                <w:rPr>
                  <w:sz w:val="22"/>
                  <w:szCs w:val="22"/>
                </w:rPr>
                <w:t>3.4</w:t>
              </w:r>
            </w:ins>
            <w:del w:id="1155" w:author="ERCOT" w:date="2023-10-26T12:35:00Z">
              <w:r w:rsidRPr="00E95F39" w:rsidDel="007014EF">
                <w:rPr>
                  <w:sz w:val="22"/>
                  <w:szCs w:val="22"/>
                </w:rPr>
                <w:delText>3.1</w:delText>
              </w:r>
            </w:del>
          </w:p>
        </w:tc>
      </w:tr>
      <w:tr w:rsidR="00C53A5E" w:rsidRPr="00CC576E" w14:paraId="6038C8F3"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156"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157"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158"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9F07AD7" w14:textId="77777777" w:rsidR="00C53A5E" w:rsidRPr="000357D1" w:rsidRDefault="00C53A5E" w:rsidP="00C53A5E">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Change w:id="115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9A5338A" w14:textId="3933FA56" w:rsidR="00C53A5E" w:rsidRPr="00E95F39" w:rsidRDefault="00C53A5E" w:rsidP="00E95F39">
            <w:pPr>
              <w:widowControl/>
              <w:autoSpaceDE/>
              <w:autoSpaceDN/>
              <w:adjustRightInd/>
              <w:jc w:val="center"/>
              <w:rPr>
                <w:b/>
                <w:bCs/>
                <w:sz w:val="22"/>
                <w:szCs w:val="22"/>
              </w:rPr>
            </w:pPr>
            <w:ins w:id="1160" w:author="ERCOT" w:date="2023-10-26T12:35:00Z">
              <w:r w:rsidRPr="00E95F39">
                <w:rPr>
                  <w:sz w:val="22"/>
                  <w:szCs w:val="22"/>
                </w:rPr>
                <w:t>1.2</w:t>
              </w:r>
            </w:ins>
            <w:del w:id="1161" w:author="ERCOT" w:date="2023-10-26T12:35:00Z">
              <w:r w:rsidRPr="00E95F39" w:rsidDel="007014EF">
                <w:rPr>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16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1B72022" w14:textId="1326DDD5" w:rsidR="00C53A5E" w:rsidRPr="00E95F39" w:rsidRDefault="00C53A5E" w:rsidP="00E95F39">
            <w:pPr>
              <w:widowControl/>
              <w:autoSpaceDE/>
              <w:autoSpaceDN/>
              <w:adjustRightInd/>
              <w:jc w:val="center"/>
              <w:rPr>
                <w:b/>
                <w:bCs/>
                <w:sz w:val="22"/>
                <w:szCs w:val="22"/>
              </w:rPr>
            </w:pPr>
            <w:ins w:id="1163" w:author="ERCOT" w:date="2023-10-26T12:35:00Z">
              <w:r w:rsidRPr="00E95F39">
                <w:rPr>
                  <w:sz w:val="22"/>
                  <w:szCs w:val="22"/>
                </w:rPr>
                <w:t>0.4</w:t>
              </w:r>
            </w:ins>
            <w:del w:id="1164" w:author="ERCOT" w:date="2023-10-26T12:35:00Z">
              <w:r w:rsidRPr="00E95F39" w:rsidDel="007014E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6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9587A83" w14:textId="38B72065" w:rsidR="00C53A5E" w:rsidRPr="00E95F39" w:rsidRDefault="00C53A5E" w:rsidP="00E95F39">
            <w:pPr>
              <w:widowControl/>
              <w:autoSpaceDE/>
              <w:autoSpaceDN/>
              <w:adjustRightInd/>
              <w:jc w:val="center"/>
              <w:rPr>
                <w:b/>
                <w:bCs/>
                <w:sz w:val="22"/>
                <w:szCs w:val="22"/>
              </w:rPr>
            </w:pPr>
            <w:ins w:id="1166" w:author="ERCOT" w:date="2023-10-26T12:35:00Z">
              <w:r w:rsidRPr="00E95F39">
                <w:rPr>
                  <w:sz w:val="22"/>
                  <w:szCs w:val="22"/>
                </w:rPr>
                <w:t>-0.4</w:t>
              </w:r>
            </w:ins>
            <w:del w:id="1167"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6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260DC59" w14:textId="33336093" w:rsidR="00C53A5E" w:rsidRPr="00E95F39" w:rsidRDefault="00C53A5E" w:rsidP="00E95F39">
            <w:pPr>
              <w:widowControl/>
              <w:autoSpaceDE/>
              <w:autoSpaceDN/>
              <w:adjustRightInd/>
              <w:jc w:val="center"/>
              <w:rPr>
                <w:b/>
                <w:bCs/>
                <w:sz w:val="22"/>
                <w:szCs w:val="22"/>
              </w:rPr>
            </w:pPr>
            <w:ins w:id="1169" w:author="ERCOT" w:date="2023-10-26T12:35:00Z">
              <w:r w:rsidRPr="00E95F39">
                <w:rPr>
                  <w:sz w:val="22"/>
                  <w:szCs w:val="22"/>
                </w:rPr>
                <w:t>0.3</w:t>
              </w:r>
            </w:ins>
            <w:del w:id="1170"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7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F1E3E6" w14:textId="644765BD" w:rsidR="00C53A5E" w:rsidRPr="00E95F39" w:rsidRDefault="00C53A5E" w:rsidP="00E95F39">
            <w:pPr>
              <w:widowControl/>
              <w:autoSpaceDE/>
              <w:autoSpaceDN/>
              <w:adjustRightInd/>
              <w:jc w:val="center"/>
              <w:rPr>
                <w:b/>
                <w:bCs/>
                <w:sz w:val="22"/>
                <w:szCs w:val="22"/>
              </w:rPr>
            </w:pPr>
            <w:ins w:id="1172" w:author="ERCOT" w:date="2023-10-26T12:35:00Z">
              <w:r w:rsidRPr="00E95F39">
                <w:rPr>
                  <w:sz w:val="22"/>
                  <w:szCs w:val="22"/>
                </w:rPr>
                <w:t>-0.2</w:t>
              </w:r>
            </w:ins>
            <w:del w:id="1173"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7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2C0D6C8" w14:textId="64950E24" w:rsidR="00C53A5E" w:rsidRPr="00E95F39" w:rsidRDefault="00C53A5E" w:rsidP="00E95F39">
            <w:pPr>
              <w:widowControl/>
              <w:autoSpaceDE/>
              <w:autoSpaceDN/>
              <w:adjustRightInd/>
              <w:jc w:val="center"/>
              <w:rPr>
                <w:b/>
                <w:bCs/>
                <w:sz w:val="22"/>
                <w:szCs w:val="22"/>
              </w:rPr>
            </w:pPr>
            <w:ins w:id="1175" w:author="ERCOT" w:date="2023-10-26T12:35:00Z">
              <w:r w:rsidRPr="00E95F39">
                <w:rPr>
                  <w:sz w:val="22"/>
                  <w:szCs w:val="22"/>
                </w:rPr>
                <w:t>-0.7</w:t>
              </w:r>
            </w:ins>
            <w:del w:id="1176"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7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FC9A89" w14:textId="1F79097B" w:rsidR="00C53A5E" w:rsidRPr="00E95F39" w:rsidRDefault="00C53A5E" w:rsidP="00E95F39">
            <w:pPr>
              <w:widowControl/>
              <w:autoSpaceDE/>
              <w:autoSpaceDN/>
              <w:adjustRightInd/>
              <w:jc w:val="center"/>
              <w:rPr>
                <w:b/>
                <w:bCs/>
                <w:sz w:val="22"/>
                <w:szCs w:val="22"/>
              </w:rPr>
            </w:pPr>
            <w:ins w:id="1178" w:author="ERCOT" w:date="2023-10-26T12:35:00Z">
              <w:r w:rsidRPr="00E95F39">
                <w:rPr>
                  <w:sz w:val="22"/>
                  <w:szCs w:val="22"/>
                </w:rPr>
                <w:t>-0.4</w:t>
              </w:r>
            </w:ins>
            <w:del w:id="1179"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8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1587A" w14:textId="5FADA3F3" w:rsidR="00C53A5E" w:rsidRPr="00E95F39" w:rsidRDefault="00C53A5E" w:rsidP="00E95F39">
            <w:pPr>
              <w:widowControl/>
              <w:autoSpaceDE/>
              <w:autoSpaceDN/>
              <w:adjustRightInd/>
              <w:jc w:val="center"/>
              <w:rPr>
                <w:b/>
                <w:bCs/>
                <w:sz w:val="22"/>
                <w:szCs w:val="22"/>
              </w:rPr>
            </w:pPr>
            <w:ins w:id="1181" w:author="ERCOT" w:date="2023-10-26T12:35:00Z">
              <w:r w:rsidRPr="00E95F39">
                <w:rPr>
                  <w:sz w:val="22"/>
                  <w:szCs w:val="22"/>
                </w:rPr>
                <w:t>-0.3</w:t>
              </w:r>
            </w:ins>
            <w:del w:id="1182" w:author="ERCOT" w:date="2023-10-26T12:35:00Z">
              <w:r w:rsidRPr="00E95F39" w:rsidDel="007014EF">
                <w:rPr>
                  <w:sz w:val="22"/>
                  <w:szCs w:val="22"/>
                </w:rPr>
                <w:delText>-0.2</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183"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F6C30F0" w14:textId="3BF7114D" w:rsidR="00C53A5E" w:rsidRPr="00E95F39" w:rsidRDefault="00C53A5E" w:rsidP="00E95F39">
            <w:pPr>
              <w:widowControl/>
              <w:autoSpaceDE/>
              <w:autoSpaceDN/>
              <w:adjustRightInd/>
              <w:jc w:val="center"/>
              <w:rPr>
                <w:b/>
                <w:bCs/>
                <w:sz w:val="22"/>
                <w:szCs w:val="22"/>
              </w:rPr>
            </w:pPr>
            <w:ins w:id="1184" w:author="ERCOT" w:date="2023-10-26T12:35:00Z">
              <w:r w:rsidRPr="00E95F39">
                <w:rPr>
                  <w:sz w:val="22"/>
                  <w:szCs w:val="22"/>
                </w:rPr>
                <w:t>0.0</w:t>
              </w:r>
            </w:ins>
            <w:del w:id="1185" w:author="ERCOT" w:date="2023-10-26T12:35:00Z">
              <w:r w:rsidRPr="00E95F39" w:rsidDel="007014EF">
                <w:rPr>
                  <w:sz w:val="22"/>
                  <w:szCs w:val="22"/>
                </w:rPr>
                <w:delText>0.2</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186"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49E4140" w14:textId="39D3B4CF" w:rsidR="00C53A5E" w:rsidRPr="00E95F39" w:rsidRDefault="00C53A5E" w:rsidP="00E95F39">
            <w:pPr>
              <w:widowControl/>
              <w:autoSpaceDE/>
              <w:autoSpaceDN/>
              <w:adjustRightInd/>
              <w:jc w:val="center"/>
              <w:rPr>
                <w:b/>
                <w:bCs/>
                <w:sz w:val="22"/>
                <w:szCs w:val="22"/>
              </w:rPr>
            </w:pPr>
            <w:ins w:id="1187" w:author="ERCOT" w:date="2023-10-26T12:35:00Z">
              <w:r w:rsidRPr="00E95F39">
                <w:rPr>
                  <w:sz w:val="22"/>
                  <w:szCs w:val="22"/>
                </w:rPr>
                <w:t>4.3</w:t>
              </w:r>
            </w:ins>
            <w:del w:id="1188" w:author="ERCOT" w:date="2023-10-26T12:35:00Z">
              <w:r w:rsidRPr="00E95F39" w:rsidDel="007014EF">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8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63A1AD4" w14:textId="7B65B19D" w:rsidR="00C53A5E" w:rsidRPr="00E95F39" w:rsidRDefault="00C53A5E" w:rsidP="00E95F39">
            <w:pPr>
              <w:widowControl/>
              <w:autoSpaceDE/>
              <w:autoSpaceDN/>
              <w:adjustRightInd/>
              <w:jc w:val="center"/>
              <w:rPr>
                <w:b/>
                <w:bCs/>
                <w:sz w:val="22"/>
                <w:szCs w:val="22"/>
              </w:rPr>
            </w:pPr>
            <w:ins w:id="1190" w:author="ERCOT" w:date="2023-10-26T12:35:00Z">
              <w:r w:rsidRPr="00E95F39">
                <w:rPr>
                  <w:sz w:val="22"/>
                  <w:szCs w:val="22"/>
                </w:rPr>
                <w:t>0.8</w:t>
              </w:r>
            </w:ins>
            <w:del w:id="1191" w:author="ERCOT" w:date="2023-10-26T12:35:00Z">
              <w:r w:rsidRPr="00E95F39" w:rsidDel="007014EF">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9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E24040B" w14:textId="6751CC45" w:rsidR="00C53A5E" w:rsidRPr="00E95F39" w:rsidRDefault="00C53A5E" w:rsidP="00E95F39">
            <w:pPr>
              <w:widowControl/>
              <w:autoSpaceDE/>
              <w:autoSpaceDN/>
              <w:adjustRightInd/>
              <w:jc w:val="center"/>
              <w:rPr>
                <w:b/>
                <w:bCs/>
                <w:sz w:val="22"/>
                <w:szCs w:val="22"/>
              </w:rPr>
            </w:pPr>
            <w:ins w:id="1193" w:author="ERCOT" w:date="2023-10-26T12:35:00Z">
              <w:r w:rsidRPr="00E95F39">
                <w:rPr>
                  <w:sz w:val="22"/>
                  <w:szCs w:val="22"/>
                </w:rPr>
                <w:t>0.2</w:t>
              </w:r>
            </w:ins>
            <w:del w:id="1194" w:author="ERCOT" w:date="2023-10-26T12:35:00Z">
              <w:r w:rsidRPr="00E95F39" w:rsidDel="007014EF">
                <w:rPr>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195"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6BBE958" w14:textId="1D00F5E4" w:rsidR="00C53A5E" w:rsidRPr="00E95F39" w:rsidRDefault="00C53A5E" w:rsidP="00E95F39">
            <w:pPr>
              <w:widowControl/>
              <w:autoSpaceDE/>
              <w:autoSpaceDN/>
              <w:adjustRightInd/>
              <w:jc w:val="center"/>
              <w:rPr>
                <w:b/>
                <w:bCs/>
                <w:sz w:val="22"/>
                <w:szCs w:val="22"/>
              </w:rPr>
            </w:pPr>
            <w:ins w:id="1196" w:author="ERCOT" w:date="2023-10-26T12:35:00Z">
              <w:r w:rsidRPr="00E95F39">
                <w:rPr>
                  <w:sz w:val="22"/>
                  <w:szCs w:val="22"/>
                </w:rPr>
                <w:t>-0.3</w:t>
              </w:r>
            </w:ins>
            <w:del w:id="1197" w:author="ERCOT" w:date="2023-10-26T12:35:00Z">
              <w:r w:rsidRPr="00E95F39" w:rsidDel="007014EF">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9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1F3BC85" w14:textId="3999F822" w:rsidR="00C53A5E" w:rsidRPr="00E95F39" w:rsidRDefault="00C53A5E" w:rsidP="00E95F39">
            <w:pPr>
              <w:widowControl/>
              <w:autoSpaceDE/>
              <w:autoSpaceDN/>
              <w:adjustRightInd/>
              <w:jc w:val="center"/>
              <w:rPr>
                <w:b/>
                <w:bCs/>
                <w:sz w:val="22"/>
                <w:szCs w:val="22"/>
              </w:rPr>
            </w:pPr>
            <w:ins w:id="1199" w:author="ERCOT" w:date="2023-10-26T12:35:00Z">
              <w:r w:rsidRPr="00E95F39">
                <w:rPr>
                  <w:sz w:val="22"/>
                  <w:szCs w:val="22"/>
                </w:rPr>
                <w:t>0.2</w:t>
              </w:r>
            </w:ins>
            <w:del w:id="1200" w:author="ERCOT" w:date="2023-10-26T12:35:00Z">
              <w:r w:rsidRPr="00E95F39" w:rsidDel="007014EF">
                <w:rPr>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01"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E941535" w14:textId="06DA3E7D" w:rsidR="00C53A5E" w:rsidRPr="00E95F39" w:rsidRDefault="00C53A5E" w:rsidP="00E95F39">
            <w:pPr>
              <w:widowControl/>
              <w:autoSpaceDE/>
              <w:autoSpaceDN/>
              <w:adjustRightInd/>
              <w:jc w:val="center"/>
              <w:rPr>
                <w:b/>
                <w:bCs/>
                <w:sz w:val="22"/>
                <w:szCs w:val="22"/>
              </w:rPr>
            </w:pPr>
            <w:ins w:id="1202" w:author="ERCOT" w:date="2023-10-26T12:35:00Z">
              <w:r w:rsidRPr="00E95F39">
                <w:rPr>
                  <w:sz w:val="22"/>
                  <w:szCs w:val="22"/>
                </w:rPr>
                <w:t>1.1</w:t>
              </w:r>
            </w:ins>
            <w:del w:id="1203" w:author="ERCOT" w:date="2023-10-26T12:35:00Z">
              <w:r w:rsidRPr="00E95F39" w:rsidDel="007014EF">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04"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FE5264" w14:textId="61C9A8C0" w:rsidR="00C53A5E" w:rsidRPr="00E95F39" w:rsidRDefault="00C53A5E" w:rsidP="00E95F39">
            <w:pPr>
              <w:widowControl/>
              <w:autoSpaceDE/>
              <w:autoSpaceDN/>
              <w:adjustRightInd/>
              <w:jc w:val="center"/>
              <w:rPr>
                <w:b/>
                <w:bCs/>
                <w:sz w:val="22"/>
                <w:szCs w:val="22"/>
              </w:rPr>
            </w:pPr>
            <w:ins w:id="1205" w:author="ERCOT" w:date="2023-10-26T12:35:00Z">
              <w:r w:rsidRPr="00E95F39">
                <w:rPr>
                  <w:sz w:val="22"/>
                  <w:szCs w:val="22"/>
                </w:rPr>
                <w:t>1.9</w:t>
              </w:r>
            </w:ins>
            <w:del w:id="1206" w:author="ERCOT" w:date="2023-10-26T12:35:00Z">
              <w:r w:rsidRPr="00E95F39" w:rsidDel="007014EF">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0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4ABB2BF" w14:textId="27F6D4FE" w:rsidR="00C53A5E" w:rsidRPr="00E95F39" w:rsidRDefault="00C53A5E" w:rsidP="00E95F39">
            <w:pPr>
              <w:widowControl/>
              <w:autoSpaceDE/>
              <w:autoSpaceDN/>
              <w:adjustRightInd/>
              <w:jc w:val="center"/>
              <w:rPr>
                <w:b/>
                <w:bCs/>
                <w:sz w:val="22"/>
                <w:szCs w:val="22"/>
              </w:rPr>
            </w:pPr>
            <w:ins w:id="1208" w:author="ERCOT" w:date="2023-10-26T12:35:00Z">
              <w:r w:rsidRPr="00E95F39">
                <w:rPr>
                  <w:sz w:val="22"/>
                  <w:szCs w:val="22"/>
                </w:rPr>
                <w:t>2.1</w:t>
              </w:r>
            </w:ins>
            <w:del w:id="1209" w:author="ERCOT" w:date="2023-10-26T12:35:00Z">
              <w:r w:rsidRPr="00E95F39" w:rsidDel="007014EF">
                <w:rPr>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210"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9F54338" w14:textId="520726EE" w:rsidR="00C53A5E" w:rsidRPr="00E95F39" w:rsidRDefault="00C53A5E" w:rsidP="00E95F39">
            <w:pPr>
              <w:widowControl/>
              <w:autoSpaceDE/>
              <w:autoSpaceDN/>
              <w:adjustRightInd/>
              <w:jc w:val="center"/>
              <w:rPr>
                <w:b/>
                <w:bCs/>
                <w:sz w:val="22"/>
                <w:szCs w:val="22"/>
              </w:rPr>
            </w:pPr>
            <w:ins w:id="1211" w:author="ERCOT" w:date="2023-10-26T12:35:00Z">
              <w:r w:rsidRPr="00E95F39">
                <w:rPr>
                  <w:sz w:val="22"/>
                  <w:szCs w:val="22"/>
                </w:rPr>
                <w:t>2.0</w:t>
              </w:r>
            </w:ins>
            <w:del w:id="1212" w:author="ERCOT" w:date="2023-10-26T12:35:00Z">
              <w:r w:rsidRPr="00E95F39" w:rsidDel="007014EF">
                <w:rPr>
                  <w:sz w:val="22"/>
                  <w:szCs w:val="22"/>
                </w:rPr>
                <w:delText>3.1</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213"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120A2AB" w14:textId="3B483FA0" w:rsidR="00C53A5E" w:rsidRPr="00E95F39" w:rsidRDefault="00C53A5E" w:rsidP="00E95F39">
            <w:pPr>
              <w:widowControl/>
              <w:autoSpaceDE/>
              <w:autoSpaceDN/>
              <w:adjustRightInd/>
              <w:jc w:val="center"/>
              <w:rPr>
                <w:b/>
                <w:bCs/>
                <w:sz w:val="22"/>
                <w:szCs w:val="22"/>
              </w:rPr>
            </w:pPr>
            <w:ins w:id="1214" w:author="ERCOT" w:date="2023-10-26T12:35:00Z">
              <w:r w:rsidRPr="00E95F39">
                <w:rPr>
                  <w:sz w:val="22"/>
                  <w:szCs w:val="22"/>
                </w:rPr>
                <w:t>1.8</w:t>
              </w:r>
            </w:ins>
            <w:del w:id="1215" w:author="ERCOT" w:date="2023-10-26T12:35:00Z">
              <w:r w:rsidRPr="00E95F39" w:rsidDel="007014EF">
                <w:rPr>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216"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C0D668A" w14:textId="4EB71AB8" w:rsidR="00C53A5E" w:rsidRPr="00E95F39" w:rsidRDefault="00C53A5E" w:rsidP="00E95F39">
            <w:pPr>
              <w:widowControl/>
              <w:autoSpaceDE/>
              <w:autoSpaceDN/>
              <w:adjustRightInd/>
              <w:jc w:val="center"/>
              <w:rPr>
                <w:b/>
                <w:bCs/>
                <w:sz w:val="22"/>
                <w:szCs w:val="22"/>
              </w:rPr>
            </w:pPr>
            <w:ins w:id="1217" w:author="ERCOT" w:date="2023-10-26T12:35:00Z">
              <w:r w:rsidRPr="00E95F39">
                <w:rPr>
                  <w:sz w:val="22"/>
                  <w:szCs w:val="22"/>
                </w:rPr>
                <w:t>1.4</w:t>
              </w:r>
            </w:ins>
            <w:del w:id="1218" w:author="ERCOT" w:date="2023-10-26T12:35:00Z">
              <w:r w:rsidRPr="00E95F39" w:rsidDel="007014EF">
                <w:rPr>
                  <w:sz w:val="22"/>
                  <w:szCs w:val="22"/>
                </w:rPr>
                <w:delText>3.6</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219"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5923B5F7" w14:textId="58C888C8" w:rsidR="00C53A5E" w:rsidRPr="00E95F39" w:rsidRDefault="00C53A5E" w:rsidP="00E95F39">
            <w:pPr>
              <w:widowControl/>
              <w:autoSpaceDE/>
              <w:autoSpaceDN/>
              <w:adjustRightInd/>
              <w:jc w:val="center"/>
              <w:rPr>
                <w:b/>
                <w:bCs/>
                <w:sz w:val="22"/>
                <w:szCs w:val="22"/>
              </w:rPr>
            </w:pPr>
            <w:ins w:id="1220" w:author="ERCOT" w:date="2023-10-26T12:35:00Z">
              <w:r w:rsidRPr="00E95F39">
                <w:rPr>
                  <w:sz w:val="22"/>
                  <w:szCs w:val="22"/>
                </w:rPr>
                <w:t>3.2</w:t>
              </w:r>
            </w:ins>
            <w:del w:id="1221" w:author="ERCOT" w:date="2023-10-26T12:35:00Z">
              <w:r w:rsidRPr="00E95F39" w:rsidDel="007014EF">
                <w:rPr>
                  <w:sz w:val="22"/>
                  <w:szCs w:val="22"/>
                </w:rPr>
                <w:delText>4.8</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222"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A08AC0E" w14:textId="11CE481E" w:rsidR="00C53A5E" w:rsidRPr="00E95F39" w:rsidRDefault="00C53A5E" w:rsidP="00E95F39">
            <w:pPr>
              <w:widowControl/>
              <w:autoSpaceDE/>
              <w:autoSpaceDN/>
              <w:adjustRightInd/>
              <w:jc w:val="center"/>
              <w:rPr>
                <w:b/>
                <w:bCs/>
                <w:sz w:val="22"/>
                <w:szCs w:val="22"/>
              </w:rPr>
            </w:pPr>
            <w:ins w:id="1223" w:author="ERCOT" w:date="2023-10-26T12:35:00Z">
              <w:r w:rsidRPr="00E95F39">
                <w:rPr>
                  <w:sz w:val="22"/>
                  <w:szCs w:val="22"/>
                </w:rPr>
                <w:t>4.3</w:t>
              </w:r>
            </w:ins>
            <w:del w:id="1224" w:author="ERCOT" w:date="2023-10-26T12:35:00Z">
              <w:r w:rsidRPr="00E95F39" w:rsidDel="007014EF">
                <w:rPr>
                  <w:sz w:val="22"/>
                  <w:szCs w:val="22"/>
                </w:rPr>
                <w:delText>5.5</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225"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9BD816F" w14:textId="7DD9100A" w:rsidR="00C53A5E" w:rsidRPr="00E95F39" w:rsidRDefault="00C53A5E" w:rsidP="00E95F39">
            <w:pPr>
              <w:widowControl/>
              <w:autoSpaceDE/>
              <w:autoSpaceDN/>
              <w:adjustRightInd/>
              <w:jc w:val="center"/>
              <w:rPr>
                <w:b/>
                <w:bCs/>
                <w:sz w:val="22"/>
                <w:szCs w:val="22"/>
              </w:rPr>
            </w:pPr>
            <w:ins w:id="1226" w:author="ERCOT" w:date="2023-10-26T12:35:00Z">
              <w:r w:rsidRPr="00E95F39">
                <w:rPr>
                  <w:sz w:val="22"/>
                  <w:szCs w:val="22"/>
                </w:rPr>
                <w:t>3.7</w:t>
              </w:r>
            </w:ins>
            <w:del w:id="1227" w:author="ERCOT" w:date="2023-10-26T12:35:00Z">
              <w:r w:rsidRPr="00E95F39" w:rsidDel="007014EF">
                <w:rPr>
                  <w:sz w:val="22"/>
                  <w:szCs w:val="22"/>
                </w:rPr>
                <w:delText>3.3</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228"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61B4BD4" w14:textId="183D82D6" w:rsidR="00C53A5E" w:rsidRPr="00E95F39" w:rsidRDefault="00C53A5E" w:rsidP="00E95F39">
            <w:pPr>
              <w:widowControl/>
              <w:autoSpaceDE/>
              <w:autoSpaceDN/>
              <w:adjustRightInd/>
              <w:jc w:val="center"/>
              <w:rPr>
                <w:b/>
                <w:bCs/>
                <w:sz w:val="22"/>
                <w:szCs w:val="22"/>
              </w:rPr>
            </w:pPr>
            <w:ins w:id="1229" w:author="ERCOT" w:date="2023-10-26T12:35:00Z">
              <w:r w:rsidRPr="00E95F39">
                <w:rPr>
                  <w:sz w:val="22"/>
                  <w:szCs w:val="22"/>
                </w:rPr>
                <w:t>1.9</w:t>
              </w:r>
            </w:ins>
            <w:del w:id="1230" w:author="ERCOT" w:date="2023-10-26T12:35:00Z">
              <w:r w:rsidRPr="00E95F39" w:rsidDel="007014EF">
                <w:rPr>
                  <w:sz w:val="22"/>
                  <w:szCs w:val="22"/>
                </w:rPr>
                <w:delText>1.9</w:delText>
              </w:r>
            </w:del>
          </w:p>
        </w:tc>
      </w:tr>
      <w:tr w:rsidR="00C53A5E" w:rsidRPr="00CC576E" w14:paraId="608B9952"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231"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232"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233"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D81F04F" w14:textId="77777777" w:rsidR="00C53A5E" w:rsidRPr="000357D1" w:rsidRDefault="00C53A5E" w:rsidP="00C53A5E">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Change w:id="123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ED0553" w14:textId="0DF3037F" w:rsidR="00C53A5E" w:rsidRPr="00E95F39" w:rsidRDefault="00C53A5E" w:rsidP="00E95F39">
            <w:pPr>
              <w:widowControl/>
              <w:autoSpaceDE/>
              <w:autoSpaceDN/>
              <w:adjustRightInd/>
              <w:jc w:val="center"/>
              <w:rPr>
                <w:b/>
                <w:bCs/>
                <w:sz w:val="22"/>
                <w:szCs w:val="22"/>
              </w:rPr>
            </w:pPr>
            <w:ins w:id="1235" w:author="ERCOT" w:date="2023-10-26T12:35:00Z">
              <w:r w:rsidRPr="00E95F39">
                <w:rPr>
                  <w:sz w:val="22"/>
                  <w:szCs w:val="22"/>
                </w:rPr>
                <w:t>1.4</w:t>
              </w:r>
            </w:ins>
            <w:del w:id="1236" w:author="ERCOT" w:date="2023-10-26T12:35:00Z">
              <w:r w:rsidRPr="00E95F39" w:rsidDel="007014EF">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3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BF24075" w14:textId="43A89745" w:rsidR="00C53A5E" w:rsidRPr="00E95F39" w:rsidRDefault="00C53A5E" w:rsidP="00E95F39">
            <w:pPr>
              <w:widowControl/>
              <w:autoSpaceDE/>
              <w:autoSpaceDN/>
              <w:adjustRightInd/>
              <w:jc w:val="center"/>
              <w:rPr>
                <w:b/>
                <w:bCs/>
                <w:sz w:val="22"/>
                <w:szCs w:val="22"/>
              </w:rPr>
            </w:pPr>
            <w:ins w:id="1238" w:author="ERCOT" w:date="2023-10-26T12:35:00Z">
              <w:r w:rsidRPr="00E95F39">
                <w:rPr>
                  <w:sz w:val="22"/>
                  <w:szCs w:val="22"/>
                </w:rPr>
                <w:t>0.4</w:t>
              </w:r>
            </w:ins>
            <w:del w:id="1239"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4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9F935C" w14:textId="23FA306E" w:rsidR="00C53A5E" w:rsidRPr="00E95F39" w:rsidRDefault="00C53A5E" w:rsidP="00E95F39">
            <w:pPr>
              <w:widowControl/>
              <w:autoSpaceDE/>
              <w:autoSpaceDN/>
              <w:adjustRightInd/>
              <w:jc w:val="center"/>
              <w:rPr>
                <w:b/>
                <w:bCs/>
                <w:sz w:val="22"/>
                <w:szCs w:val="22"/>
              </w:rPr>
            </w:pPr>
            <w:ins w:id="1241" w:author="ERCOT" w:date="2023-10-26T12:35:00Z">
              <w:r w:rsidRPr="00E95F39">
                <w:rPr>
                  <w:sz w:val="22"/>
                  <w:szCs w:val="22"/>
                </w:rPr>
                <w:t>-0.4</w:t>
              </w:r>
            </w:ins>
            <w:del w:id="1242"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4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E4F582" w14:textId="0FE1AE3B" w:rsidR="00C53A5E" w:rsidRPr="00E95F39" w:rsidRDefault="00C53A5E" w:rsidP="00E95F39">
            <w:pPr>
              <w:widowControl/>
              <w:autoSpaceDE/>
              <w:autoSpaceDN/>
              <w:adjustRightInd/>
              <w:jc w:val="center"/>
              <w:rPr>
                <w:b/>
                <w:bCs/>
                <w:sz w:val="22"/>
                <w:szCs w:val="22"/>
              </w:rPr>
            </w:pPr>
            <w:ins w:id="1244" w:author="ERCOT" w:date="2023-10-26T12:35:00Z">
              <w:r w:rsidRPr="00E95F39">
                <w:rPr>
                  <w:sz w:val="22"/>
                  <w:szCs w:val="22"/>
                </w:rPr>
                <w:t>-1.1</w:t>
              </w:r>
            </w:ins>
            <w:del w:id="1245"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4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AB41D5" w14:textId="0E908084" w:rsidR="00C53A5E" w:rsidRPr="00E95F39" w:rsidRDefault="00C53A5E" w:rsidP="00E95F39">
            <w:pPr>
              <w:widowControl/>
              <w:autoSpaceDE/>
              <w:autoSpaceDN/>
              <w:adjustRightInd/>
              <w:jc w:val="center"/>
              <w:rPr>
                <w:b/>
                <w:bCs/>
                <w:sz w:val="22"/>
                <w:szCs w:val="22"/>
              </w:rPr>
            </w:pPr>
            <w:ins w:id="1247" w:author="ERCOT" w:date="2023-10-26T12:35:00Z">
              <w:r w:rsidRPr="00E95F39">
                <w:rPr>
                  <w:sz w:val="22"/>
                  <w:szCs w:val="22"/>
                </w:rPr>
                <w:t>-0.2</w:t>
              </w:r>
            </w:ins>
            <w:del w:id="1248" w:author="ERCOT" w:date="2023-10-26T12:35:00Z">
              <w:r w:rsidRPr="00E95F39" w:rsidDel="007014EF">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4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097EC5" w14:textId="658263BE" w:rsidR="00C53A5E" w:rsidRPr="00E95F39" w:rsidRDefault="00C53A5E" w:rsidP="00E95F39">
            <w:pPr>
              <w:widowControl/>
              <w:autoSpaceDE/>
              <w:autoSpaceDN/>
              <w:adjustRightInd/>
              <w:jc w:val="center"/>
              <w:rPr>
                <w:b/>
                <w:bCs/>
                <w:sz w:val="22"/>
                <w:szCs w:val="22"/>
              </w:rPr>
            </w:pPr>
            <w:ins w:id="1250" w:author="ERCOT" w:date="2023-10-26T12:35:00Z">
              <w:r w:rsidRPr="00E95F39">
                <w:rPr>
                  <w:sz w:val="22"/>
                  <w:szCs w:val="22"/>
                </w:rPr>
                <w:t>-0.5</w:t>
              </w:r>
            </w:ins>
            <w:del w:id="1251" w:author="ERCOT" w:date="2023-10-26T12:35:00Z">
              <w:r w:rsidRPr="00E95F39" w:rsidDel="007014EF">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5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D50FEBF" w14:textId="73FAD998" w:rsidR="00C53A5E" w:rsidRPr="00E95F39" w:rsidRDefault="00C53A5E" w:rsidP="00E95F39">
            <w:pPr>
              <w:widowControl/>
              <w:autoSpaceDE/>
              <w:autoSpaceDN/>
              <w:adjustRightInd/>
              <w:jc w:val="center"/>
              <w:rPr>
                <w:b/>
                <w:bCs/>
                <w:sz w:val="22"/>
                <w:szCs w:val="22"/>
              </w:rPr>
            </w:pPr>
            <w:ins w:id="1253" w:author="ERCOT" w:date="2023-10-26T12:35:00Z">
              <w:r w:rsidRPr="00E95F39">
                <w:rPr>
                  <w:sz w:val="22"/>
                  <w:szCs w:val="22"/>
                </w:rPr>
                <w:t>-0.9</w:t>
              </w:r>
            </w:ins>
            <w:del w:id="1254"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5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499B2F" w14:textId="6DFB21FC" w:rsidR="00C53A5E" w:rsidRPr="00E95F39" w:rsidRDefault="00C53A5E" w:rsidP="00E95F39">
            <w:pPr>
              <w:widowControl/>
              <w:autoSpaceDE/>
              <w:autoSpaceDN/>
              <w:adjustRightInd/>
              <w:jc w:val="center"/>
              <w:rPr>
                <w:b/>
                <w:bCs/>
                <w:sz w:val="22"/>
                <w:szCs w:val="22"/>
              </w:rPr>
            </w:pPr>
            <w:ins w:id="1256" w:author="ERCOT" w:date="2023-10-26T12:35:00Z">
              <w:r w:rsidRPr="00E95F39">
                <w:rPr>
                  <w:sz w:val="22"/>
                  <w:szCs w:val="22"/>
                </w:rPr>
                <w:t>-0.4</w:t>
              </w:r>
            </w:ins>
            <w:del w:id="1257" w:author="ERCOT" w:date="2023-10-26T12:35:00Z">
              <w:r w:rsidRPr="00E95F39" w:rsidDel="007014EF">
                <w:rPr>
                  <w:sz w:val="22"/>
                  <w:szCs w:val="22"/>
                </w:rPr>
                <w:delText>-0.3</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258"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6DD343F2" w14:textId="6336789A" w:rsidR="00C53A5E" w:rsidRPr="00E95F39" w:rsidRDefault="00C53A5E" w:rsidP="00E95F39">
            <w:pPr>
              <w:widowControl/>
              <w:autoSpaceDE/>
              <w:autoSpaceDN/>
              <w:adjustRightInd/>
              <w:jc w:val="center"/>
              <w:rPr>
                <w:b/>
                <w:bCs/>
                <w:sz w:val="22"/>
                <w:szCs w:val="22"/>
              </w:rPr>
            </w:pPr>
            <w:ins w:id="1259" w:author="ERCOT" w:date="2023-10-26T12:35:00Z">
              <w:r w:rsidRPr="00E95F39">
                <w:rPr>
                  <w:sz w:val="22"/>
                  <w:szCs w:val="22"/>
                </w:rPr>
                <w:t>0.9</w:t>
              </w:r>
            </w:ins>
            <w:del w:id="1260" w:author="ERCOT" w:date="2023-10-26T12:35:00Z">
              <w:r w:rsidRPr="00E95F39" w:rsidDel="007014EF">
                <w:rPr>
                  <w:sz w:val="22"/>
                  <w:szCs w:val="22"/>
                </w:rPr>
                <w:delText>0.6</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261"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CE28E01" w14:textId="749C3554" w:rsidR="00C53A5E" w:rsidRPr="00E95F39" w:rsidRDefault="00C53A5E" w:rsidP="00E95F39">
            <w:pPr>
              <w:widowControl/>
              <w:autoSpaceDE/>
              <w:autoSpaceDN/>
              <w:adjustRightInd/>
              <w:jc w:val="center"/>
              <w:rPr>
                <w:b/>
                <w:bCs/>
                <w:sz w:val="22"/>
                <w:szCs w:val="22"/>
              </w:rPr>
            </w:pPr>
            <w:ins w:id="1262" w:author="ERCOT" w:date="2023-10-26T12:35:00Z">
              <w:r w:rsidRPr="00E95F39">
                <w:rPr>
                  <w:sz w:val="22"/>
                  <w:szCs w:val="22"/>
                </w:rPr>
                <w:t>0.9</w:t>
              </w:r>
            </w:ins>
            <w:del w:id="1263"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6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A6E9633" w14:textId="2D505614" w:rsidR="00C53A5E" w:rsidRPr="00E95F39" w:rsidRDefault="00C53A5E" w:rsidP="00E95F39">
            <w:pPr>
              <w:widowControl/>
              <w:autoSpaceDE/>
              <w:autoSpaceDN/>
              <w:adjustRightInd/>
              <w:jc w:val="center"/>
              <w:rPr>
                <w:b/>
                <w:bCs/>
                <w:sz w:val="22"/>
                <w:szCs w:val="22"/>
              </w:rPr>
            </w:pPr>
            <w:ins w:id="1265" w:author="ERCOT" w:date="2023-10-26T12:35:00Z">
              <w:r w:rsidRPr="00E95F39">
                <w:rPr>
                  <w:sz w:val="22"/>
                  <w:szCs w:val="22"/>
                </w:rPr>
                <w:t>-0.4</w:t>
              </w:r>
            </w:ins>
            <w:del w:id="1266" w:author="ERCOT" w:date="2023-10-26T12:35:00Z">
              <w:r w:rsidRPr="00E95F39" w:rsidDel="007014EF">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6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851A8F" w14:textId="52B210FF" w:rsidR="00C53A5E" w:rsidRPr="00E95F39" w:rsidRDefault="00C53A5E" w:rsidP="00E95F39">
            <w:pPr>
              <w:widowControl/>
              <w:autoSpaceDE/>
              <w:autoSpaceDN/>
              <w:adjustRightInd/>
              <w:jc w:val="center"/>
              <w:rPr>
                <w:b/>
                <w:bCs/>
                <w:sz w:val="22"/>
                <w:szCs w:val="22"/>
              </w:rPr>
            </w:pPr>
            <w:ins w:id="1268" w:author="ERCOT" w:date="2023-10-26T12:35:00Z">
              <w:r w:rsidRPr="00E95F39">
                <w:rPr>
                  <w:sz w:val="22"/>
                  <w:szCs w:val="22"/>
                </w:rPr>
                <w:t>-0.3</w:t>
              </w:r>
            </w:ins>
            <w:del w:id="1269" w:author="ERCOT" w:date="2023-10-26T12:35:00Z">
              <w:r w:rsidRPr="00E95F39" w:rsidDel="007014EF">
                <w:rPr>
                  <w:sz w:val="22"/>
                  <w:szCs w:val="22"/>
                </w:rPr>
                <w:delText>0.4</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70"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058DFDA" w14:textId="6448BE63" w:rsidR="00C53A5E" w:rsidRPr="00E95F39" w:rsidRDefault="00C53A5E" w:rsidP="00E95F39">
            <w:pPr>
              <w:widowControl/>
              <w:autoSpaceDE/>
              <w:autoSpaceDN/>
              <w:adjustRightInd/>
              <w:jc w:val="center"/>
              <w:rPr>
                <w:b/>
                <w:bCs/>
                <w:sz w:val="22"/>
                <w:szCs w:val="22"/>
              </w:rPr>
            </w:pPr>
            <w:ins w:id="1271" w:author="ERCOT" w:date="2023-10-26T12:35:00Z">
              <w:r w:rsidRPr="00E95F39">
                <w:rPr>
                  <w:sz w:val="22"/>
                  <w:szCs w:val="22"/>
                </w:rPr>
                <w:t>0.3</w:t>
              </w:r>
            </w:ins>
            <w:del w:id="1272"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7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C908A6E" w14:textId="47464717" w:rsidR="00C53A5E" w:rsidRPr="00E95F39" w:rsidRDefault="00C53A5E" w:rsidP="00E95F39">
            <w:pPr>
              <w:widowControl/>
              <w:autoSpaceDE/>
              <w:autoSpaceDN/>
              <w:adjustRightInd/>
              <w:jc w:val="center"/>
              <w:rPr>
                <w:b/>
                <w:bCs/>
                <w:sz w:val="22"/>
                <w:szCs w:val="22"/>
              </w:rPr>
            </w:pPr>
            <w:ins w:id="1274" w:author="ERCOT" w:date="2023-10-26T12:35:00Z">
              <w:r w:rsidRPr="00E95F39">
                <w:rPr>
                  <w:sz w:val="22"/>
                  <w:szCs w:val="22"/>
                </w:rPr>
                <w:t>0.8</w:t>
              </w:r>
            </w:ins>
            <w:del w:id="1275" w:author="ERCOT" w:date="2023-10-26T12:35:00Z">
              <w:r w:rsidRPr="00E95F39" w:rsidDel="007014EF">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76"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01B8ECE" w14:textId="2B767B22" w:rsidR="00C53A5E" w:rsidRPr="00E95F39" w:rsidRDefault="00C53A5E" w:rsidP="00E95F39">
            <w:pPr>
              <w:widowControl/>
              <w:autoSpaceDE/>
              <w:autoSpaceDN/>
              <w:adjustRightInd/>
              <w:jc w:val="center"/>
              <w:rPr>
                <w:b/>
                <w:bCs/>
                <w:sz w:val="22"/>
                <w:szCs w:val="22"/>
              </w:rPr>
            </w:pPr>
            <w:ins w:id="1277" w:author="ERCOT" w:date="2023-10-26T12:35:00Z">
              <w:r w:rsidRPr="00E95F39">
                <w:rPr>
                  <w:sz w:val="22"/>
                  <w:szCs w:val="22"/>
                </w:rPr>
                <w:t>1.4</w:t>
              </w:r>
            </w:ins>
            <w:del w:id="1278" w:author="ERCOT" w:date="2023-10-26T12:35:00Z">
              <w:r w:rsidRPr="00E95F39" w:rsidDel="007014EF">
                <w:rPr>
                  <w:sz w:val="22"/>
                  <w:szCs w:val="22"/>
                </w:rPr>
                <w:delText>1.3</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79"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423D71" w14:textId="759D4606" w:rsidR="00C53A5E" w:rsidRPr="00E95F39" w:rsidRDefault="00C53A5E" w:rsidP="00E95F39">
            <w:pPr>
              <w:widowControl/>
              <w:autoSpaceDE/>
              <w:autoSpaceDN/>
              <w:adjustRightInd/>
              <w:jc w:val="center"/>
              <w:rPr>
                <w:b/>
                <w:bCs/>
                <w:sz w:val="22"/>
                <w:szCs w:val="22"/>
              </w:rPr>
            </w:pPr>
            <w:ins w:id="1280" w:author="ERCOT" w:date="2023-10-26T12:35:00Z">
              <w:r w:rsidRPr="00E95F39">
                <w:rPr>
                  <w:sz w:val="22"/>
                  <w:szCs w:val="22"/>
                </w:rPr>
                <w:t>1.8</w:t>
              </w:r>
            </w:ins>
            <w:del w:id="1281" w:author="ERCOT" w:date="2023-10-26T12:35:00Z">
              <w:r w:rsidRPr="00E95F39" w:rsidDel="007014EF">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8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43BF245" w14:textId="2FA0F7E6" w:rsidR="00C53A5E" w:rsidRPr="00E95F39" w:rsidRDefault="00C53A5E" w:rsidP="00E95F39">
            <w:pPr>
              <w:widowControl/>
              <w:autoSpaceDE/>
              <w:autoSpaceDN/>
              <w:adjustRightInd/>
              <w:jc w:val="center"/>
              <w:rPr>
                <w:b/>
                <w:bCs/>
                <w:sz w:val="22"/>
                <w:szCs w:val="22"/>
              </w:rPr>
            </w:pPr>
            <w:ins w:id="1283" w:author="ERCOT" w:date="2023-10-26T12:35:00Z">
              <w:r w:rsidRPr="00E95F39">
                <w:rPr>
                  <w:sz w:val="22"/>
                  <w:szCs w:val="22"/>
                </w:rPr>
                <w:t>2.9</w:t>
              </w:r>
            </w:ins>
            <w:del w:id="1284" w:author="ERCOT" w:date="2023-10-26T12:35:00Z">
              <w:r w:rsidRPr="00E95F39" w:rsidDel="007014EF">
                <w:rPr>
                  <w:sz w:val="22"/>
                  <w:szCs w:val="22"/>
                </w:rPr>
                <w:delText>3.2</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285"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AC9E8DB" w14:textId="060C707F" w:rsidR="00C53A5E" w:rsidRPr="00E95F39" w:rsidRDefault="00C53A5E" w:rsidP="00E95F39">
            <w:pPr>
              <w:widowControl/>
              <w:autoSpaceDE/>
              <w:autoSpaceDN/>
              <w:adjustRightInd/>
              <w:jc w:val="center"/>
              <w:rPr>
                <w:b/>
                <w:bCs/>
                <w:sz w:val="22"/>
                <w:szCs w:val="22"/>
              </w:rPr>
            </w:pPr>
            <w:ins w:id="1286" w:author="ERCOT" w:date="2023-10-26T12:35:00Z">
              <w:r w:rsidRPr="00E95F39">
                <w:rPr>
                  <w:sz w:val="22"/>
                  <w:szCs w:val="22"/>
                </w:rPr>
                <w:t>3.2</w:t>
              </w:r>
            </w:ins>
            <w:del w:id="1287" w:author="ERCOT" w:date="2023-10-26T12:35:00Z">
              <w:r w:rsidRPr="00E95F39" w:rsidDel="007014EF">
                <w:rPr>
                  <w:sz w:val="22"/>
                  <w:szCs w:val="22"/>
                </w:rPr>
                <w:delText>3.8</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288"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F6DE57" w14:textId="2A6E115F" w:rsidR="00C53A5E" w:rsidRPr="00E95F39" w:rsidRDefault="00C53A5E" w:rsidP="00E95F39">
            <w:pPr>
              <w:widowControl/>
              <w:autoSpaceDE/>
              <w:autoSpaceDN/>
              <w:adjustRightInd/>
              <w:jc w:val="center"/>
              <w:rPr>
                <w:b/>
                <w:bCs/>
                <w:sz w:val="22"/>
                <w:szCs w:val="22"/>
              </w:rPr>
            </w:pPr>
            <w:ins w:id="1289" w:author="ERCOT" w:date="2023-10-26T12:35:00Z">
              <w:r w:rsidRPr="00E95F39">
                <w:rPr>
                  <w:sz w:val="22"/>
                  <w:szCs w:val="22"/>
                </w:rPr>
                <w:t>3.8</w:t>
              </w:r>
            </w:ins>
            <w:del w:id="1290" w:author="ERCOT" w:date="2023-10-26T12:35:00Z">
              <w:r w:rsidRPr="00E95F39" w:rsidDel="007014EF">
                <w:rPr>
                  <w:sz w:val="22"/>
                  <w:szCs w:val="22"/>
                </w:rPr>
                <w:delText>3.8</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291"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FBCA611" w14:textId="3998579A" w:rsidR="00C53A5E" w:rsidRPr="00E95F39" w:rsidRDefault="00C53A5E" w:rsidP="00E95F39">
            <w:pPr>
              <w:widowControl/>
              <w:autoSpaceDE/>
              <w:autoSpaceDN/>
              <w:adjustRightInd/>
              <w:jc w:val="center"/>
              <w:rPr>
                <w:b/>
                <w:bCs/>
                <w:sz w:val="22"/>
                <w:szCs w:val="22"/>
              </w:rPr>
            </w:pPr>
            <w:ins w:id="1292" w:author="ERCOT" w:date="2023-10-26T12:35:00Z">
              <w:r w:rsidRPr="00E95F39">
                <w:rPr>
                  <w:sz w:val="22"/>
                  <w:szCs w:val="22"/>
                </w:rPr>
                <w:t>3.6</w:t>
              </w:r>
            </w:ins>
            <w:del w:id="1293" w:author="ERCOT" w:date="2023-10-26T12:35:00Z">
              <w:r w:rsidRPr="00E95F39" w:rsidDel="007014EF">
                <w:rPr>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294"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633BBAC2" w14:textId="6703AFC4" w:rsidR="00C53A5E" w:rsidRPr="00E95F39" w:rsidRDefault="00C53A5E" w:rsidP="00E95F39">
            <w:pPr>
              <w:widowControl/>
              <w:autoSpaceDE/>
              <w:autoSpaceDN/>
              <w:adjustRightInd/>
              <w:jc w:val="center"/>
              <w:rPr>
                <w:b/>
                <w:bCs/>
                <w:sz w:val="22"/>
                <w:szCs w:val="22"/>
              </w:rPr>
            </w:pPr>
            <w:ins w:id="1295" w:author="ERCOT" w:date="2023-10-26T12:35:00Z">
              <w:r w:rsidRPr="00E95F39">
                <w:rPr>
                  <w:sz w:val="22"/>
                  <w:szCs w:val="22"/>
                </w:rPr>
                <w:t>3.9</w:t>
              </w:r>
            </w:ins>
            <w:del w:id="1296" w:author="ERCOT" w:date="2023-10-26T12:35:00Z">
              <w:r w:rsidRPr="00E95F39" w:rsidDel="007014EF">
                <w:rPr>
                  <w:sz w:val="22"/>
                  <w:szCs w:val="22"/>
                </w:rPr>
                <w:delText>4.3</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297"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578837D" w14:textId="6C428D84" w:rsidR="00C53A5E" w:rsidRPr="00E95F39" w:rsidRDefault="00C53A5E" w:rsidP="00E95F39">
            <w:pPr>
              <w:widowControl/>
              <w:autoSpaceDE/>
              <w:autoSpaceDN/>
              <w:adjustRightInd/>
              <w:jc w:val="center"/>
              <w:rPr>
                <w:b/>
                <w:bCs/>
                <w:sz w:val="22"/>
                <w:szCs w:val="22"/>
              </w:rPr>
            </w:pPr>
            <w:ins w:id="1298" w:author="ERCOT" w:date="2023-10-26T12:35:00Z">
              <w:r w:rsidRPr="00E95F39">
                <w:rPr>
                  <w:sz w:val="22"/>
                  <w:szCs w:val="22"/>
                </w:rPr>
                <w:t>4.1</w:t>
              </w:r>
            </w:ins>
            <w:del w:id="1299" w:author="ERCOT" w:date="2023-10-26T12:35:00Z">
              <w:r w:rsidRPr="00E95F39" w:rsidDel="007014EF">
                <w:rPr>
                  <w:sz w:val="22"/>
                  <w:szCs w:val="22"/>
                </w:rPr>
                <w:delText>5.6</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300"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B59122C" w14:textId="24FD3BA2" w:rsidR="00C53A5E" w:rsidRPr="00E95F39" w:rsidRDefault="00C53A5E" w:rsidP="00E95F39">
            <w:pPr>
              <w:widowControl/>
              <w:autoSpaceDE/>
              <w:autoSpaceDN/>
              <w:adjustRightInd/>
              <w:jc w:val="center"/>
              <w:rPr>
                <w:b/>
                <w:bCs/>
                <w:sz w:val="22"/>
                <w:szCs w:val="22"/>
              </w:rPr>
            </w:pPr>
            <w:ins w:id="1301" w:author="ERCOT" w:date="2023-10-26T12:35:00Z">
              <w:r w:rsidRPr="00E95F39">
                <w:rPr>
                  <w:sz w:val="22"/>
                  <w:szCs w:val="22"/>
                </w:rPr>
                <w:t>3.4</w:t>
              </w:r>
            </w:ins>
            <w:del w:id="1302" w:author="ERCOT" w:date="2023-10-26T12:35:00Z">
              <w:r w:rsidRPr="00E95F39" w:rsidDel="007014EF">
                <w:rPr>
                  <w:sz w:val="22"/>
                  <w:szCs w:val="22"/>
                </w:rPr>
                <w:delText>3.1</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303"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31B11EE" w14:textId="7C340896" w:rsidR="00C53A5E" w:rsidRPr="00E95F39" w:rsidRDefault="00C53A5E" w:rsidP="00E95F39">
            <w:pPr>
              <w:widowControl/>
              <w:autoSpaceDE/>
              <w:autoSpaceDN/>
              <w:adjustRightInd/>
              <w:jc w:val="center"/>
              <w:rPr>
                <w:b/>
                <w:bCs/>
                <w:sz w:val="22"/>
                <w:szCs w:val="22"/>
              </w:rPr>
            </w:pPr>
            <w:ins w:id="1304" w:author="ERCOT" w:date="2023-10-26T12:35:00Z">
              <w:r w:rsidRPr="00E95F39">
                <w:rPr>
                  <w:sz w:val="22"/>
                  <w:szCs w:val="22"/>
                </w:rPr>
                <w:t>2.5</w:t>
              </w:r>
            </w:ins>
            <w:del w:id="1305" w:author="ERCOT" w:date="2023-10-26T12:35:00Z">
              <w:r w:rsidRPr="00E95F39" w:rsidDel="007014EF">
                <w:rPr>
                  <w:sz w:val="22"/>
                  <w:szCs w:val="22"/>
                </w:rPr>
                <w:delText>1.0</w:delText>
              </w:r>
            </w:del>
          </w:p>
        </w:tc>
      </w:tr>
      <w:tr w:rsidR="00C53A5E" w:rsidRPr="00CC576E" w14:paraId="4FEA3E7C"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306"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307"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308"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685D207" w14:textId="77777777" w:rsidR="00C53A5E" w:rsidRPr="000357D1" w:rsidRDefault="00C53A5E" w:rsidP="00C53A5E">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Change w:id="130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6D73E52" w14:textId="1F8A93A0" w:rsidR="00C53A5E" w:rsidRPr="00E95F39" w:rsidRDefault="00C53A5E" w:rsidP="00E95F39">
            <w:pPr>
              <w:widowControl/>
              <w:autoSpaceDE/>
              <w:autoSpaceDN/>
              <w:adjustRightInd/>
              <w:jc w:val="center"/>
              <w:rPr>
                <w:b/>
                <w:bCs/>
                <w:sz w:val="22"/>
                <w:szCs w:val="22"/>
              </w:rPr>
            </w:pPr>
            <w:ins w:id="1310" w:author="ERCOT" w:date="2023-10-26T12:35:00Z">
              <w:r w:rsidRPr="00E95F39">
                <w:rPr>
                  <w:sz w:val="22"/>
                  <w:szCs w:val="22"/>
                </w:rPr>
                <w:t>1.1</w:t>
              </w:r>
            </w:ins>
            <w:del w:id="1311" w:author="ERCOT" w:date="2023-10-26T12:35:00Z">
              <w:r w:rsidRPr="00E95F39" w:rsidDel="007014EF">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31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7E9937" w14:textId="2C3EFE2A" w:rsidR="00C53A5E" w:rsidRPr="00E95F39" w:rsidRDefault="00C53A5E" w:rsidP="00E95F39">
            <w:pPr>
              <w:widowControl/>
              <w:autoSpaceDE/>
              <w:autoSpaceDN/>
              <w:adjustRightInd/>
              <w:jc w:val="center"/>
              <w:rPr>
                <w:b/>
                <w:bCs/>
                <w:sz w:val="22"/>
                <w:szCs w:val="22"/>
              </w:rPr>
            </w:pPr>
            <w:ins w:id="1313" w:author="ERCOT" w:date="2023-10-26T12:35:00Z">
              <w:r w:rsidRPr="00E95F39">
                <w:rPr>
                  <w:sz w:val="22"/>
                  <w:szCs w:val="22"/>
                </w:rPr>
                <w:t>0.1</w:t>
              </w:r>
            </w:ins>
            <w:del w:id="1314"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1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5C8D37B" w14:textId="08E336BE" w:rsidR="00C53A5E" w:rsidRPr="00E95F39" w:rsidRDefault="00C53A5E" w:rsidP="00E95F39">
            <w:pPr>
              <w:widowControl/>
              <w:autoSpaceDE/>
              <w:autoSpaceDN/>
              <w:adjustRightInd/>
              <w:jc w:val="center"/>
              <w:rPr>
                <w:b/>
                <w:bCs/>
                <w:sz w:val="22"/>
                <w:szCs w:val="22"/>
              </w:rPr>
            </w:pPr>
            <w:ins w:id="1316" w:author="ERCOT" w:date="2023-10-26T12:35:00Z">
              <w:r w:rsidRPr="00E95F39">
                <w:rPr>
                  <w:sz w:val="22"/>
                  <w:szCs w:val="22"/>
                </w:rPr>
                <w:t>-1.3</w:t>
              </w:r>
            </w:ins>
            <w:del w:id="1317" w:author="ERCOT" w:date="2023-10-26T12:35:00Z">
              <w:r w:rsidRPr="00E95F39" w:rsidDel="007014EF">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1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466034D" w14:textId="17A9F024" w:rsidR="00C53A5E" w:rsidRPr="00E95F39" w:rsidRDefault="00C53A5E" w:rsidP="00E95F39">
            <w:pPr>
              <w:widowControl/>
              <w:autoSpaceDE/>
              <w:autoSpaceDN/>
              <w:adjustRightInd/>
              <w:jc w:val="center"/>
              <w:rPr>
                <w:b/>
                <w:bCs/>
                <w:sz w:val="22"/>
                <w:szCs w:val="22"/>
              </w:rPr>
            </w:pPr>
            <w:ins w:id="1319" w:author="ERCOT" w:date="2023-10-26T12:35:00Z">
              <w:r w:rsidRPr="00E95F39">
                <w:rPr>
                  <w:sz w:val="22"/>
                  <w:szCs w:val="22"/>
                </w:rPr>
                <w:t>-2.1</w:t>
              </w:r>
            </w:ins>
            <w:del w:id="1320" w:author="ERCOT" w:date="2023-10-26T12:35:00Z">
              <w:r w:rsidRPr="00E95F39" w:rsidDel="007014EF">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2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8999736" w14:textId="3E465A34" w:rsidR="00C53A5E" w:rsidRPr="00E95F39" w:rsidRDefault="00C53A5E" w:rsidP="00E95F39">
            <w:pPr>
              <w:widowControl/>
              <w:autoSpaceDE/>
              <w:autoSpaceDN/>
              <w:adjustRightInd/>
              <w:jc w:val="center"/>
              <w:rPr>
                <w:b/>
                <w:bCs/>
                <w:sz w:val="22"/>
                <w:szCs w:val="22"/>
              </w:rPr>
            </w:pPr>
            <w:ins w:id="1322" w:author="ERCOT" w:date="2023-10-26T12:35:00Z">
              <w:r w:rsidRPr="00E95F39">
                <w:rPr>
                  <w:sz w:val="22"/>
                  <w:szCs w:val="22"/>
                </w:rPr>
                <w:t>-1.3</w:t>
              </w:r>
            </w:ins>
            <w:del w:id="1323" w:author="ERCOT" w:date="2023-10-26T12:35:00Z">
              <w:r w:rsidRPr="00E95F39" w:rsidDel="007014EF">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2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4ABE37" w14:textId="7B14339B" w:rsidR="00C53A5E" w:rsidRPr="00E95F39" w:rsidRDefault="00C53A5E" w:rsidP="00E95F39">
            <w:pPr>
              <w:widowControl/>
              <w:autoSpaceDE/>
              <w:autoSpaceDN/>
              <w:adjustRightInd/>
              <w:jc w:val="center"/>
              <w:rPr>
                <w:b/>
                <w:bCs/>
                <w:sz w:val="22"/>
                <w:szCs w:val="22"/>
              </w:rPr>
            </w:pPr>
            <w:ins w:id="1325" w:author="ERCOT" w:date="2023-10-26T12:35:00Z">
              <w:r w:rsidRPr="00E95F39">
                <w:rPr>
                  <w:sz w:val="22"/>
                  <w:szCs w:val="22"/>
                </w:rPr>
                <w:t>-1.4</w:t>
              </w:r>
            </w:ins>
            <w:del w:id="1326" w:author="ERCOT" w:date="2023-10-26T12:35:00Z">
              <w:r w:rsidRPr="00E95F39" w:rsidDel="007014EF">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2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704EC0" w14:textId="70E45648" w:rsidR="00C53A5E" w:rsidRPr="00E95F39" w:rsidRDefault="00C53A5E" w:rsidP="00E95F39">
            <w:pPr>
              <w:widowControl/>
              <w:autoSpaceDE/>
              <w:autoSpaceDN/>
              <w:adjustRightInd/>
              <w:jc w:val="center"/>
              <w:rPr>
                <w:b/>
                <w:bCs/>
                <w:sz w:val="22"/>
                <w:szCs w:val="22"/>
              </w:rPr>
            </w:pPr>
            <w:ins w:id="1328" w:author="ERCOT" w:date="2023-10-26T12:35:00Z">
              <w:r w:rsidRPr="00E95F39">
                <w:rPr>
                  <w:sz w:val="22"/>
                  <w:szCs w:val="22"/>
                </w:rPr>
                <w:t>-1.6</w:t>
              </w:r>
            </w:ins>
            <w:del w:id="1329"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3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89DE83" w14:textId="5C245BB9" w:rsidR="00C53A5E" w:rsidRPr="00E95F39" w:rsidRDefault="00C53A5E" w:rsidP="00E95F39">
            <w:pPr>
              <w:widowControl/>
              <w:autoSpaceDE/>
              <w:autoSpaceDN/>
              <w:adjustRightInd/>
              <w:jc w:val="center"/>
              <w:rPr>
                <w:b/>
                <w:bCs/>
                <w:sz w:val="22"/>
                <w:szCs w:val="22"/>
              </w:rPr>
            </w:pPr>
            <w:ins w:id="1331" w:author="ERCOT" w:date="2023-10-26T12:35:00Z">
              <w:r w:rsidRPr="00E95F39">
                <w:rPr>
                  <w:sz w:val="22"/>
                  <w:szCs w:val="22"/>
                </w:rPr>
                <w:t>-1.0</w:t>
              </w:r>
            </w:ins>
            <w:del w:id="1332" w:author="ERCOT" w:date="2023-10-26T12:35:00Z">
              <w:r w:rsidRPr="00E95F39" w:rsidDel="007014EF">
                <w:rPr>
                  <w:sz w:val="22"/>
                  <w:szCs w:val="22"/>
                </w:rPr>
                <w:delText>-0.9</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333"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2A1B5D" w14:textId="129237F6" w:rsidR="00C53A5E" w:rsidRPr="00E95F39" w:rsidRDefault="00C53A5E" w:rsidP="00E95F39">
            <w:pPr>
              <w:widowControl/>
              <w:autoSpaceDE/>
              <w:autoSpaceDN/>
              <w:adjustRightInd/>
              <w:jc w:val="center"/>
              <w:rPr>
                <w:b/>
                <w:bCs/>
                <w:sz w:val="22"/>
                <w:szCs w:val="22"/>
              </w:rPr>
            </w:pPr>
            <w:ins w:id="1334" w:author="ERCOT" w:date="2023-10-26T12:35:00Z">
              <w:r w:rsidRPr="00E95F39">
                <w:rPr>
                  <w:sz w:val="22"/>
                  <w:szCs w:val="22"/>
                </w:rPr>
                <w:t>0.7</w:t>
              </w:r>
            </w:ins>
            <w:del w:id="1335" w:author="ERCOT" w:date="2023-10-26T12:35:00Z">
              <w:r w:rsidRPr="00E95F39" w:rsidDel="007014EF">
                <w:rPr>
                  <w:sz w:val="22"/>
                  <w:szCs w:val="22"/>
                </w:rPr>
                <w:delText>0.2</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336"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268751B" w14:textId="68E82446" w:rsidR="00C53A5E" w:rsidRPr="00E95F39" w:rsidRDefault="00C53A5E" w:rsidP="00E95F39">
            <w:pPr>
              <w:widowControl/>
              <w:autoSpaceDE/>
              <w:autoSpaceDN/>
              <w:adjustRightInd/>
              <w:jc w:val="center"/>
              <w:rPr>
                <w:b/>
                <w:bCs/>
                <w:sz w:val="22"/>
                <w:szCs w:val="22"/>
              </w:rPr>
            </w:pPr>
            <w:ins w:id="1337" w:author="ERCOT" w:date="2023-10-26T12:35:00Z">
              <w:r w:rsidRPr="00E95F39">
                <w:rPr>
                  <w:sz w:val="22"/>
                  <w:szCs w:val="22"/>
                </w:rPr>
                <w:t>0.1</w:t>
              </w:r>
            </w:ins>
            <w:del w:id="1338"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3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C618119" w14:textId="0BE007DB" w:rsidR="00C53A5E" w:rsidRPr="00E95F39" w:rsidRDefault="00C53A5E" w:rsidP="00E95F39">
            <w:pPr>
              <w:widowControl/>
              <w:autoSpaceDE/>
              <w:autoSpaceDN/>
              <w:adjustRightInd/>
              <w:jc w:val="center"/>
              <w:rPr>
                <w:b/>
                <w:bCs/>
                <w:sz w:val="22"/>
                <w:szCs w:val="22"/>
              </w:rPr>
            </w:pPr>
            <w:ins w:id="1340" w:author="ERCOT" w:date="2023-10-26T12:35:00Z">
              <w:r w:rsidRPr="00E95F39">
                <w:rPr>
                  <w:sz w:val="22"/>
                  <w:szCs w:val="22"/>
                </w:rPr>
                <w:t>-0.1</w:t>
              </w:r>
            </w:ins>
            <w:del w:id="1341" w:author="ERCOT" w:date="2023-10-26T12:35:00Z">
              <w:r w:rsidRPr="00E95F39" w:rsidDel="007014E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4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A27253" w14:textId="2CF3001E" w:rsidR="00C53A5E" w:rsidRPr="00E95F39" w:rsidRDefault="00C53A5E" w:rsidP="00E95F39">
            <w:pPr>
              <w:widowControl/>
              <w:autoSpaceDE/>
              <w:autoSpaceDN/>
              <w:adjustRightInd/>
              <w:jc w:val="center"/>
              <w:rPr>
                <w:b/>
                <w:bCs/>
                <w:sz w:val="22"/>
                <w:szCs w:val="22"/>
              </w:rPr>
            </w:pPr>
            <w:ins w:id="1343" w:author="ERCOT" w:date="2023-10-26T12:35:00Z">
              <w:r w:rsidRPr="00E95F39">
                <w:rPr>
                  <w:sz w:val="22"/>
                  <w:szCs w:val="22"/>
                </w:rPr>
                <w:t>0.0</w:t>
              </w:r>
            </w:ins>
            <w:del w:id="1344" w:author="ERCOT" w:date="2023-10-26T12:35:00Z">
              <w:r w:rsidRPr="00E95F39" w:rsidDel="007014EF">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345"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08B69C" w14:textId="31350BAB" w:rsidR="00C53A5E" w:rsidRPr="00E95F39" w:rsidRDefault="00C53A5E" w:rsidP="00E95F39">
            <w:pPr>
              <w:widowControl/>
              <w:autoSpaceDE/>
              <w:autoSpaceDN/>
              <w:adjustRightInd/>
              <w:jc w:val="center"/>
              <w:rPr>
                <w:b/>
                <w:bCs/>
                <w:sz w:val="22"/>
                <w:szCs w:val="22"/>
              </w:rPr>
            </w:pPr>
            <w:ins w:id="1346" w:author="ERCOT" w:date="2023-10-26T12:35:00Z">
              <w:r w:rsidRPr="00E95F39">
                <w:rPr>
                  <w:sz w:val="22"/>
                  <w:szCs w:val="22"/>
                </w:rPr>
                <w:t>0.2</w:t>
              </w:r>
            </w:ins>
            <w:del w:id="1347"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4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52846B" w14:textId="2AE70095" w:rsidR="00C53A5E" w:rsidRPr="00E95F39" w:rsidRDefault="00C53A5E" w:rsidP="00E95F39">
            <w:pPr>
              <w:widowControl/>
              <w:autoSpaceDE/>
              <w:autoSpaceDN/>
              <w:adjustRightInd/>
              <w:jc w:val="center"/>
              <w:rPr>
                <w:b/>
                <w:bCs/>
                <w:sz w:val="22"/>
                <w:szCs w:val="22"/>
              </w:rPr>
            </w:pPr>
            <w:ins w:id="1349" w:author="ERCOT" w:date="2023-10-26T12:35:00Z">
              <w:r w:rsidRPr="00E95F39">
                <w:rPr>
                  <w:sz w:val="22"/>
                  <w:szCs w:val="22"/>
                </w:rPr>
                <w:t>0.7</w:t>
              </w:r>
            </w:ins>
            <w:del w:id="1350" w:author="ERCOT" w:date="2023-10-26T12:35:00Z">
              <w:r w:rsidRPr="00E95F39" w:rsidDel="007014EF">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351"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AEDF8D" w14:textId="67CA4E80" w:rsidR="00C53A5E" w:rsidRPr="00E95F39" w:rsidRDefault="00C53A5E" w:rsidP="00E95F39">
            <w:pPr>
              <w:widowControl/>
              <w:autoSpaceDE/>
              <w:autoSpaceDN/>
              <w:adjustRightInd/>
              <w:jc w:val="center"/>
              <w:rPr>
                <w:b/>
                <w:bCs/>
                <w:sz w:val="22"/>
                <w:szCs w:val="22"/>
              </w:rPr>
            </w:pPr>
            <w:ins w:id="1352" w:author="ERCOT" w:date="2023-10-26T12:35:00Z">
              <w:r w:rsidRPr="00E95F39">
                <w:rPr>
                  <w:sz w:val="22"/>
                  <w:szCs w:val="22"/>
                </w:rPr>
                <w:t>1.2</w:t>
              </w:r>
            </w:ins>
            <w:del w:id="1353" w:author="ERCOT" w:date="2023-10-26T12:35:00Z">
              <w:r w:rsidRPr="00E95F39" w:rsidDel="007014EF">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354"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AC30687" w14:textId="447668F7" w:rsidR="00C53A5E" w:rsidRPr="00E95F39" w:rsidRDefault="00C53A5E" w:rsidP="00E95F39">
            <w:pPr>
              <w:widowControl/>
              <w:autoSpaceDE/>
              <w:autoSpaceDN/>
              <w:adjustRightInd/>
              <w:jc w:val="center"/>
              <w:rPr>
                <w:b/>
                <w:bCs/>
                <w:sz w:val="22"/>
                <w:szCs w:val="22"/>
              </w:rPr>
            </w:pPr>
            <w:ins w:id="1355" w:author="ERCOT" w:date="2023-10-26T12:35:00Z">
              <w:r w:rsidRPr="00E95F39">
                <w:rPr>
                  <w:sz w:val="22"/>
                  <w:szCs w:val="22"/>
                </w:rPr>
                <w:t>1.8</w:t>
              </w:r>
            </w:ins>
            <w:del w:id="1356" w:author="ERCOT" w:date="2023-10-26T12:35:00Z">
              <w:r w:rsidRPr="00E95F39" w:rsidDel="007014EF">
                <w:rPr>
                  <w:sz w:val="22"/>
                  <w:szCs w:val="22"/>
                </w:rPr>
                <w:delText>1.6</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35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6DE4EDE" w14:textId="259CF16C" w:rsidR="00C53A5E" w:rsidRPr="00E95F39" w:rsidRDefault="00C53A5E" w:rsidP="00E95F39">
            <w:pPr>
              <w:widowControl/>
              <w:autoSpaceDE/>
              <w:autoSpaceDN/>
              <w:adjustRightInd/>
              <w:jc w:val="center"/>
              <w:rPr>
                <w:b/>
                <w:bCs/>
                <w:sz w:val="22"/>
                <w:szCs w:val="22"/>
              </w:rPr>
            </w:pPr>
            <w:ins w:id="1358" w:author="ERCOT" w:date="2023-10-26T12:35:00Z">
              <w:r w:rsidRPr="00E95F39">
                <w:rPr>
                  <w:sz w:val="22"/>
                  <w:szCs w:val="22"/>
                </w:rPr>
                <w:t>2.6</w:t>
              </w:r>
            </w:ins>
            <w:del w:id="1359" w:author="ERCOT" w:date="2023-10-26T12:35:00Z">
              <w:r w:rsidRPr="00E95F39" w:rsidDel="007014EF">
                <w:rPr>
                  <w:sz w:val="22"/>
                  <w:szCs w:val="22"/>
                </w:rPr>
                <w:delText>2.5</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360"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9849514" w14:textId="758051F5" w:rsidR="00C53A5E" w:rsidRPr="00E95F39" w:rsidRDefault="00C53A5E" w:rsidP="00E95F39">
            <w:pPr>
              <w:widowControl/>
              <w:autoSpaceDE/>
              <w:autoSpaceDN/>
              <w:adjustRightInd/>
              <w:jc w:val="center"/>
              <w:rPr>
                <w:b/>
                <w:bCs/>
                <w:sz w:val="22"/>
                <w:szCs w:val="22"/>
              </w:rPr>
            </w:pPr>
            <w:ins w:id="1361" w:author="ERCOT" w:date="2023-10-26T12:35:00Z">
              <w:r w:rsidRPr="00E95F39">
                <w:rPr>
                  <w:sz w:val="22"/>
                  <w:szCs w:val="22"/>
                </w:rPr>
                <w:t>2.7</w:t>
              </w:r>
            </w:ins>
            <w:del w:id="1362" w:author="ERCOT" w:date="2023-10-26T12:35:00Z">
              <w:r w:rsidRPr="00E95F39" w:rsidDel="007014EF">
                <w:rPr>
                  <w:sz w:val="22"/>
                  <w:szCs w:val="22"/>
                </w:rPr>
                <w:delText>3.1</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363"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E5818D3" w14:textId="4631C129" w:rsidR="00C53A5E" w:rsidRPr="00E95F39" w:rsidRDefault="00C53A5E" w:rsidP="00E95F39">
            <w:pPr>
              <w:widowControl/>
              <w:autoSpaceDE/>
              <w:autoSpaceDN/>
              <w:adjustRightInd/>
              <w:jc w:val="center"/>
              <w:rPr>
                <w:b/>
                <w:bCs/>
                <w:sz w:val="22"/>
                <w:szCs w:val="22"/>
              </w:rPr>
            </w:pPr>
            <w:ins w:id="1364" w:author="ERCOT" w:date="2023-10-26T12:35:00Z">
              <w:r w:rsidRPr="00E95F39">
                <w:rPr>
                  <w:sz w:val="22"/>
                  <w:szCs w:val="22"/>
                </w:rPr>
                <w:t>2.7</w:t>
              </w:r>
            </w:ins>
            <w:del w:id="1365" w:author="ERCOT" w:date="2023-10-26T12:35:00Z">
              <w:r w:rsidRPr="00E95F39" w:rsidDel="007014EF">
                <w:rPr>
                  <w:sz w:val="22"/>
                  <w:szCs w:val="22"/>
                </w:rPr>
                <w:delText>3.4</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366"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4BD3A88" w14:textId="1B67A06D" w:rsidR="00C53A5E" w:rsidRPr="00E95F39" w:rsidRDefault="00C53A5E" w:rsidP="00E95F39">
            <w:pPr>
              <w:widowControl/>
              <w:autoSpaceDE/>
              <w:autoSpaceDN/>
              <w:adjustRightInd/>
              <w:jc w:val="center"/>
              <w:rPr>
                <w:b/>
                <w:bCs/>
                <w:sz w:val="22"/>
                <w:szCs w:val="22"/>
              </w:rPr>
            </w:pPr>
            <w:ins w:id="1367" w:author="ERCOT" w:date="2023-10-26T12:35:00Z">
              <w:r w:rsidRPr="00E95F39">
                <w:rPr>
                  <w:sz w:val="22"/>
                  <w:szCs w:val="22"/>
                </w:rPr>
                <w:t>2.3</w:t>
              </w:r>
            </w:ins>
            <w:del w:id="1368" w:author="ERCOT" w:date="2023-10-26T12:35:00Z">
              <w:r w:rsidRPr="00E95F39" w:rsidDel="007014EF">
                <w:rPr>
                  <w:sz w:val="22"/>
                  <w:szCs w:val="22"/>
                </w:rPr>
                <w:delText>3.0</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369"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A7B5231" w14:textId="2CB5E9D0" w:rsidR="00C53A5E" w:rsidRPr="00E95F39" w:rsidRDefault="00C53A5E" w:rsidP="00E95F39">
            <w:pPr>
              <w:widowControl/>
              <w:autoSpaceDE/>
              <w:autoSpaceDN/>
              <w:adjustRightInd/>
              <w:jc w:val="center"/>
              <w:rPr>
                <w:b/>
                <w:bCs/>
                <w:sz w:val="22"/>
                <w:szCs w:val="22"/>
              </w:rPr>
            </w:pPr>
            <w:ins w:id="1370" w:author="ERCOT" w:date="2023-10-26T12:35:00Z">
              <w:r w:rsidRPr="00E95F39">
                <w:rPr>
                  <w:sz w:val="22"/>
                  <w:szCs w:val="22"/>
                </w:rPr>
                <w:t>2.5</w:t>
              </w:r>
            </w:ins>
            <w:del w:id="1371" w:author="ERCOT" w:date="2023-10-26T12:35:00Z">
              <w:r w:rsidRPr="00E95F39" w:rsidDel="007014EF">
                <w:rPr>
                  <w:sz w:val="22"/>
                  <w:szCs w:val="22"/>
                </w:rPr>
                <w:delText>3.8</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372"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80CF306" w14:textId="3F891BEC" w:rsidR="00C53A5E" w:rsidRPr="00E95F39" w:rsidRDefault="00C53A5E" w:rsidP="00E95F39">
            <w:pPr>
              <w:widowControl/>
              <w:autoSpaceDE/>
              <w:autoSpaceDN/>
              <w:adjustRightInd/>
              <w:jc w:val="center"/>
              <w:rPr>
                <w:b/>
                <w:bCs/>
                <w:sz w:val="22"/>
                <w:szCs w:val="22"/>
              </w:rPr>
            </w:pPr>
            <w:ins w:id="1373" w:author="ERCOT" w:date="2023-10-26T12:35:00Z">
              <w:r w:rsidRPr="00E95F39">
                <w:rPr>
                  <w:sz w:val="22"/>
                  <w:szCs w:val="22"/>
                </w:rPr>
                <w:t>5.4</w:t>
              </w:r>
            </w:ins>
            <w:del w:id="1374" w:author="ERCOT" w:date="2023-10-26T12:35:00Z">
              <w:r w:rsidRPr="00E95F39" w:rsidDel="007014EF">
                <w:rPr>
                  <w:sz w:val="22"/>
                  <w:szCs w:val="22"/>
                </w:rPr>
                <w:delText>5.8</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375"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3D40320" w14:textId="622CE0AE" w:rsidR="00C53A5E" w:rsidRPr="00E95F39" w:rsidRDefault="00C53A5E" w:rsidP="00E95F39">
            <w:pPr>
              <w:widowControl/>
              <w:autoSpaceDE/>
              <w:autoSpaceDN/>
              <w:adjustRightInd/>
              <w:jc w:val="center"/>
              <w:rPr>
                <w:b/>
                <w:bCs/>
                <w:sz w:val="22"/>
                <w:szCs w:val="22"/>
              </w:rPr>
            </w:pPr>
            <w:ins w:id="1376" w:author="ERCOT" w:date="2023-10-26T12:35:00Z">
              <w:r w:rsidRPr="00E95F39">
                <w:rPr>
                  <w:sz w:val="22"/>
                  <w:szCs w:val="22"/>
                </w:rPr>
                <w:t>4.0</w:t>
              </w:r>
            </w:ins>
            <w:del w:id="1377" w:author="ERCOT" w:date="2023-10-26T12:35:00Z">
              <w:r w:rsidRPr="00E95F39" w:rsidDel="007014EF">
                <w:rPr>
                  <w:sz w:val="22"/>
                  <w:szCs w:val="22"/>
                </w:rPr>
                <w:delText>3.5</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378"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788A336" w14:textId="17782C54" w:rsidR="00C53A5E" w:rsidRPr="00E95F39" w:rsidRDefault="00C53A5E" w:rsidP="00E95F39">
            <w:pPr>
              <w:widowControl/>
              <w:autoSpaceDE/>
              <w:autoSpaceDN/>
              <w:adjustRightInd/>
              <w:jc w:val="center"/>
              <w:rPr>
                <w:b/>
                <w:bCs/>
                <w:sz w:val="22"/>
                <w:szCs w:val="22"/>
              </w:rPr>
            </w:pPr>
            <w:ins w:id="1379" w:author="ERCOT" w:date="2023-10-26T12:35:00Z">
              <w:r w:rsidRPr="00E95F39">
                <w:rPr>
                  <w:sz w:val="22"/>
                  <w:szCs w:val="22"/>
                </w:rPr>
                <w:t>2.1</w:t>
              </w:r>
            </w:ins>
            <w:del w:id="1380" w:author="ERCOT" w:date="2023-10-26T12:35:00Z">
              <w:r w:rsidRPr="00E95F39" w:rsidDel="007014EF">
                <w:rPr>
                  <w:sz w:val="22"/>
                  <w:szCs w:val="22"/>
                </w:rPr>
                <w:delText>1.9</w:delText>
              </w:r>
            </w:del>
          </w:p>
        </w:tc>
      </w:tr>
      <w:tr w:rsidR="00C53A5E" w:rsidRPr="00CC576E" w14:paraId="1E10B59F"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381"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382"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383"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86BFC3A" w14:textId="77777777" w:rsidR="00C53A5E" w:rsidRPr="000357D1" w:rsidRDefault="00C53A5E" w:rsidP="00C53A5E">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Change w:id="138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B82D77" w14:textId="2CFAFF5D" w:rsidR="00C53A5E" w:rsidRPr="00E95F39" w:rsidRDefault="00C53A5E" w:rsidP="00E95F39">
            <w:pPr>
              <w:widowControl/>
              <w:autoSpaceDE/>
              <w:autoSpaceDN/>
              <w:adjustRightInd/>
              <w:jc w:val="center"/>
              <w:rPr>
                <w:b/>
                <w:bCs/>
                <w:sz w:val="22"/>
                <w:szCs w:val="22"/>
              </w:rPr>
            </w:pPr>
            <w:ins w:id="1385" w:author="ERCOT" w:date="2023-10-26T12:35:00Z">
              <w:r w:rsidRPr="00E95F39">
                <w:rPr>
                  <w:sz w:val="22"/>
                  <w:szCs w:val="22"/>
                </w:rPr>
                <w:t>1.0</w:t>
              </w:r>
            </w:ins>
            <w:del w:id="1386" w:author="ERCOT" w:date="2023-10-26T12:35:00Z">
              <w:r w:rsidRPr="00E95F39" w:rsidDel="007014EF">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38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B4F363" w14:textId="4A0BB5D6" w:rsidR="00C53A5E" w:rsidRPr="00E95F39" w:rsidRDefault="00C53A5E" w:rsidP="00E95F39">
            <w:pPr>
              <w:widowControl/>
              <w:autoSpaceDE/>
              <w:autoSpaceDN/>
              <w:adjustRightInd/>
              <w:jc w:val="center"/>
              <w:rPr>
                <w:b/>
                <w:bCs/>
                <w:sz w:val="22"/>
                <w:szCs w:val="22"/>
              </w:rPr>
            </w:pPr>
            <w:ins w:id="1388" w:author="ERCOT" w:date="2023-10-26T12:35:00Z">
              <w:r w:rsidRPr="00E95F39">
                <w:rPr>
                  <w:sz w:val="22"/>
                  <w:szCs w:val="22"/>
                </w:rPr>
                <w:t>-0.8</w:t>
              </w:r>
            </w:ins>
            <w:del w:id="1389" w:author="ERCOT" w:date="2023-10-26T12:35:00Z">
              <w:r w:rsidRPr="00E95F39" w:rsidDel="007014EF">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9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EA0FE7" w14:textId="797BD28A" w:rsidR="00C53A5E" w:rsidRPr="00E95F39" w:rsidRDefault="00C53A5E" w:rsidP="00E95F39">
            <w:pPr>
              <w:widowControl/>
              <w:autoSpaceDE/>
              <w:autoSpaceDN/>
              <w:adjustRightInd/>
              <w:jc w:val="center"/>
              <w:rPr>
                <w:b/>
                <w:bCs/>
                <w:sz w:val="22"/>
                <w:szCs w:val="22"/>
              </w:rPr>
            </w:pPr>
            <w:ins w:id="1391" w:author="ERCOT" w:date="2023-10-26T12:35:00Z">
              <w:r w:rsidRPr="00E95F39">
                <w:rPr>
                  <w:sz w:val="22"/>
                  <w:szCs w:val="22"/>
                </w:rPr>
                <w:t>-1.3</w:t>
              </w:r>
            </w:ins>
            <w:del w:id="1392" w:author="ERCOT" w:date="2023-10-26T12:35:00Z">
              <w:r w:rsidRPr="00E95F39" w:rsidDel="007014EF">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9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71032F" w14:textId="6C77FA82" w:rsidR="00C53A5E" w:rsidRPr="00E95F39" w:rsidRDefault="00C53A5E" w:rsidP="00E95F39">
            <w:pPr>
              <w:widowControl/>
              <w:autoSpaceDE/>
              <w:autoSpaceDN/>
              <w:adjustRightInd/>
              <w:jc w:val="center"/>
              <w:rPr>
                <w:b/>
                <w:bCs/>
                <w:sz w:val="22"/>
                <w:szCs w:val="22"/>
              </w:rPr>
            </w:pPr>
            <w:ins w:id="1394" w:author="ERCOT" w:date="2023-10-26T12:35:00Z">
              <w:r w:rsidRPr="00E95F39">
                <w:rPr>
                  <w:sz w:val="22"/>
                  <w:szCs w:val="22"/>
                </w:rPr>
                <w:t>-1.5</w:t>
              </w:r>
            </w:ins>
            <w:del w:id="1395" w:author="ERCOT" w:date="2023-10-26T12:35:00Z">
              <w:r w:rsidRPr="00E95F39" w:rsidDel="007014EF">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9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D93FC11" w14:textId="0BD767F3" w:rsidR="00C53A5E" w:rsidRPr="00E95F39" w:rsidRDefault="00C53A5E" w:rsidP="00E95F39">
            <w:pPr>
              <w:widowControl/>
              <w:autoSpaceDE/>
              <w:autoSpaceDN/>
              <w:adjustRightInd/>
              <w:jc w:val="center"/>
              <w:rPr>
                <w:b/>
                <w:bCs/>
                <w:sz w:val="22"/>
                <w:szCs w:val="22"/>
              </w:rPr>
            </w:pPr>
            <w:ins w:id="1397" w:author="ERCOT" w:date="2023-10-26T12:35:00Z">
              <w:r w:rsidRPr="00E95F39">
                <w:rPr>
                  <w:sz w:val="22"/>
                  <w:szCs w:val="22"/>
                </w:rPr>
                <w:t>-1.6</w:t>
              </w:r>
            </w:ins>
            <w:del w:id="1398" w:author="ERCOT" w:date="2023-10-26T12:35:00Z">
              <w:r w:rsidRPr="00E95F39" w:rsidDel="007014EF">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9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139D16C" w14:textId="744EB0B4" w:rsidR="00C53A5E" w:rsidRPr="00E95F39" w:rsidRDefault="00C53A5E" w:rsidP="00E95F39">
            <w:pPr>
              <w:widowControl/>
              <w:autoSpaceDE/>
              <w:autoSpaceDN/>
              <w:adjustRightInd/>
              <w:jc w:val="center"/>
              <w:rPr>
                <w:b/>
                <w:bCs/>
                <w:sz w:val="22"/>
                <w:szCs w:val="22"/>
              </w:rPr>
            </w:pPr>
            <w:ins w:id="1400" w:author="ERCOT" w:date="2023-10-26T12:35:00Z">
              <w:r w:rsidRPr="00E95F39">
                <w:rPr>
                  <w:sz w:val="22"/>
                  <w:szCs w:val="22"/>
                </w:rPr>
                <w:t>-2.5</w:t>
              </w:r>
            </w:ins>
            <w:del w:id="1401" w:author="ERCOT" w:date="2023-10-26T12:35:00Z">
              <w:r w:rsidRPr="00E95F39" w:rsidDel="007014EF">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0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223ED62" w14:textId="1E57C06C" w:rsidR="00C53A5E" w:rsidRPr="00E95F39" w:rsidRDefault="00C53A5E" w:rsidP="00E95F39">
            <w:pPr>
              <w:widowControl/>
              <w:autoSpaceDE/>
              <w:autoSpaceDN/>
              <w:adjustRightInd/>
              <w:jc w:val="center"/>
              <w:rPr>
                <w:b/>
                <w:bCs/>
                <w:sz w:val="22"/>
                <w:szCs w:val="22"/>
              </w:rPr>
            </w:pPr>
            <w:ins w:id="1403" w:author="ERCOT" w:date="2023-10-26T12:35:00Z">
              <w:r w:rsidRPr="00E95F39">
                <w:rPr>
                  <w:sz w:val="22"/>
                  <w:szCs w:val="22"/>
                </w:rPr>
                <w:t>-1.7</w:t>
              </w:r>
            </w:ins>
            <w:del w:id="1404"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0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569794" w14:textId="1DB1E56F" w:rsidR="00C53A5E" w:rsidRPr="00E95F39" w:rsidRDefault="00C53A5E" w:rsidP="00E95F39">
            <w:pPr>
              <w:widowControl/>
              <w:autoSpaceDE/>
              <w:autoSpaceDN/>
              <w:adjustRightInd/>
              <w:jc w:val="center"/>
              <w:rPr>
                <w:b/>
                <w:bCs/>
                <w:sz w:val="22"/>
                <w:szCs w:val="22"/>
              </w:rPr>
            </w:pPr>
            <w:ins w:id="1406" w:author="ERCOT" w:date="2023-10-26T12:35:00Z">
              <w:r w:rsidRPr="00E95F39">
                <w:rPr>
                  <w:sz w:val="22"/>
                  <w:szCs w:val="22"/>
                </w:rPr>
                <w:t>-1.4</w:t>
              </w:r>
            </w:ins>
            <w:del w:id="1407" w:author="ERCOT" w:date="2023-10-26T12:35:00Z">
              <w:r w:rsidRPr="00E95F39" w:rsidDel="007014EF">
                <w:rPr>
                  <w:sz w:val="22"/>
                  <w:szCs w:val="22"/>
                </w:rPr>
                <w:delText>-1.0</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408"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001CD7A" w14:textId="52010EB4" w:rsidR="00C53A5E" w:rsidRPr="00E95F39" w:rsidRDefault="00C53A5E" w:rsidP="00E95F39">
            <w:pPr>
              <w:widowControl/>
              <w:autoSpaceDE/>
              <w:autoSpaceDN/>
              <w:adjustRightInd/>
              <w:jc w:val="center"/>
              <w:rPr>
                <w:b/>
                <w:bCs/>
                <w:sz w:val="22"/>
                <w:szCs w:val="22"/>
              </w:rPr>
            </w:pPr>
            <w:ins w:id="1409" w:author="ERCOT" w:date="2023-10-26T12:35:00Z">
              <w:r w:rsidRPr="00E95F39">
                <w:rPr>
                  <w:sz w:val="22"/>
                  <w:szCs w:val="22"/>
                </w:rPr>
                <w:t>0.6</w:t>
              </w:r>
            </w:ins>
            <w:del w:id="1410" w:author="ERCOT" w:date="2023-10-26T12:35:00Z">
              <w:r w:rsidRPr="00E95F39" w:rsidDel="007014EF">
                <w:rPr>
                  <w:sz w:val="22"/>
                  <w:szCs w:val="22"/>
                </w:rPr>
                <w:delText>0.0</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411"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0348A74" w14:textId="7EE0E467" w:rsidR="00C53A5E" w:rsidRPr="00E95F39" w:rsidRDefault="00C53A5E" w:rsidP="00E95F39">
            <w:pPr>
              <w:widowControl/>
              <w:autoSpaceDE/>
              <w:autoSpaceDN/>
              <w:adjustRightInd/>
              <w:jc w:val="center"/>
              <w:rPr>
                <w:b/>
                <w:bCs/>
                <w:sz w:val="22"/>
                <w:szCs w:val="22"/>
              </w:rPr>
            </w:pPr>
            <w:ins w:id="1412" w:author="ERCOT" w:date="2023-10-26T12:35:00Z">
              <w:r w:rsidRPr="00E95F39">
                <w:rPr>
                  <w:sz w:val="22"/>
                  <w:szCs w:val="22"/>
                </w:rPr>
                <w:t>0.0</w:t>
              </w:r>
            </w:ins>
            <w:del w:id="1413"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1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AB04269" w14:textId="6F7560F5" w:rsidR="00C53A5E" w:rsidRPr="00E95F39" w:rsidRDefault="00C53A5E" w:rsidP="00E95F39">
            <w:pPr>
              <w:widowControl/>
              <w:autoSpaceDE/>
              <w:autoSpaceDN/>
              <w:adjustRightInd/>
              <w:jc w:val="center"/>
              <w:rPr>
                <w:b/>
                <w:bCs/>
                <w:sz w:val="22"/>
                <w:szCs w:val="22"/>
              </w:rPr>
            </w:pPr>
            <w:ins w:id="1415" w:author="ERCOT" w:date="2023-10-26T12:35:00Z">
              <w:r w:rsidRPr="00E95F39">
                <w:rPr>
                  <w:sz w:val="22"/>
                  <w:szCs w:val="22"/>
                </w:rPr>
                <w:t>0.0</w:t>
              </w:r>
            </w:ins>
            <w:del w:id="1416"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1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6F06772" w14:textId="26E3CEC3" w:rsidR="00C53A5E" w:rsidRPr="00E95F39" w:rsidRDefault="00C53A5E" w:rsidP="00E95F39">
            <w:pPr>
              <w:widowControl/>
              <w:autoSpaceDE/>
              <w:autoSpaceDN/>
              <w:adjustRightInd/>
              <w:jc w:val="center"/>
              <w:rPr>
                <w:b/>
                <w:bCs/>
                <w:sz w:val="22"/>
                <w:szCs w:val="22"/>
              </w:rPr>
            </w:pPr>
            <w:ins w:id="1418" w:author="ERCOT" w:date="2023-10-26T12:35:00Z">
              <w:r w:rsidRPr="00E95F39">
                <w:rPr>
                  <w:sz w:val="22"/>
                  <w:szCs w:val="22"/>
                </w:rPr>
                <w:t>0.0</w:t>
              </w:r>
            </w:ins>
            <w:del w:id="1419" w:author="ERCOT" w:date="2023-10-26T12:35:00Z">
              <w:r w:rsidRPr="00E95F39" w:rsidDel="007014EF">
                <w:rPr>
                  <w:sz w:val="22"/>
                  <w:szCs w:val="22"/>
                </w:rPr>
                <w:delText>-0.2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420"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FBD6E2E" w14:textId="1D820143" w:rsidR="00C53A5E" w:rsidRPr="00E95F39" w:rsidRDefault="00C53A5E" w:rsidP="00E95F39">
            <w:pPr>
              <w:widowControl/>
              <w:autoSpaceDE/>
              <w:autoSpaceDN/>
              <w:adjustRightInd/>
              <w:jc w:val="center"/>
              <w:rPr>
                <w:b/>
                <w:bCs/>
                <w:sz w:val="22"/>
                <w:szCs w:val="22"/>
              </w:rPr>
            </w:pPr>
            <w:ins w:id="1421" w:author="ERCOT" w:date="2023-10-26T12:35:00Z">
              <w:r w:rsidRPr="00E95F39">
                <w:rPr>
                  <w:sz w:val="22"/>
                  <w:szCs w:val="22"/>
                </w:rPr>
                <w:t>-0.1</w:t>
              </w:r>
            </w:ins>
            <w:del w:id="1422"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2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38DEF6" w14:textId="3A23D4E1" w:rsidR="00C53A5E" w:rsidRPr="00E95F39" w:rsidRDefault="00C53A5E" w:rsidP="00E95F39">
            <w:pPr>
              <w:widowControl/>
              <w:autoSpaceDE/>
              <w:autoSpaceDN/>
              <w:adjustRightInd/>
              <w:jc w:val="center"/>
              <w:rPr>
                <w:b/>
                <w:bCs/>
                <w:sz w:val="22"/>
                <w:szCs w:val="22"/>
              </w:rPr>
            </w:pPr>
            <w:ins w:id="1424" w:author="ERCOT" w:date="2023-10-26T12:35:00Z">
              <w:r w:rsidRPr="00E95F39">
                <w:rPr>
                  <w:sz w:val="22"/>
                  <w:szCs w:val="22"/>
                </w:rPr>
                <w:t>0.6</w:t>
              </w:r>
            </w:ins>
            <w:del w:id="1425" w:author="ERCOT" w:date="2023-10-26T12:35:00Z">
              <w:r w:rsidRPr="00E95F39" w:rsidDel="007014EF">
                <w:rPr>
                  <w:sz w:val="22"/>
                  <w:szCs w:val="22"/>
                </w:rPr>
                <w:delText>0.5</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426"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DCE4DC6" w14:textId="29224CFC" w:rsidR="00C53A5E" w:rsidRPr="00E95F39" w:rsidRDefault="00C53A5E" w:rsidP="00E95F39">
            <w:pPr>
              <w:widowControl/>
              <w:autoSpaceDE/>
              <w:autoSpaceDN/>
              <w:adjustRightInd/>
              <w:jc w:val="center"/>
              <w:rPr>
                <w:b/>
                <w:bCs/>
                <w:sz w:val="22"/>
                <w:szCs w:val="22"/>
              </w:rPr>
            </w:pPr>
            <w:ins w:id="1427" w:author="ERCOT" w:date="2023-10-26T12:35:00Z">
              <w:r w:rsidRPr="00E95F39">
                <w:rPr>
                  <w:sz w:val="22"/>
                  <w:szCs w:val="22"/>
                </w:rPr>
                <w:t>2.1</w:t>
              </w:r>
            </w:ins>
            <w:del w:id="1428"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429"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E8A6692" w14:textId="4E6F63D2" w:rsidR="00C53A5E" w:rsidRPr="00E95F39" w:rsidRDefault="00C53A5E" w:rsidP="00E95F39">
            <w:pPr>
              <w:widowControl/>
              <w:autoSpaceDE/>
              <w:autoSpaceDN/>
              <w:adjustRightInd/>
              <w:jc w:val="center"/>
              <w:rPr>
                <w:b/>
                <w:bCs/>
                <w:sz w:val="22"/>
                <w:szCs w:val="22"/>
              </w:rPr>
            </w:pPr>
            <w:ins w:id="1430" w:author="ERCOT" w:date="2023-10-26T12:35:00Z">
              <w:r w:rsidRPr="00E95F39">
                <w:rPr>
                  <w:sz w:val="22"/>
                  <w:szCs w:val="22"/>
                </w:rPr>
                <w:t>2.9</w:t>
              </w:r>
            </w:ins>
            <w:del w:id="1431" w:author="ERCOT" w:date="2023-10-26T12:35:00Z">
              <w:r w:rsidRPr="00E95F39" w:rsidDel="007014EF">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43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E8DA702" w14:textId="3FF9C519" w:rsidR="00C53A5E" w:rsidRPr="00E95F39" w:rsidRDefault="00C53A5E" w:rsidP="00E95F39">
            <w:pPr>
              <w:widowControl/>
              <w:autoSpaceDE/>
              <w:autoSpaceDN/>
              <w:adjustRightInd/>
              <w:jc w:val="center"/>
              <w:rPr>
                <w:b/>
                <w:bCs/>
                <w:sz w:val="22"/>
                <w:szCs w:val="22"/>
              </w:rPr>
            </w:pPr>
            <w:ins w:id="1433" w:author="ERCOT" w:date="2023-10-26T12:35:00Z">
              <w:r w:rsidRPr="00E95F39">
                <w:rPr>
                  <w:sz w:val="22"/>
                  <w:szCs w:val="22"/>
                </w:rPr>
                <w:t>3.5</w:t>
              </w:r>
            </w:ins>
            <w:del w:id="1434" w:author="ERCOT" w:date="2023-10-26T12:35:00Z">
              <w:r w:rsidRPr="00E95F39" w:rsidDel="007014EF">
                <w:rPr>
                  <w:sz w:val="22"/>
                  <w:szCs w:val="22"/>
                </w:rPr>
                <w:delText>2.4</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435"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B4CEBDD" w14:textId="00269902" w:rsidR="00C53A5E" w:rsidRPr="00E95F39" w:rsidRDefault="00C53A5E" w:rsidP="00E95F39">
            <w:pPr>
              <w:widowControl/>
              <w:autoSpaceDE/>
              <w:autoSpaceDN/>
              <w:adjustRightInd/>
              <w:jc w:val="center"/>
              <w:rPr>
                <w:b/>
                <w:bCs/>
                <w:sz w:val="22"/>
                <w:szCs w:val="22"/>
              </w:rPr>
            </w:pPr>
            <w:ins w:id="1436" w:author="ERCOT" w:date="2023-10-26T12:35:00Z">
              <w:r w:rsidRPr="00E95F39">
                <w:rPr>
                  <w:sz w:val="22"/>
                  <w:szCs w:val="22"/>
                </w:rPr>
                <w:t>4.4</w:t>
              </w:r>
            </w:ins>
            <w:del w:id="1437" w:author="ERCOT" w:date="2023-10-26T12:35:00Z">
              <w:r w:rsidRPr="00E95F39" w:rsidDel="007014EF">
                <w:rPr>
                  <w:sz w:val="22"/>
                  <w:szCs w:val="22"/>
                </w:rPr>
                <w:delText>2.7</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438"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1016C1A" w14:textId="234FA3B3" w:rsidR="00C53A5E" w:rsidRPr="00E95F39" w:rsidRDefault="00C53A5E" w:rsidP="00E95F39">
            <w:pPr>
              <w:widowControl/>
              <w:autoSpaceDE/>
              <w:autoSpaceDN/>
              <w:adjustRightInd/>
              <w:jc w:val="center"/>
              <w:rPr>
                <w:b/>
                <w:bCs/>
                <w:sz w:val="22"/>
                <w:szCs w:val="22"/>
              </w:rPr>
            </w:pPr>
            <w:ins w:id="1439" w:author="ERCOT" w:date="2023-10-26T12:35:00Z">
              <w:r w:rsidRPr="00E95F39">
                <w:rPr>
                  <w:sz w:val="22"/>
                  <w:szCs w:val="22"/>
                </w:rPr>
                <w:t>3.6</w:t>
              </w:r>
            </w:ins>
            <w:del w:id="1440" w:author="ERCOT" w:date="2023-10-26T12:35:00Z">
              <w:r w:rsidRPr="00E95F39" w:rsidDel="007014EF">
                <w:rPr>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441"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E9D1417" w14:textId="7D4B5556" w:rsidR="00C53A5E" w:rsidRPr="00E95F39" w:rsidRDefault="00C53A5E" w:rsidP="00E95F39">
            <w:pPr>
              <w:widowControl/>
              <w:autoSpaceDE/>
              <w:autoSpaceDN/>
              <w:adjustRightInd/>
              <w:jc w:val="center"/>
              <w:rPr>
                <w:b/>
                <w:bCs/>
                <w:sz w:val="22"/>
                <w:szCs w:val="22"/>
              </w:rPr>
            </w:pPr>
            <w:ins w:id="1442" w:author="ERCOT" w:date="2023-10-26T12:35:00Z">
              <w:r w:rsidRPr="00E95F39">
                <w:rPr>
                  <w:sz w:val="22"/>
                  <w:szCs w:val="22"/>
                </w:rPr>
                <w:t>3.2</w:t>
              </w:r>
            </w:ins>
            <w:del w:id="1443" w:author="ERCOT" w:date="2023-10-26T12:35:00Z">
              <w:r w:rsidRPr="00E95F39" w:rsidDel="007014EF">
                <w:rPr>
                  <w:sz w:val="22"/>
                  <w:szCs w:val="22"/>
                </w:rPr>
                <w:delText>2.5</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444"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B186663" w14:textId="3218B271" w:rsidR="00C53A5E" w:rsidRPr="00E95F39" w:rsidRDefault="00C53A5E" w:rsidP="00E95F39">
            <w:pPr>
              <w:widowControl/>
              <w:autoSpaceDE/>
              <w:autoSpaceDN/>
              <w:adjustRightInd/>
              <w:jc w:val="center"/>
              <w:rPr>
                <w:b/>
                <w:bCs/>
                <w:sz w:val="22"/>
                <w:szCs w:val="22"/>
              </w:rPr>
            </w:pPr>
            <w:ins w:id="1445" w:author="ERCOT" w:date="2023-10-26T12:35:00Z">
              <w:r w:rsidRPr="00E95F39">
                <w:rPr>
                  <w:sz w:val="22"/>
                  <w:szCs w:val="22"/>
                </w:rPr>
                <w:t>1.9</w:t>
              </w:r>
            </w:ins>
            <w:del w:id="1446" w:author="ERCOT" w:date="2023-10-26T12:35:00Z">
              <w:r w:rsidRPr="00E95F39" w:rsidDel="007014EF">
                <w:rPr>
                  <w:sz w:val="22"/>
                  <w:szCs w:val="22"/>
                </w:rPr>
                <w:delText>3.8</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447"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21CA800" w14:textId="3CA72738" w:rsidR="00C53A5E" w:rsidRPr="00E95F39" w:rsidRDefault="00C53A5E" w:rsidP="00E95F39">
            <w:pPr>
              <w:widowControl/>
              <w:autoSpaceDE/>
              <w:autoSpaceDN/>
              <w:adjustRightInd/>
              <w:jc w:val="center"/>
              <w:rPr>
                <w:b/>
                <w:bCs/>
                <w:sz w:val="22"/>
                <w:szCs w:val="22"/>
              </w:rPr>
            </w:pPr>
            <w:ins w:id="1448" w:author="ERCOT" w:date="2023-10-26T12:35:00Z">
              <w:r w:rsidRPr="00E95F39">
                <w:rPr>
                  <w:sz w:val="22"/>
                  <w:szCs w:val="22"/>
                </w:rPr>
                <w:t>6.8</w:t>
              </w:r>
            </w:ins>
            <w:del w:id="1449" w:author="ERCOT" w:date="2023-10-26T12:35:00Z">
              <w:r w:rsidRPr="00E95F39" w:rsidDel="007014EF">
                <w:rPr>
                  <w:sz w:val="22"/>
                  <w:szCs w:val="22"/>
                </w:rPr>
                <w:delText>5.0</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450"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065DF25" w14:textId="39FF36A0" w:rsidR="00C53A5E" w:rsidRPr="00E95F39" w:rsidRDefault="00C53A5E" w:rsidP="00E95F39">
            <w:pPr>
              <w:widowControl/>
              <w:autoSpaceDE/>
              <w:autoSpaceDN/>
              <w:adjustRightInd/>
              <w:jc w:val="center"/>
              <w:rPr>
                <w:b/>
                <w:bCs/>
                <w:sz w:val="22"/>
                <w:szCs w:val="22"/>
              </w:rPr>
            </w:pPr>
            <w:ins w:id="1451" w:author="ERCOT" w:date="2023-10-26T12:35:00Z">
              <w:r w:rsidRPr="00E95F39">
                <w:rPr>
                  <w:sz w:val="22"/>
                  <w:szCs w:val="22"/>
                </w:rPr>
                <w:t>4.7</w:t>
              </w:r>
            </w:ins>
            <w:del w:id="1452" w:author="ERCOT" w:date="2023-10-26T12:35:00Z">
              <w:r w:rsidRPr="00E95F39" w:rsidDel="007014EF">
                <w:rPr>
                  <w:sz w:val="22"/>
                  <w:szCs w:val="22"/>
                </w:rPr>
                <w:delText>3.3</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453"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F2E4B6F" w14:textId="2BB3F2F5" w:rsidR="00C53A5E" w:rsidRPr="00E95F39" w:rsidRDefault="00C53A5E" w:rsidP="00E95F39">
            <w:pPr>
              <w:widowControl/>
              <w:autoSpaceDE/>
              <w:autoSpaceDN/>
              <w:adjustRightInd/>
              <w:jc w:val="center"/>
              <w:rPr>
                <w:b/>
                <w:bCs/>
                <w:sz w:val="22"/>
                <w:szCs w:val="22"/>
              </w:rPr>
            </w:pPr>
            <w:ins w:id="1454" w:author="ERCOT" w:date="2023-10-26T12:35:00Z">
              <w:r w:rsidRPr="00E95F39">
                <w:rPr>
                  <w:sz w:val="22"/>
                  <w:szCs w:val="22"/>
                </w:rPr>
                <w:t>2.0</w:t>
              </w:r>
            </w:ins>
            <w:del w:id="1455" w:author="ERCOT" w:date="2023-10-26T12:35:00Z">
              <w:r w:rsidRPr="00E95F39" w:rsidDel="007014EF">
                <w:rPr>
                  <w:sz w:val="22"/>
                  <w:szCs w:val="22"/>
                </w:rPr>
                <w:delText>2.1</w:delText>
              </w:r>
            </w:del>
          </w:p>
        </w:tc>
      </w:tr>
      <w:tr w:rsidR="00C53A5E" w:rsidRPr="00CC576E" w14:paraId="2C86E039"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456"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457"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458"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2145581" w14:textId="77777777" w:rsidR="00C53A5E" w:rsidRPr="000357D1" w:rsidRDefault="00C53A5E" w:rsidP="00C53A5E">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Change w:id="145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20E6F1" w14:textId="0E005379" w:rsidR="00C53A5E" w:rsidRPr="00E95F39" w:rsidRDefault="00C53A5E" w:rsidP="00E95F39">
            <w:pPr>
              <w:widowControl/>
              <w:autoSpaceDE/>
              <w:autoSpaceDN/>
              <w:adjustRightInd/>
              <w:jc w:val="center"/>
              <w:rPr>
                <w:b/>
                <w:bCs/>
                <w:sz w:val="22"/>
                <w:szCs w:val="22"/>
              </w:rPr>
            </w:pPr>
            <w:ins w:id="1460" w:author="ERCOT" w:date="2023-10-26T12:35:00Z">
              <w:r w:rsidRPr="00E95F39">
                <w:rPr>
                  <w:sz w:val="22"/>
                  <w:szCs w:val="22"/>
                </w:rPr>
                <w:t>0.4</w:t>
              </w:r>
            </w:ins>
            <w:del w:id="1461" w:author="ERCOT" w:date="2023-10-26T12:35:00Z">
              <w:r w:rsidRPr="00E95F39" w:rsidDel="007014EF">
                <w:rPr>
                  <w:sz w:val="22"/>
                  <w:szCs w:val="22"/>
                </w:rPr>
                <w:delText>0.5</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46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648846B" w14:textId="33AA66A6" w:rsidR="00C53A5E" w:rsidRPr="00E95F39" w:rsidRDefault="00C53A5E" w:rsidP="00E95F39">
            <w:pPr>
              <w:widowControl/>
              <w:autoSpaceDE/>
              <w:autoSpaceDN/>
              <w:adjustRightInd/>
              <w:jc w:val="center"/>
              <w:rPr>
                <w:b/>
                <w:bCs/>
                <w:sz w:val="22"/>
                <w:szCs w:val="22"/>
              </w:rPr>
            </w:pPr>
            <w:ins w:id="1463" w:author="ERCOT" w:date="2023-10-26T12:35:00Z">
              <w:r w:rsidRPr="00E95F39">
                <w:rPr>
                  <w:sz w:val="22"/>
                  <w:szCs w:val="22"/>
                </w:rPr>
                <w:t>-0.5</w:t>
              </w:r>
            </w:ins>
            <w:del w:id="1464" w:author="ERCOT" w:date="2023-10-26T12:35:00Z">
              <w:r w:rsidRPr="00E95F39" w:rsidDel="007014EF">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6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70CD7AF" w14:textId="09194984" w:rsidR="00C53A5E" w:rsidRPr="00E95F39" w:rsidRDefault="00C53A5E" w:rsidP="00E95F39">
            <w:pPr>
              <w:widowControl/>
              <w:autoSpaceDE/>
              <w:autoSpaceDN/>
              <w:adjustRightInd/>
              <w:jc w:val="center"/>
              <w:rPr>
                <w:b/>
                <w:bCs/>
                <w:sz w:val="22"/>
                <w:szCs w:val="22"/>
              </w:rPr>
            </w:pPr>
            <w:ins w:id="1466" w:author="ERCOT" w:date="2023-10-26T12:35:00Z">
              <w:r w:rsidRPr="00E95F39">
                <w:rPr>
                  <w:sz w:val="22"/>
                  <w:szCs w:val="22"/>
                </w:rPr>
                <w:t>-0.9</w:t>
              </w:r>
            </w:ins>
            <w:del w:id="1467"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6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BB341B" w14:textId="0CDA656F" w:rsidR="00C53A5E" w:rsidRPr="00E95F39" w:rsidRDefault="00C53A5E" w:rsidP="00E95F39">
            <w:pPr>
              <w:widowControl/>
              <w:autoSpaceDE/>
              <w:autoSpaceDN/>
              <w:adjustRightInd/>
              <w:jc w:val="center"/>
              <w:rPr>
                <w:b/>
                <w:bCs/>
                <w:sz w:val="22"/>
                <w:szCs w:val="22"/>
              </w:rPr>
            </w:pPr>
            <w:ins w:id="1469" w:author="ERCOT" w:date="2023-10-26T12:35:00Z">
              <w:r w:rsidRPr="00E95F39">
                <w:rPr>
                  <w:sz w:val="22"/>
                  <w:szCs w:val="22"/>
                </w:rPr>
                <w:t>-2.2</w:t>
              </w:r>
            </w:ins>
            <w:del w:id="1470" w:author="ERCOT" w:date="2023-10-26T12:35:00Z">
              <w:r w:rsidRPr="00E95F39" w:rsidDel="007014EF">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7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2CAE05B" w14:textId="7D118870" w:rsidR="00C53A5E" w:rsidRPr="00E95F39" w:rsidRDefault="00C53A5E" w:rsidP="00E95F39">
            <w:pPr>
              <w:widowControl/>
              <w:autoSpaceDE/>
              <w:autoSpaceDN/>
              <w:adjustRightInd/>
              <w:jc w:val="center"/>
              <w:rPr>
                <w:b/>
                <w:bCs/>
                <w:sz w:val="22"/>
                <w:szCs w:val="22"/>
              </w:rPr>
            </w:pPr>
            <w:ins w:id="1472" w:author="ERCOT" w:date="2023-10-26T12:35:00Z">
              <w:r w:rsidRPr="00E95F39">
                <w:rPr>
                  <w:sz w:val="22"/>
                  <w:szCs w:val="22"/>
                </w:rPr>
                <w:t>-1.2</w:t>
              </w:r>
            </w:ins>
            <w:del w:id="1473" w:author="ERCOT" w:date="2023-10-26T12:35:00Z">
              <w:r w:rsidRPr="00E95F39" w:rsidDel="007014EF">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7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C0DAFF2" w14:textId="7A1F0C21" w:rsidR="00C53A5E" w:rsidRPr="00E95F39" w:rsidRDefault="00C53A5E" w:rsidP="00E95F39">
            <w:pPr>
              <w:widowControl/>
              <w:autoSpaceDE/>
              <w:autoSpaceDN/>
              <w:adjustRightInd/>
              <w:jc w:val="center"/>
              <w:rPr>
                <w:b/>
                <w:bCs/>
                <w:sz w:val="22"/>
                <w:szCs w:val="22"/>
              </w:rPr>
            </w:pPr>
            <w:ins w:id="1475" w:author="ERCOT" w:date="2023-10-26T12:35:00Z">
              <w:r w:rsidRPr="00E95F39">
                <w:rPr>
                  <w:sz w:val="22"/>
                  <w:szCs w:val="22"/>
                </w:rPr>
                <w:t>-1.5</w:t>
              </w:r>
            </w:ins>
            <w:del w:id="1476" w:author="ERCOT" w:date="2023-10-26T12:35:00Z">
              <w:r w:rsidRPr="00E95F39" w:rsidDel="007014EF">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7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42382D3" w14:textId="5932489E" w:rsidR="00C53A5E" w:rsidRPr="00E95F39" w:rsidRDefault="00C53A5E" w:rsidP="00E95F39">
            <w:pPr>
              <w:widowControl/>
              <w:autoSpaceDE/>
              <w:autoSpaceDN/>
              <w:adjustRightInd/>
              <w:jc w:val="center"/>
              <w:rPr>
                <w:b/>
                <w:bCs/>
                <w:sz w:val="22"/>
                <w:szCs w:val="22"/>
              </w:rPr>
            </w:pPr>
            <w:ins w:id="1478" w:author="ERCOT" w:date="2023-10-26T12:35:00Z">
              <w:r w:rsidRPr="00E95F39">
                <w:rPr>
                  <w:sz w:val="22"/>
                  <w:szCs w:val="22"/>
                </w:rPr>
                <w:t>-1.0</w:t>
              </w:r>
            </w:ins>
            <w:del w:id="1479"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8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5E9D0F" w14:textId="455A8E10" w:rsidR="00C53A5E" w:rsidRPr="00E95F39" w:rsidRDefault="00C53A5E" w:rsidP="00E95F39">
            <w:pPr>
              <w:widowControl/>
              <w:autoSpaceDE/>
              <w:autoSpaceDN/>
              <w:adjustRightInd/>
              <w:jc w:val="center"/>
              <w:rPr>
                <w:b/>
                <w:bCs/>
                <w:sz w:val="22"/>
                <w:szCs w:val="22"/>
              </w:rPr>
            </w:pPr>
            <w:ins w:id="1481" w:author="ERCOT" w:date="2023-10-26T12:35:00Z">
              <w:r w:rsidRPr="00E95F39">
                <w:rPr>
                  <w:sz w:val="22"/>
                  <w:szCs w:val="22"/>
                </w:rPr>
                <w:t>-0.6</w:t>
              </w:r>
            </w:ins>
            <w:del w:id="1482" w:author="ERCOT" w:date="2023-10-26T12:35:00Z">
              <w:r w:rsidRPr="00E95F39" w:rsidDel="007014EF">
                <w:rPr>
                  <w:sz w:val="22"/>
                  <w:szCs w:val="22"/>
                </w:rPr>
                <w:delText>-0.9</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483"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5BC4270" w14:textId="728F09A2" w:rsidR="00C53A5E" w:rsidRPr="00E95F39" w:rsidRDefault="00C53A5E" w:rsidP="00E95F39">
            <w:pPr>
              <w:widowControl/>
              <w:autoSpaceDE/>
              <w:autoSpaceDN/>
              <w:adjustRightInd/>
              <w:jc w:val="center"/>
              <w:rPr>
                <w:b/>
                <w:bCs/>
                <w:sz w:val="22"/>
                <w:szCs w:val="22"/>
              </w:rPr>
            </w:pPr>
            <w:ins w:id="1484" w:author="ERCOT" w:date="2023-10-26T12:35:00Z">
              <w:r w:rsidRPr="00E95F39">
                <w:rPr>
                  <w:sz w:val="22"/>
                  <w:szCs w:val="22"/>
                </w:rPr>
                <w:t>0.1</w:t>
              </w:r>
            </w:ins>
            <w:del w:id="1485" w:author="ERCOT" w:date="2023-10-26T12:35:00Z">
              <w:r w:rsidRPr="00E95F39" w:rsidDel="007014EF">
                <w:rPr>
                  <w:sz w:val="22"/>
                  <w:szCs w:val="22"/>
                </w:rPr>
                <w:delText>-0.2</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486"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24D6B13" w14:textId="40596663" w:rsidR="00C53A5E" w:rsidRPr="00E95F39" w:rsidRDefault="00C53A5E" w:rsidP="00E95F39">
            <w:pPr>
              <w:widowControl/>
              <w:autoSpaceDE/>
              <w:autoSpaceDN/>
              <w:adjustRightInd/>
              <w:jc w:val="center"/>
              <w:rPr>
                <w:b/>
                <w:bCs/>
                <w:sz w:val="22"/>
                <w:szCs w:val="22"/>
              </w:rPr>
            </w:pPr>
            <w:ins w:id="1487" w:author="ERCOT" w:date="2023-10-26T12:35:00Z">
              <w:r w:rsidRPr="00E95F39">
                <w:rPr>
                  <w:sz w:val="22"/>
                  <w:szCs w:val="22"/>
                </w:rPr>
                <w:t>0.7</w:t>
              </w:r>
            </w:ins>
            <w:del w:id="1488"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8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118E13" w14:textId="32E6C029" w:rsidR="00C53A5E" w:rsidRPr="00E95F39" w:rsidRDefault="00C53A5E" w:rsidP="00E95F39">
            <w:pPr>
              <w:widowControl/>
              <w:autoSpaceDE/>
              <w:autoSpaceDN/>
              <w:adjustRightInd/>
              <w:jc w:val="center"/>
              <w:rPr>
                <w:b/>
                <w:bCs/>
                <w:sz w:val="22"/>
                <w:szCs w:val="22"/>
              </w:rPr>
            </w:pPr>
            <w:ins w:id="1490" w:author="ERCOT" w:date="2023-10-26T12:35:00Z">
              <w:r w:rsidRPr="00E95F39">
                <w:rPr>
                  <w:sz w:val="22"/>
                  <w:szCs w:val="22"/>
                </w:rPr>
                <w:t>-0.2</w:t>
              </w:r>
            </w:ins>
            <w:del w:id="1491"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9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841E09" w14:textId="554E485D" w:rsidR="00C53A5E" w:rsidRPr="00E95F39" w:rsidRDefault="00C53A5E" w:rsidP="00E95F39">
            <w:pPr>
              <w:widowControl/>
              <w:autoSpaceDE/>
              <w:autoSpaceDN/>
              <w:adjustRightInd/>
              <w:jc w:val="center"/>
              <w:rPr>
                <w:b/>
                <w:bCs/>
                <w:sz w:val="22"/>
                <w:szCs w:val="22"/>
              </w:rPr>
            </w:pPr>
            <w:ins w:id="1493" w:author="ERCOT" w:date="2023-10-26T12:35:00Z">
              <w:r w:rsidRPr="00E95F39">
                <w:rPr>
                  <w:sz w:val="22"/>
                  <w:szCs w:val="22"/>
                </w:rPr>
                <w:t>-0.3</w:t>
              </w:r>
            </w:ins>
            <w:del w:id="1494" w:author="ERCOT" w:date="2023-10-26T12:35:00Z">
              <w:r w:rsidRPr="00E95F39" w:rsidDel="007014EF">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495"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80FC68" w14:textId="6F032E60" w:rsidR="00C53A5E" w:rsidRPr="00E95F39" w:rsidRDefault="00C53A5E" w:rsidP="00E95F39">
            <w:pPr>
              <w:widowControl/>
              <w:autoSpaceDE/>
              <w:autoSpaceDN/>
              <w:adjustRightInd/>
              <w:jc w:val="center"/>
              <w:rPr>
                <w:b/>
                <w:bCs/>
                <w:sz w:val="22"/>
                <w:szCs w:val="22"/>
              </w:rPr>
            </w:pPr>
            <w:ins w:id="1496" w:author="ERCOT" w:date="2023-10-26T12:35:00Z">
              <w:r w:rsidRPr="00E95F39">
                <w:rPr>
                  <w:sz w:val="22"/>
                  <w:szCs w:val="22"/>
                </w:rPr>
                <w:t>0.4</w:t>
              </w:r>
            </w:ins>
            <w:del w:id="1497" w:author="ERCOT" w:date="2023-10-26T12:35:00Z">
              <w:r w:rsidRPr="00E95F39" w:rsidDel="007014E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9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1602A60" w14:textId="57BFB64E" w:rsidR="00C53A5E" w:rsidRPr="00E95F39" w:rsidRDefault="00C53A5E" w:rsidP="00E95F39">
            <w:pPr>
              <w:widowControl/>
              <w:autoSpaceDE/>
              <w:autoSpaceDN/>
              <w:adjustRightInd/>
              <w:jc w:val="center"/>
              <w:rPr>
                <w:b/>
                <w:bCs/>
                <w:sz w:val="22"/>
                <w:szCs w:val="22"/>
              </w:rPr>
            </w:pPr>
            <w:ins w:id="1499" w:author="ERCOT" w:date="2023-10-26T12:35:00Z">
              <w:r w:rsidRPr="00E95F39">
                <w:rPr>
                  <w:sz w:val="22"/>
                  <w:szCs w:val="22"/>
                </w:rPr>
                <w:t>0.8</w:t>
              </w:r>
            </w:ins>
            <w:del w:id="1500" w:author="ERCOT" w:date="2023-10-26T12:35:00Z">
              <w:r w:rsidRPr="00E95F39" w:rsidDel="007014EF">
                <w:rPr>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01"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14683D0" w14:textId="546B4955" w:rsidR="00C53A5E" w:rsidRPr="00E95F39" w:rsidRDefault="00C53A5E" w:rsidP="00E95F39">
            <w:pPr>
              <w:widowControl/>
              <w:autoSpaceDE/>
              <w:autoSpaceDN/>
              <w:adjustRightInd/>
              <w:jc w:val="center"/>
              <w:rPr>
                <w:b/>
                <w:bCs/>
                <w:sz w:val="22"/>
                <w:szCs w:val="22"/>
              </w:rPr>
            </w:pPr>
            <w:ins w:id="1502" w:author="ERCOT" w:date="2023-10-26T12:35:00Z">
              <w:r w:rsidRPr="00E95F39">
                <w:rPr>
                  <w:sz w:val="22"/>
                  <w:szCs w:val="22"/>
                </w:rPr>
                <w:t>2.0</w:t>
              </w:r>
            </w:ins>
            <w:del w:id="1503" w:author="ERCOT" w:date="2023-10-26T12:35:00Z">
              <w:r w:rsidRPr="00E95F39" w:rsidDel="007014EF">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04"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93B7B5C" w14:textId="350FA58D" w:rsidR="00C53A5E" w:rsidRPr="00E95F39" w:rsidRDefault="00C53A5E" w:rsidP="00E95F39">
            <w:pPr>
              <w:widowControl/>
              <w:autoSpaceDE/>
              <w:autoSpaceDN/>
              <w:adjustRightInd/>
              <w:jc w:val="center"/>
              <w:rPr>
                <w:b/>
                <w:bCs/>
                <w:sz w:val="22"/>
                <w:szCs w:val="22"/>
              </w:rPr>
            </w:pPr>
            <w:ins w:id="1505" w:author="ERCOT" w:date="2023-10-26T12:35:00Z">
              <w:r w:rsidRPr="00E95F39">
                <w:rPr>
                  <w:sz w:val="22"/>
                  <w:szCs w:val="22"/>
                </w:rPr>
                <w:t>2.7</w:t>
              </w:r>
            </w:ins>
            <w:del w:id="1506" w:author="ERCOT" w:date="2023-10-26T12:35:00Z">
              <w:r w:rsidRPr="00E95F39" w:rsidDel="007014EF">
                <w:rPr>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0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9F8461F" w14:textId="4F3C5C18" w:rsidR="00C53A5E" w:rsidRPr="00E95F39" w:rsidRDefault="00C53A5E" w:rsidP="00E95F39">
            <w:pPr>
              <w:widowControl/>
              <w:autoSpaceDE/>
              <w:autoSpaceDN/>
              <w:adjustRightInd/>
              <w:jc w:val="center"/>
              <w:rPr>
                <w:b/>
                <w:bCs/>
                <w:sz w:val="22"/>
                <w:szCs w:val="22"/>
              </w:rPr>
            </w:pPr>
            <w:ins w:id="1508" w:author="ERCOT" w:date="2023-10-26T12:35:00Z">
              <w:r w:rsidRPr="00E95F39">
                <w:rPr>
                  <w:sz w:val="22"/>
                  <w:szCs w:val="22"/>
                </w:rPr>
                <w:t>2.8</w:t>
              </w:r>
            </w:ins>
            <w:del w:id="1509" w:author="ERCOT" w:date="2023-10-26T12:35:00Z">
              <w:r w:rsidRPr="00E95F39" w:rsidDel="007014EF">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510"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4A6FAF6" w14:textId="49B9F83E" w:rsidR="00C53A5E" w:rsidRPr="00E95F39" w:rsidRDefault="00C53A5E" w:rsidP="00E95F39">
            <w:pPr>
              <w:widowControl/>
              <w:autoSpaceDE/>
              <w:autoSpaceDN/>
              <w:adjustRightInd/>
              <w:jc w:val="center"/>
              <w:rPr>
                <w:b/>
                <w:bCs/>
                <w:sz w:val="22"/>
                <w:szCs w:val="22"/>
              </w:rPr>
            </w:pPr>
            <w:ins w:id="1511" w:author="ERCOT" w:date="2023-10-26T12:35:00Z">
              <w:r w:rsidRPr="00E95F39">
                <w:rPr>
                  <w:sz w:val="22"/>
                  <w:szCs w:val="22"/>
                </w:rPr>
                <w:t>2.6</w:t>
              </w:r>
            </w:ins>
            <w:del w:id="1512" w:author="ERCOT" w:date="2023-10-26T12:35:00Z">
              <w:r w:rsidRPr="00E95F39" w:rsidDel="007014EF">
                <w:rPr>
                  <w:sz w:val="22"/>
                  <w:szCs w:val="22"/>
                </w:rPr>
                <w:delText>3.2</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513"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4F69831" w14:textId="753A2F31" w:rsidR="00C53A5E" w:rsidRPr="00E95F39" w:rsidRDefault="00C53A5E" w:rsidP="00E95F39">
            <w:pPr>
              <w:widowControl/>
              <w:autoSpaceDE/>
              <w:autoSpaceDN/>
              <w:adjustRightInd/>
              <w:jc w:val="center"/>
              <w:rPr>
                <w:b/>
                <w:bCs/>
                <w:sz w:val="22"/>
                <w:szCs w:val="22"/>
              </w:rPr>
            </w:pPr>
            <w:ins w:id="1514" w:author="ERCOT" w:date="2023-10-26T12:35:00Z">
              <w:r w:rsidRPr="00E95F39">
                <w:rPr>
                  <w:sz w:val="22"/>
                  <w:szCs w:val="22"/>
                </w:rPr>
                <w:t>3.4</w:t>
              </w:r>
            </w:ins>
            <w:del w:id="1515" w:author="ERCOT" w:date="2023-10-26T12:35:00Z">
              <w:r w:rsidRPr="00E95F39" w:rsidDel="007014EF">
                <w:rPr>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516"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3396E23" w14:textId="060860F1" w:rsidR="00C53A5E" w:rsidRPr="00E95F39" w:rsidRDefault="00C53A5E" w:rsidP="00E95F39">
            <w:pPr>
              <w:widowControl/>
              <w:autoSpaceDE/>
              <w:autoSpaceDN/>
              <w:adjustRightInd/>
              <w:jc w:val="center"/>
              <w:rPr>
                <w:b/>
                <w:bCs/>
                <w:sz w:val="22"/>
                <w:szCs w:val="22"/>
              </w:rPr>
            </w:pPr>
            <w:ins w:id="1517" w:author="ERCOT" w:date="2023-10-26T12:35:00Z">
              <w:r w:rsidRPr="00E95F39">
                <w:rPr>
                  <w:sz w:val="22"/>
                  <w:szCs w:val="22"/>
                </w:rPr>
                <w:t>2.2</w:t>
              </w:r>
            </w:ins>
            <w:del w:id="1518" w:author="ERCOT" w:date="2023-10-26T12:35:00Z">
              <w:r w:rsidRPr="00E95F39" w:rsidDel="007014EF">
                <w:rPr>
                  <w:sz w:val="22"/>
                  <w:szCs w:val="22"/>
                </w:rPr>
                <w:delText>2.2</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519"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D43027E" w14:textId="482EB51A" w:rsidR="00C53A5E" w:rsidRPr="00E95F39" w:rsidRDefault="00C53A5E" w:rsidP="00E95F39">
            <w:pPr>
              <w:widowControl/>
              <w:autoSpaceDE/>
              <w:autoSpaceDN/>
              <w:adjustRightInd/>
              <w:jc w:val="center"/>
              <w:rPr>
                <w:b/>
                <w:bCs/>
                <w:sz w:val="22"/>
                <w:szCs w:val="22"/>
              </w:rPr>
            </w:pPr>
            <w:ins w:id="1520" w:author="ERCOT" w:date="2023-10-26T12:35:00Z">
              <w:r w:rsidRPr="00E95F39">
                <w:rPr>
                  <w:sz w:val="22"/>
                  <w:szCs w:val="22"/>
                </w:rPr>
                <w:t>2.8</w:t>
              </w:r>
            </w:ins>
            <w:del w:id="1521" w:author="ERCOT" w:date="2023-10-26T12:35:00Z">
              <w:r w:rsidRPr="00E95F39" w:rsidDel="007014EF">
                <w:rPr>
                  <w:sz w:val="22"/>
                  <w:szCs w:val="22"/>
                </w:rPr>
                <w:delText>4.8</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522"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EC36414" w14:textId="1DA3BB6A" w:rsidR="00C53A5E" w:rsidRPr="00E95F39" w:rsidRDefault="00C53A5E" w:rsidP="00E95F39">
            <w:pPr>
              <w:widowControl/>
              <w:autoSpaceDE/>
              <w:autoSpaceDN/>
              <w:adjustRightInd/>
              <w:jc w:val="center"/>
              <w:rPr>
                <w:b/>
                <w:bCs/>
                <w:sz w:val="22"/>
                <w:szCs w:val="22"/>
              </w:rPr>
            </w:pPr>
            <w:ins w:id="1523" w:author="ERCOT" w:date="2023-10-26T12:35:00Z">
              <w:r w:rsidRPr="00E95F39">
                <w:rPr>
                  <w:sz w:val="22"/>
                  <w:szCs w:val="22"/>
                </w:rPr>
                <w:t>4.8</w:t>
              </w:r>
            </w:ins>
            <w:del w:id="1524" w:author="ERCOT" w:date="2023-10-26T12:35:00Z">
              <w:r w:rsidRPr="00E95F39" w:rsidDel="007014EF">
                <w:rPr>
                  <w:sz w:val="22"/>
                  <w:szCs w:val="22"/>
                </w:rPr>
                <w:delText>4.6</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525"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8E337F9" w14:textId="5DF0AD7C" w:rsidR="00C53A5E" w:rsidRPr="00E95F39" w:rsidRDefault="00C53A5E" w:rsidP="00E95F39">
            <w:pPr>
              <w:widowControl/>
              <w:autoSpaceDE/>
              <w:autoSpaceDN/>
              <w:adjustRightInd/>
              <w:jc w:val="center"/>
              <w:rPr>
                <w:b/>
                <w:bCs/>
                <w:sz w:val="22"/>
                <w:szCs w:val="22"/>
              </w:rPr>
            </w:pPr>
            <w:ins w:id="1526" w:author="ERCOT" w:date="2023-10-26T12:35:00Z">
              <w:r w:rsidRPr="00E95F39">
                <w:rPr>
                  <w:sz w:val="22"/>
                  <w:szCs w:val="22"/>
                </w:rPr>
                <w:t>2.7</w:t>
              </w:r>
            </w:ins>
            <w:del w:id="1527" w:author="ERCOT" w:date="2023-10-26T12:35:00Z">
              <w:r w:rsidRPr="00E95F39" w:rsidDel="007014EF">
                <w:rPr>
                  <w:sz w:val="22"/>
                  <w:szCs w:val="22"/>
                </w:rPr>
                <w:delText>3.1</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528"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FE703BB" w14:textId="27AF5DD5" w:rsidR="00C53A5E" w:rsidRPr="00E95F39" w:rsidRDefault="00C53A5E" w:rsidP="00E95F39">
            <w:pPr>
              <w:widowControl/>
              <w:autoSpaceDE/>
              <w:autoSpaceDN/>
              <w:adjustRightInd/>
              <w:jc w:val="center"/>
              <w:rPr>
                <w:b/>
                <w:bCs/>
                <w:sz w:val="22"/>
                <w:szCs w:val="22"/>
              </w:rPr>
            </w:pPr>
            <w:ins w:id="1529" w:author="ERCOT" w:date="2023-10-26T12:35:00Z">
              <w:r w:rsidRPr="00E95F39">
                <w:rPr>
                  <w:sz w:val="22"/>
                  <w:szCs w:val="22"/>
                </w:rPr>
                <w:t>1.3</w:t>
              </w:r>
            </w:ins>
            <w:del w:id="1530" w:author="ERCOT" w:date="2023-10-26T12:35:00Z">
              <w:r w:rsidRPr="00E95F39" w:rsidDel="007014EF">
                <w:rPr>
                  <w:sz w:val="22"/>
                  <w:szCs w:val="22"/>
                </w:rPr>
                <w:delText>1.6</w:delText>
              </w:r>
            </w:del>
          </w:p>
        </w:tc>
      </w:tr>
      <w:tr w:rsidR="00C53A5E" w:rsidRPr="00CC576E" w14:paraId="5A7C823F"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531"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532"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533"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D54A287" w14:textId="77777777" w:rsidR="00C53A5E" w:rsidRPr="000357D1" w:rsidRDefault="00C53A5E" w:rsidP="00C53A5E">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Change w:id="153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EBFB3F" w14:textId="21016243" w:rsidR="00C53A5E" w:rsidRPr="00E95F39" w:rsidRDefault="00C53A5E" w:rsidP="00E95F39">
            <w:pPr>
              <w:widowControl/>
              <w:autoSpaceDE/>
              <w:autoSpaceDN/>
              <w:adjustRightInd/>
              <w:jc w:val="center"/>
              <w:rPr>
                <w:b/>
                <w:bCs/>
                <w:sz w:val="22"/>
                <w:szCs w:val="22"/>
              </w:rPr>
            </w:pPr>
            <w:ins w:id="1535" w:author="ERCOT" w:date="2023-10-26T12:35:00Z">
              <w:r w:rsidRPr="00E95F39">
                <w:rPr>
                  <w:sz w:val="22"/>
                  <w:szCs w:val="22"/>
                </w:rPr>
                <w:t>0.1</w:t>
              </w:r>
            </w:ins>
            <w:del w:id="1536" w:author="ERCOT" w:date="2023-10-26T12:35:00Z">
              <w:r w:rsidRPr="00E95F39" w:rsidDel="007014EF">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3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212706F" w14:textId="6298DFD1" w:rsidR="00C53A5E" w:rsidRPr="00E95F39" w:rsidRDefault="00C53A5E" w:rsidP="00E95F39">
            <w:pPr>
              <w:widowControl/>
              <w:autoSpaceDE/>
              <w:autoSpaceDN/>
              <w:adjustRightInd/>
              <w:jc w:val="center"/>
              <w:rPr>
                <w:b/>
                <w:bCs/>
                <w:sz w:val="22"/>
                <w:szCs w:val="22"/>
              </w:rPr>
            </w:pPr>
            <w:ins w:id="1538" w:author="ERCOT" w:date="2023-10-26T12:35:00Z">
              <w:r w:rsidRPr="00E95F39">
                <w:rPr>
                  <w:sz w:val="22"/>
                  <w:szCs w:val="22"/>
                </w:rPr>
                <w:t>-1.4</w:t>
              </w:r>
            </w:ins>
            <w:del w:id="1539" w:author="ERCOT" w:date="2023-10-26T12:35:00Z">
              <w:r w:rsidRPr="00E95F39" w:rsidDel="007014EF">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4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8703647" w14:textId="32AECAF1" w:rsidR="00C53A5E" w:rsidRPr="00E95F39" w:rsidRDefault="00C53A5E" w:rsidP="00E95F39">
            <w:pPr>
              <w:widowControl/>
              <w:autoSpaceDE/>
              <w:autoSpaceDN/>
              <w:adjustRightInd/>
              <w:jc w:val="center"/>
              <w:rPr>
                <w:b/>
                <w:bCs/>
                <w:sz w:val="22"/>
                <w:szCs w:val="22"/>
              </w:rPr>
            </w:pPr>
            <w:ins w:id="1541" w:author="ERCOT" w:date="2023-10-26T12:35:00Z">
              <w:r w:rsidRPr="00E95F39">
                <w:rPr>
                  <w:sz w:val="22"/>
                  <w:szCs w:val="22"/>
                </w:rPr>
                <w:t>-0.6</w:t>
              </w:r>
            </w:ins>
            <w:del w:id="1542" w:author="ERCOT" w:date="2023-10-26T12:35:00Z">
              <w:r w:rsidRPr="00E95F39" w:rsidDel="007014EF">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4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DF27A0" w14:textId="4BB1F13A" w:rsidR="00C53A5E" w:rsidRPr="00E95F39" w:rsidRDefault="00C53A5E" w:rsidP="00E95F39">
            <w:pPr>
              <w:widowControl/>
              <w:autoSpaceDE/>
              <w:autoSpaceDN/>
              <w:adjustRightInd/>
              <w:jc w:val="center"/>
              <w:rPr>
                <w:b/>
                <w:bCs/>
                <w:sz w:val="22"/>
                <w:szCs w:val="22"/>
              </w:rPr>
            </w:pPr>
            <w:ins w:id="1544" w:author="ERCOT" w:date="2023-10-26T12:35:00Z">
              <w:r w:rsidRPr="00E95F39">
                <w:rPr>
                  <w:sz w:val="22"/>
                  <w:szCs w:val="22"/>
                </w:rPr>
                <w:t>-1.2</w:t>
              </w:r>
            </w:ins>
            <w:del w:id="1545"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4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FFD2D4" w14:textId="4002A440" w:rsidR="00C53A5E" w:rsidRPr="00E95F39" w:rsidRDefault="00C53A5E" w:rsidP="00E95F39">
            <w:pPr>
              <w:widowControl/>
              <w:autoSpaceDE/>
              <w:autoSpaceDN/>
              <w:adjustRightInd/>
              <w:jc w:val="center"/>
              <w:rPr>
                <w:b/>
                <w:bCs/>
                <w:sz w:val="22"/>
                <w:szCs w:val="22"/>
              </w:rPr>
            </w:pPr>
            <w:ins w:id="1547" w:author="ERCOT" w:date="2023-10-26T12:35:00Z">
              <w:r w:rsidRPr="00E95F39">
                <w:rPr>
                  <w:sz w:val="22"/>
                  <w:szCs w:val="22"/>
                </w:rPr>
                <w:t>-1.6</w:t>
              </w:r>
            </w:ins>
            <w:del w:id="1548" w:author="ERCOT" w:date="2023-10-26T12:35:00Z">
              <w:r w:rsidRPr="00E95F39" w:rsidDel="007014EF">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4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B480793" w14:textId="569766E0" w:rsidR="00C53A5E" w:rsidRPr="00E95F39" w:rsidRDefault="00C53A5E" w:rsidP="00E95F39">
            <w:pPr>
              <w:widowControl/>
              <w:autoSpaceDE/>
              <w:autoSpaceDN/>
              <w:adjustRightInd/>
              <w:jc w:val="center"/>
              <w:rPr>
                <w:b/>
                <w:bCs/>
                <w:sz w:val="22"/>
                <w:szCs w:val="22"/>
              </w:rPr>
            </w:pPr>
            <w:ins w:id="1550" w:author="ERCOT" w:date="2023-10-26T12:35:00Z">
              <w:r w:rsidRPr="00E95F39">
                <w:rPr>
                  <w:sz w:val="22"/>
                  <w:szCs w:val="22"/>
                </w:rPr>
                <w:t>-1.0</w:t>
              </w:r>
            </w:ins>
            <w:del w:id="1551"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5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577647" w14:textId="3AED1111" w:rsidR="00C53A5E" w:rsidRPr="00E95F39" w:rsidRDefault="00C53A5E" w:rsidP="00E95F39">
            <w:pPr>
              <w:widowControl/>
              <w:autoSpaceDE/>
              <w:autoSpaceDN/>
              <w:adjustRightInd/>
              <w:jc w:val="center"/>
              <w:rPr>
                <w:b/>
                <w:bCs/>
                <w:sz w:val="22"/>
                <w:szCs w:val="22"/>
              </w:rPr>
            </w:pPr>
            <w:ins w:id="1553" w:author="ERCOT" w:date="2023-10-26T12:35:00Z">
              <w:r w:rsidRPr="00E95F39">
                <w:rPr>
                  <w:sz w:val="22"/>
                  <w:szCs w:val="22"/>
                </w:rPr>
                <w:t>-0.6</w:t>
              </w:r>
            </w:ins>
            <w:del w:id="1554"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5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76186DE" w14:textId="33337E36" w:rsidR="00C53A5E" w:rsidRPr="00E95F39" w:rsidRDefault="00C53A5E" w:rsidP="00E95F39">
            <w:pPr>
              <w:widowControl/>
              <w:autoSpaceDE/>
              <w:autoSpaceDN/>
              <w:adjustRightInd/>
              <w:jc w:val="center"/>
              <w:rPr>
                <w:b/>
                <w:bCs/>
                <w:sz w:val="22"/>
                <w:szCs w:val="22"/>
              </w:rPr>
            </w:pPr>
            <w:ins w:id="1556" w:author="ERCOT" w:date="2023-10-26T12:35:00Z">
              <w:r w:rsidRPr="00E95F39">
                <w:rPr>
                  <w:sz w:val="22"/>
                  <w:szCs w:val="22"/>
                </w:rPr>
                <w:t>-0.8</w:t>
              </w:r>
            </w:ins>
            <w:del w:id="1557" w:author="ERCOT" w:date="2023-10-26T12:35:00Z">
              <w:r w:rsidRPr="00E95F39" w:rsidDel="007014EF">
                <w:rPr>
                  <w:sz w:val="22"/>
                  <w:szCs w:val="22"/>
                </w:rPr>
                <w:delText>-0.6</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558"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37FBCE7" w14:textId="43C379E8" w:rsidR="00C53A5E" w:rsidRPr="00E95F39" w:rsidRDefault="00C53A5E" w:rsidP="00E95F39">
            <w:pPr>
              <w:widowControl/>
              <w:autoSpaceDE/>
              <w:autoSpaceDN/>
              <w:adjustRightInd/>
              <w:jc w:val="center"/>
              <w:rPr>
                <w:b/>
                <w:bCs/>
                <w:sz w:val="22"/>
                <w:szCs w:val="22"/>
              </w:rPr>
            </w:pPr>
            <w:ins w:id="1559" w:author="ERCOT" w:date="2023-10-26T12:35:00Z">
              <w:r w:rsidRPr="00E95F39">
                <w:rPr>
                  <w:sz w:val="22"/>
                  <w:szCs w:val="22"/>
                </w:rPr>
                <w:t>-0.8</w:t>
              </w:r>
            </w:ins>
            <w:del w:id="1560" w:author="ERCOT" w:date="2023-10-26T12:35:00Z">
              <w:r w:rsidRPr="00E95F39" w:rsidDel="007014EF">
                <w:rPr>
                  <w:sz w:val="22"/>
                  <w:szCs w:val="22"/>
                </w:rPr>
                <w:delText>-0.7</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561"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67EC3FB" w14:textId="55BB3F4C" w:rsidR="00C53A5E" w:rsidRPr="00E95F39" w:rsidRDefault="00C53A5E" w:rsidP="00E95F39">
            <w:pPr>
              <w:widowControl/>
              <w:autoSpaceDE/>
              <w:autoSpaceDN/>
              <w:adjustRightInd/>
              <w:jc w:val="center"/>
              <w:rPr>
                <w:b/>
                <w:bCs/>
                <w:sz w:val="22"/>
                <w:szCs w:val="22"/>
              </w:rPr>
            </w:pPr>
            <w:ins w:id="1562" w:author="ERCOT" w:date="2023-10-26T12:35:00Z">
              <w:r w:rsidRPr="00E95F39">
                <w:rPr>
                  <w:sz w:val="22"/>
                  <w:szCs w:val="22"/>
                </w:rPr>
                <w:t>0.0</w:t>
              </w:r>
            </w:ins>
            <w:del w:id="1563"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6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315AC4" w14:textId="1E8C7EE5" w:rsidR="00C53A5E" w:rsidRPr="00E95F39" w:rsidRDefault="00C53A5E" w:rsidP="00E95F39">
            <w:pPr>
              <w:widowControl/>
              <w:autoSpaceDE/>
              <w:autoSpaceDN/>
              <w:adjustRightInd/>
              <w:jc w:val="center"/>
              <w:rPr>
                <w:b/>
                <w:bCs/>
                <w:sz w:val="22"/>
                <w:szCs w:val="22"/>
              </w:rPr>
            </w:pPr>
            <w:ins w:id="1565" w:author="ERCOT" w:date="2023-10-26T12:35:00Z">
              <w:r w:rsidRPr="00E95F39">
                <w:rPr>
                  <w:sz w:val="22"/>
                  <w:szCs w:val="22"/>
                </w:rPr>
                <w:t>0.1</w:t>
              </w:r>
            </w:ins>
            <w:del w:id="1566" w:author="ERCOT" w:date="2023-10-26T12:35:00Z">
              <w:r w:rsidRPr="00E95F39" w:rsidDel="007014E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6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73B7DD" w14:textId="2EF97ED8" w:rsidR="00C53A5E" w:rsidRPr="00E95F39" w:rsidRDefault="00C53A5E" w:rsidP="00E95F39">
            <w:pPr>
              <w:widowControl/>
              <w:autoSpaceDE/>
              <w:autoSpaceDN/>
              <w:adjustRightInd/>
              <w:jc w:val="center"/>
              <w:rPr>
                <w:b/>
                <w:bCs/>
                <w:sz w:val="22"/>
                <w:szCs w:val="22"/>
              </w:rPr>
            </w:pPr>
            <w:ins w:id="1568" w:author="ERCOT" w:date="2023-10-26T12:35:00Z">
              <w:r w:rsidRPr="00E95F39">
                <w:rPr>
                  <w:sz w:val="22"/>
                  <w:szCs w:val="22"/>
                </w:rPr>
                <w:t>-0.1</w:t>
              </w:r>
            </w:ins>
            <w:del w:id="1569" w:author="ERCOT" w:date="2023-10-26T12:35:00Z">
              <w:r w:rsidRPr="00E95F39" w:rsidDel="007014EF">
                <w:rPr>
                  <w:sz w:val="22"/>
                  <w:szCs w:val="22"/>
                </w:rPr>
                <w:delText>-0.2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70"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A618F00" w14:textId="445E89CA" w:rsidR="00C53A5E" w:rsidRPr="00E95F39" w:rsidRDefault="00C53A5E" w:rsidP="00E95F39">
            <w:pPr>
              <w:widowControl/>
              <w:autoSpaceDE/>
              <w:autoSpaceDN/>
              <w:adjustRightInd/>
              <w:jc w:val="center"/>
              <w:rPr>
                <w:b/>
                <w:bCs/>
                <w:sz w:val="22"/>
                <w:szCs w:val="22"/>
              </w:rPr>
            </w:pPr>
            <w:ins w:id="1571" w:author="ERCOT" w:date="2023-10-26T12:35:00Z">
              <w:r w:rsidRPr="00E95F39">
                <w:rPr>
                  <w:sz w:val="22"/>
                  <w:szCs w:val="22"/>
                </w:rPr>
                <w:t>0.1</w:t>
              </w:r>
            </w:ins>
            <w:del w:id="1572"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7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B7B430" w14:textId="0F598029" w:rsidR="00C53A5E" w:rsidRPr="00E95F39" w:rsidRDefault="00C53A5E" w:rsidP="00E95F39">
            <w:pPr>
              <w:widowControl/>
              <w:autoSpaceDE/>
              <w:autoSpaceDN/>
              <w:adjustRightInd/>
              <w:jc w:val="center"/>
              <w:rPr>
                <w:b/>
                <w:bCs/>
                <w:sz w:val="22"/>
                <w:szCs w:val="22"/>
              </w:rPr>
            </w:pPr>
            <w:ins w:id="1574" w:author="ERCOT" w:date="2023-10-26T12:35:00Z">
              <w:r w:rsidRPr="00E95F39">
                <w:rPr>
                  <w:sz w:val="22"/>
                  <w:szCs w:val="22"/>
                </w:rPr>
                <w:t>0.1</w:t>
              </w:r>
            </w:ins>
            <w:del w:id="1575" w:author="ERCOT" w:date="2023-10-26T12:35:00Z">
              <w:r w:rsidRPr="00E95F39" w:rsidDel="007014EF">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76"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887053" w14:textId="5E52FFF9" w:rsidR="00C53A5E" w:rsidRPr="00E95F39" w:rsidRDefault="00C53A5E" w:rsidP="00E95F39">
            <w:pPr>
              <w:widowControl/>
              <w:autoSpaceDE/>
              <w:autoSpaceDN/>
              <w:adjustRightInd/>
              <w:jc w:val="center"/>
              <w:rPr>
                <w:b/>
                <w:bCs/>
                <w:sz w:val="22"/>
                <w:szCs w:val="22"/>
              </w:rPr>
            </w:pPr>
            <w:ins w:id="1577" w:author="ERCOT" w:date="2023-10-26T12:35:00Z">
              <w:r w:rsidRPr="00E95F39">
                <w:rPr>
                  <w:sz w:val="22"/>
                  <w:szCs w:val="22"/>
                </w:rPr>
                <w:t>1.0</w:t>
              </w:r>
            </w:ins>
            <w:del w:id="1578" w:author="ERCOT" w:date="2023-10-26T12:35:00Z">
              <w:r w:rsidRPr="00E95F39" w:rsidDel="007014EF">
                <w:rPr>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79"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A4A06A7" w14:textId="09C8F6EF" w:rsidR="00C53A5E" w:rsidRPr="00E95F39" w:rsidRDefault="00C53A5E" w:rsidP="00E95F39">
            <w:pPr>
              <w:widowControl/>
              <w:autoSpaceDE/>
              <w:autoSpaceDN/>
              <w:adjustRightInd/>
              <w:jc w:val="center"/>
              <w:rPr>
                <w:b/>
                <w:bCs/>
                <w:sz w:val="22"/>
                <w:szCs w:val="22"/>
              </w:rPr>
            </w:pPr>
            <w:ins w:id="1580" w:author="ERCOT" w:date="2023-10-26T12:35:00Z">
              <w:r w:rsidRPr="00E95F39">
                <w:rPr>
                  <w:sz w:val="22"/>
                  <w:szCs w:val="22"/>
                </w:rPr>
                <w:t>1.1</w:t>
              </w:r>
            </w:ins>
            <w:del w:id="1581" w:author="ERCOT" w:date="2023-10-26T12:35:00Z">
              <w:r w:rsidRPr="00E95F39" w:rsidDel="007014EF">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8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4EE2118" w14:textId="45C8B4DE" w:rsidR="00C53A5E" w:rsidRPr="00E95F39" w:rsidRDefault="00C53A5E" w:rsidP="00E95F39">
            <w:pPr>
              <w:widowControl/>
              <w:autoSpaceDE/>
              <w:autoSpaceDN/>
              <w:adjustRightInd/>
              <w:jc w:val="center"/>
              <w:rPr>
                <w:b/>
                <w:bCs/>
                <w:sz w:val="22"/>
                <w:szCs w:val="22"/>
              </w:rPr>
            </w:pPr>
            <w:ins w:id="1583" w:author="ERCOT" w:date="2023-10-26T12:35:00Z">
              <w:r w:rsidRPr="00E95F39">
                <w:rPr>
                  <w:sz w:val="22"/>
                  <w:szCs w:val="22"/>
                </w:rPr>
                <w:t>1.9</w:t>
              </w:r>
            </w:ins>
            <w:del w:id="1584" w:author="ERCOT" w:date="2023-10-26T12:35:00Z">
              <w:r w:rsidRPr="00E95F39" w:rsidDel="007014EF">
                <w:rPr>
                  <w:sz w:val="22"/>
                  <w:szCs w:val="22"/>
                </w:rPr>
                <w:delText>2.2</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585"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E7842D4" w14:textId="18C7B053" w:rsidR="00C53A5E" w:rsidRPr="00E95F39" w:rsidRDefault="00C53A5E" w:rsidP="00E95F39">
            <w:pPr>
              <w:widowControl/>
              <w:autoSpaceDE/>
              <w:autoSpaceDN/>
              <w:adjustRightInd/>
              <w:jc w:val="center"/>
              <w:rPr>
                <w:b/>
                <w:bCs/>
                <w:sz w:val="22"/>
                <w:szCs w:val="22"/>
              </w:rPr>
            </w:pPr>
            <w:ins w:id="1586" w:author="ERCOT" w:date="2023-10-26T12:35:00Z">
              <w:r w:rsidRPr="00E95F39">
                <w:rPr>
                  <w:sz w:val="22"/>
                  <w:szCs w:val="22"/>
                </w:rPr>
                <w:t>2.2</w:t>
              </w:r>
            </w:ins>
            <w:del w:id="1587" w:author="ERCOT" w:date="2023-10-26T12:35:00Z">
              <w:r w:rsidRPr="00E95F39" w:rsidDel="007014EF">
                <w:rPr>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588"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6A87FD4" w14:textId="60AA93BA" w:rsidR="00C53A5E" w:rsidRPr="00E95F39" w:rsidRDefault="00C53A5E" w:rsidP="00E95F39">
            <w:pPr>
              <w:widowControl/>
              <w:autoSpaceDE/>
              <w:autoSpaceDN/>
              <w:adjustRightInd/>
              <w:jc w:val="center"/>
              <w:rPr>
                <w:b/>
                <w:bCs/>
                <w:sz w:val="22"/>
                <w:szCs w:val="22"/>
              </w:rPr>
            </w:pPr>
            <w:ins w:id="1589" w:author="ERCOT" w:date="2023-10-26T12:35:00Z">
              <w:r w:rsidRPr="00E95F39">
                <w:rPr>
                  <w:sz w:val="22"/>
                  <w:szCs w:val="22"/>
                </w:rPr>
                <w:t>2.3</w:t>
              </w:r>
            </w:ins>
            <w:del w:id="1590" w:author="ERCOT" w:date="2023-10-26T12:35:00Z">
              <w:r w:rsidRPr="00E95F39" w:rsidDel="007014EF">
                <w:rPr>
                  <w:sz w:val="22"/>
                  <w:szCs w:val="22"/>
                </w:rPr>
                <w:delText>3.3</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591"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93CC66C" w14:textId="088F8E44" w:rsidR="00C53A5E" w:rsidRPr="00E95F39" w:rsidRDefault="00C53A5E" w:rsidP="00E95F39">
            <w:pPr>
              <w:widowControl/>
              <w:autoSpaceDE/>
              <w:autoSpaceDN/>
              <w:adjustRightInd/>
              <w:jc w:val="center"/>
              <w:rPr>
                <w:b/>
                <w:bCs/>
                <w:sz w:val="22"/>
                <w:szCs w:val="22"/>
              </w:rPr>
            </w:pPr>
            <w:ins w:id="1592" w:author="ERCOT" w:date="2023-10-26T12:35:00Z">
              <w:r w:rsidRPr="00E95F39">
                <w:rPr>
                  <w:sz w:val="22"/>
                  <w:szCs w:val="22"/>
                </w:rPr>
                <w:t>2.8</w:t>
              </w:r>
            </w:ins>
            <w:del w:id="1593" w:author="ERCOT" w:date="2023-10-26T12:35:00Z">
              <w:r w:rsidRPr="00E95F39" w:rsidDel="007014EF">
                <w:rPr>
                  <w:sz w:val="22"/>
                  <w:szCs w:val="22"/>
                </w:rPr>
                <w:delText>4.8</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594"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B951858" w14:textId="7D81571F" w:rsidR="00C53A5E" w:rsidRPr="00E95F39" w:rsidRDefault="00C53A5E" w:rsidP="00E95F39">
            <w:pPr>
              <w:widowControl/>
              <w:autoSpaceDE/>
              <w:autoSpaceDN/>
              <w:adjustRightInd/>
              <w:jc w:val="center"/>
              <w:rPr>
                <w:b/>
                <w:bCs/>
                <w:sz w:val="22"/>
                <w:szCs w:val="22"/>
              </w:rPr>
            </w:pPr>
            <w:ins w:id="1595" w:author="ERCOT" w:date="2023-10-26T12:35:00Z">
              <w:r w:rsidRPr="00E95F39">
                <w:rPr>
                  <w:sz w:val="22"/>
                  <w:szCs w:val="22"/>
                </w:rPr>
                <w:t>6.4</w:t>
              </w:r>
            </w:ins>
            <w:del w:id="1596" w:author="ERCOT" w:date="2023-10-26T12:35:00Z">
              <w:r w:rsidRPr="00E95F39" w:rsidDel="007014EF">
                <w:rPr>
                  <w:sz w:val="22"/>
                  <w:szCs w:val="22"/>
                </w:rPr>
                <w:delText>7.2</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597"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1D3AC3B" w14:textId="0126D776" w:rsidR="00C53A5E" w:rsidRPr="00E95F39" w:rsidRDefault="00C53A5E" w:rsidP="00E95F39">
            <w:pPr>
              <w:widowControl/>
              <w:autoSpaceDE/>
              <w:autoSpaceDN/>
              <w:adjustRightInd/>
              <w:jc w:val="center"/>
              <w:rPr>
                <w:b/>
                <w:bCs/>
                <w:sz w:val="22"/>
                <w:szCs w:val="22"/>
              </w:rPr>
            </w:pPr>
            <w:ins w:id="1598" w:author="ERCOT" w:date="2023-10-26T12:35:00Z">
              <w:r w:rsidRPr="00E95F39">
                <w:rPr>
                  <w:sz w:val="22"/>
                  <w:szCs w:val="22"/>
                </w:rPr>
                <w:t>5.1</w:t>
              </w:r>
            </w:ins>
            <w:del w:id="1599" w:author="ERCOT" w:date="2023-10-26T12:35:00Z">
              <w:r w:rsidRPr="00E95F39" w:rsidDel="007014EF">
                <w:rPr>
                  <w:sz w:val="22"/>
                  <w:szCs w:val="22"/>
                </w:rPr>
                <w:delText>5.2</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600"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083191F" w14:textId="76847825" w:rsidR="00C53A5E" w:rsidRPr="00E95F39" w:rsidRDefault="00C53A5E" w:rsidP="00E95F39">
            <w:pPr>
              <w:widowControl/>
              <w:autoSpaceDE/>
              <w:autoSpaceDN/>
              <w:adjustRightInd/>
              <w:jc w:val="center"/>
              <w:rPr>
                <w:b/>
                <w:bCs/>
                <w:sz w:val="22"/>
                <w:szCs w:val="22"/>
              </w:rPr>
            </w:pPr>
            <w:ins w:id="1601" w:author="ERCOT" w:date="2023-10-26T12:35:00Z">
              <w:r w:rsidRPr="00E95F39">
                <w:rPr>
                  <w:sz w:val="22"/>
                  <w:szCs w:val="22"/>
                </w:rPr>
                <w:t>3.4</w:t>
              </w:r>
            </w:ins>
            <w:del w:id="1602" w:author="ERCOT" w:date="2023-10-26T12:35:00Z">
              <w:r w:rsidRPr="00E95F39" w:rsidDel="007014EF">
                <w:rPr>
                  <w:sz w:val="22"/>
                  <w:szCs w:val="22"/>
                </w:rPr>
                <w:delText>2.7</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603"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0676AE4" w14:textId="13B1079B" w:rsidR="00C53A5E" w:rsidRPr="00E95F39" w:rsidRDefault="00C53A5E" w:rsidP="00E95F39">
            <w:pPr>
              <w:widowControl/>
              <w:autoSpaceDE/>
              <w:autoSpaceDN/>
              <w:adjustRightInd/>
              <w:jc w:val="center"/>
              <w:rPr>
                <w:b/>
                <w:bCs/>
                <w:sz w:val="22"/>
                <w:szCs w:val="22"/>
              </w:rPr>
            </w:pPr>
            <w:ins w:id="1604" w:author="ERCOT" w:date="2023-10-26T12:35:00Z">
              <w:r w:rsidRPr="00E95F39">
                <w:rPr>
                  <w:sz w:val="22"/>
                  <w:szCs w:val="22"/>
                </w:rPr>
                <w:t>1.5</w:t>
              </w:r>
            </w:ins>
            <w:del w:id="1605" w:author="ERCOT" w:date="2023-10-26T12:35:00Z">
              <w:r w:rsidRPr="00E95F39" w:rsidDel="007014EF">
                <w:rPr>
                  <w:sz w:val="22"/>
                  <w:szCs w:val="22"/>
                </w:rPr>
                <w:delText>0.8</w:delText>
              </w:r>
            </w:del>
          </w:p>
        </w:tc>
      </w:tr>
      <w:tr w:rsidR="00C53A5E" w:rsidRPr="00CC576E" w14:paraId="1D5E28D3"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606"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607"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608"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59D92E2" w14:textId="77777777" w:rsidR="00C53A5E" w:rsidRPr="000357D1" w:rsidRDefault="00C53A5E" w:rsidP="00C53A5E">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Change w:id="160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18ECCD" w14:textId="2F025802" w:rsidR="00C53A5E" w:rsidRPr="00E95F39" w:rsidRDefault="00C53A5E" w:rsidP="00E95F39">
            <w:pPr>
              <w:widowControl/>
              <w:autoSpaceDE/>
              <w:autoSpaceDN/>
              <w:adjustRightInd/>
              <w:jc w:val="center"/>
              <w:rPr>
                <w:b/>
                <w:bCs/>
                <w:sz w:val="22"/>
                <w:szCs w:val="22"/>
              </w:rPr>
            </w:pPr>
            <w:ins w:id="1610" w:author="ERCOT" w:date="2023-10-26T12:35:00Z">
              <w:r w:rsidRPr="00E95F39">
                <w:rPr>
                  <w:sz w:val="22"/>
                  <w:szCs w:val="22"/>
                </w:rPr>
                <w:t>0.1</w:t>
              </w:r>
            </w:ins>
            <w:del w:id="1611" w:author="ERCOT" w:date="2023-10-26T12:35:00Z">
              <w:r w:rsidRPr="00E95F39" w:rsidDel="007014EF">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61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C414254" w14:textId="2F1D09AF" w:rsidR="00C53A5E" w:rsidRPr="00E95F39" w:rsidRDefault="00C53A5E" w:rsidP="00E95F39">
            <w:pPr>
              <w:widowControl/>
              <w:autoSpaceDE/>
              <w:autoSpaceDN/>
              <w:adjustRightInd/>
              <w:jc w:val="center"/>
              <w:rPr>
                <w:b/>
                <w:bCs/>
                <w:sz w:val="22"/>
                <w:szCs w:val="22"/>
              </w:rPr>
            </w:pPr>
            <w:ins w:id="1613" w:author="ERCOT" w:date="2023-10-26T12:35:00Z">
              <w:r w:rsidRPr="00E95F39">
                <w:rPr>
                  <w:sz w:val="22"/>
                  <w:szCs w:val="22"/>
                </w:rPr>
                <w:t>-0.6</w:t>
              </w:r>
            </w:ins>
            <w:del w:id="1614" w:author="ERCOT" w:date="2023-10-26T12:35:00Z">
              <w:r w:rsidRPr="00E95F39" w:rsidDel="007014EF">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1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E9A396D" w14:textId="685E1A04" w:rsidR="00C53A5E" w:rsidRPr="00E95F39" w:rsidRDefault="00C53A5E" w:rsidP="00E95F39">
            <w:pPr>
              <w:widowControl/>
              <w:autoSpaceDE/>
              <w:autoSpaceDN/>
              <w:adjustRightInd/>
              <w:jc w:val="center"/>
              <w:rPr>
                <w:b/>
                <w:bCs/>
                <w:sz w:val="22"/>
                <w:szCs w:val="22"/>
              </w:rPr>
            </w:pPr>
            <w:ins w:id="1616" w:author="ERCOT" w:date="2023-10-26T12:35:00Z">
              <w:r w:rsidRPr="00E95F39">
                <w:rPr>
                  <w:sz w:val="22"/>
                  <w:szCs w:val="22"/>
                </w:rPr>
                <w:t>-0.9</w:t>
              </w:r>
            </w:ins>
            <w:del w:id="1617"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1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D99EB2E" w14:textId="41E73FFA" w:rsidR="00C53A5E" w:rsidRPr="00E95F39" w:rsidRDefault="00C53A5E" w:rsidP="00E95F39">
            <w:pPr>
              <w:widowControl/>
              <w:autoSpaceDE/>
              <w:autoSpaceDN/>
              <w:adjustRightInd/>
              <w:jc w:val="center"/>
              <w:rPr>
                <w:b/>
                <w:bCs/>
                <w:sz w:val="22"/>
                <w:szCs w:val="22"/>
              </w:rPr>
            </w:pPr>
            <w:ins w:id="1619" w:author="ERCOT" w:date="2023-10-26T12:35:00Z">
              <w:r w:rsidRPr="00E95F39">
                <w:rPr>
                  <w:sz w:val="22"/>
                  <w:szCs w:val="22"/>
                </w:rPr>
                <w:t>-0.5</w:t>
              </w:r>
            </w:ins>
            <w:del w:id="1620"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2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E022B8" w14:textId="6A419004" w:rsidR="00C53A5E" w:rsidRPr="00E95F39" w:rsidRDefault="00C53A5E" w:rsidP="00E95F39">
            <w:pPr>
              <w:widowControl/>
              <w:autoSpaceDE/>
              <w:autoSpaceDN/>
              <w:adjustRightInd/>
              <w:jc w:val="center"/>
              <w:rPr>
                <w:b/>
                <w:bCs/>
                <w:sz w:val="22"/>
                <w:szCs w:val="22"/>
              </w:rPr>
            </w:pPr>
            <w:ins w:id="1622" w:author="ERCOT" w:date="2023-10-26T12:35:00Z">
              <w:r w:rsidRPr="00E95F39">
                <w:rPr>
                  <w:sz w:val="22"/>
                  <w:szCs w:val="22"/>
                </w:rPr>
                <w:t>-0.1</w:t>
              </w:r>
            </w:ins>
            <w:del w:id="1623" w:author="ERCOT" w:date="2023-10-26T12:35:00Z">
              <w:r w:rsidRPr="00E95F39" w:rsidDel="007014EF">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2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A0D2F9" w14:textId="37BC2D88" w:rsidR="00C53A5E" w:rsidRPr="00E95F39" w:rsidRDefault="00C53A5E" w:rsidP="00E95F39">
            <w:pPr>
              <w:widowControl/>
              <w:autoSpaceDE/>
              <w:autoSpaceDN/>
              <w:adjustRightInd/>
              <w:jc w:val="center"/>
              <w:rPr>
                <w:b/>
                <w:bCs/>
                <w:sz w:val="22"/>
                <w:szCs w:val="22"/>
              </w:rPr>
            </w:pPr>
            <w:ins w:id="1625" w:author="ERCOT" w:date="2023-10-26T12:35:00Z">
              <w:r w:rsidRPr="00E95F39">
                <w:rPr>
                  <w:sz w:val="22"/>
                  <w:szCs w:val="22"/>
                </w:rPr>
                <w:t>-0.5</w:t>
              </w:r>
            </w:ins>
            <w:del w:id="1626" w:author="ERCOT" w:date="2023-10-26T12:35:00Z">
              <w:r w:rsidRPr="00E95F39" w:rsidDel="007014EF">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2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CA6409" w14:textId="28C8FC37" w:rsidR="00C53A5E" w:rsidRPr="00E95F39" w:rsidRDefault="00C53A5E" w:rsidP="00E95F39">
            <w:pPr>
              <w:widowControl/>
              <w:autoSpaceDE/>
              <w:autoSpaceDN/>
              <w:adjustRightInd/>
              <w:jc w:val="center"/>
              <w:rPr>
                <w:b/>
                <w:bCs/>
                <w:sz w:val="22"/>
                <w:szCs w:val="22"/>
              </w:rPr>
            </w:pPr>
            <w:ins w:id="1628" w:author="ERCOT" w:date="2023-10-26T12:35:00Z">
              <w:r w:rsidRPr="00E95F39">
                <w:rPr>
                  <w:sz w:val="22"/>
                  <w:szCs w:val="22"/>
                </w:rPr>
                <w:t>-0.5</w:t>
              </w:r>
            </w:ins>
            <w:del w:id="1629"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3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6C9558" w14:textId="7B9E690C" w:rsidR="00C53A5E" w:rsidRPr="00E95F39" w:rsidRDefault="00C53A5E" w:rsidP="00E95F39">
            <w:pPr>
              <w:widowControl/>
              <w:autoSpaceDE/>
              <w:autoSpaceDN/>
              <w:adjustRightInd/>
              <w:jc w:val="center"/>
              <w:rPr>
                <w:b/>
                <w:bCs/>
                <w:sz w:val="22"/>
                <w:szCs w:val="22"/>
              </w:rPr>
            </w:pPr>
            <w:ins w:id="1631" w:author="ERCOT" w:date="2023-10-26T12:35:00Z">
              <w:r w:rsidRPr="00E95F39">
                <w:rPr>
                  <w:sz w:val="22"/>
                  <w:szCs w:val="22"/>
                </w:rPr>
                <w:t>0.0</w:t>
              </w:r>
            </w:ins>
            <w:del w:id="1632" w:author="ERCOT" w:date="2023-10-26T12:35:00Z">
              <w:r w:rsidRPr="00E95F39" w:rsidDel="007014EF">
                <w:rPr>
                  <w:sz w:val="22"/>
                  <w:szCs w:val="22"/>
                </w:rPr>
                <w:delText>-0.4</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633"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0AA365A" w14:textId="7D595FEA" w:rsidR="00C53A5E" w:rsidRPr="00E95F39" w:rsidRDefault="00C53A5E" w:rsidP="00E95F39">
            <w:pPr>
              <w:widowControl/>
              <w:autoSpaceDE/>
              <w:autoSpaceDN/>
              <w:adjustRightInd/>
              <w:jc w:val="center"/>
              <w:rPr>
                <w:b/>
                <w:bCs/>
                <w:sz w:val="22"/>
                <w:szCs w:val="22"/>
              </w:rPr>
            </w:pPr>
            <w:ins w:id="1634" w:author="ERCOT" w:date="2023-10-26T12:35:00Z">
              <w:r w:rsidRPr="00E95F39">
                <w:rPr>
                  <w:sz w:val="22"/>
                  <w:szCs w:val="22"/>
                </w:rPr>
                <w:t>-1.2</w:t>
              </w:r>
            </w:ins>
            <w:del w:id="1635" w:author="ERCOT" w:date="2023-10-26T12:35:00Z">
              <w:r w:rsidRPr="00E95F39" w:rsidDel="007014EF">
                <w:rPr>
                  <w:sz w:val="22"/>
                  <w:szCs w:val="22"/>
                </w:rPr>
                <w:delText>-1.1</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636"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CF3C507" w14:textId="66EF3B76" w:rsidR="00C53A5E" w:rsidRPr="00E95F39" w:rsidRDefault="00C53A5E" w:rsidP="00E95F39">
            <w:pPr>
              <w:widowControl/>
              <w:autoSpaceDE/>
              <w:autoSpaceDN/>
              <w:adjustRightInd/>
              <w:jc w:val="center"/>
              <w:rPr>
                <w:b/>
                <w:bCs/>
                <w:sz w:val="22"/>
                <w:szCs w:val="22"/>
              </w:rPr>
            </w:pPr>
            <w:ins w:id="1637" w:author="ERCOT" w:date="2023-10-26T12:35:00Z">
              <w:r w:rsidRPr="00E95F39">
                <w:rPr>
                  <w:sz w:val="22"/>
                  <w:szCs w:val="22"/>
                </w:rPr>
                <w:t>-0.9</w:t>
              </w:r>
            </w:ins>
            <w:del w:id="1638" w:author="ERCOT" w:date="2023-10-26T12:35:00Z">
              <w:r w:rsidRPr="00E95F39" w:rsidDel="007014EF">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3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EDA8F6F" w14:textId="753DB09E" w:rsidR="00C53A5E" w:rsidRPr="00E95F39" w:rsidRDefault="00C53A5E" w:rsidP="00E95F39">
            <w:pPr>
              <w:widowControl/>
              <w:autoSpaceDE/>
              <w:autoSpaceDN/>
              <w:adjustRightInd/>
              <w:jc w:val="center"/>
              <w:rPr>
                <w:b/>
                <w:bCs/>
                <w:sz w:val="22"/>
                <w:szCs w:val="22"/>
              </w:rPr>
            </w:pPr>
            <w:ins w:id="1640" w:author="ERCOT" w:date="2023-10-26T12:35:00Z">
              <w:r w:rsidRPr="00E95F39">
                <w:rPr>
                  <w:sz w:val="22"/>
                  <w:szCs w:val="22"/>
                </w:rPr>
                <w:t>1.5</w:t>
              </w:r>
            </w:ins>
            <w:del w:id="1641" w:author="ERCOT" w:date="2023-10-26T12:35:00Z">
              <w:r w:rsidRPr="00E95F39" w:rsidDel="007014EF">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4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1BD72C4" w14:textId="50E5ECCF" w:rsidR="00C53A5E" w:rsidRPr="00E95F39" w:rsidRDefault="00C53A5E" w:rsidP="00E95F39">
            <w:pPr>
              <w:widowControl/>
              <w:autoSpaceDE/>
              <w:autoSpaceDN/>
              <w:adjustRightInd/>
              <w:jc w:val="center"/>
              <w:rPr>
                <w:b/>
                <w:bCs/>
                <w:sz w:val="22"/>
                <w:szCs w:val="22"/>
              </w:rPr>
            </w:pPr>
            <w:ins w:id="1643" w:author="ERCOT" w:date="2023-10-26T12:35:00Z">
              <w:r w:rsidRPr="00E95F39">
                <w:rPr>
                  <w:sz w:val="22"/>
                  <w:szCs w:val="22"/>
                </w:rPr>
                <w:t>0.6</w:t>
              </w:r>
            </w:ins>
            <w:del w:id="1644" w:author="ERCOT" w:date="2023-10-26T12:35:00Z">
              <w:r w:rsidRPr="00E95F39" w:rsidDel="007014EF">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645"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E869B8" w14:textId="53F1CAC7" w:rsidR="00C53A5E" w:rsidRPr="00E95F39" w:rsidRDefault="00C53A5E" w:rsidP="00E95F39">
            <w:pPr>
              <w:widowControl/>
              <w:autoSpaceDE/>
              <w:autoSpaceDN/>
              <w:adjustRightInd/>
              <w:jc w:val="center"/>
              <w:rPr>
                <w:b/>
                <w:bCs/>
                <w:sz w:val="22"/>
                <w:szCs w:val="22"/>
              </w:rPr>
            </w:pPr>
            <w:ins w:id="1646" w:author="ERCOT" w:date="2023-10-26T12:35:00Z">
              <w:r w:rsidRPr="00E95F39">
                <w:rPr>
                  <w:sz w:val="22"/>
                  <w:szCs w:val="22"/>
                </w:rPr>
                <w:t>1.4</w:t>
              </w:r>
            </w:ins>
            <w:del w:id="1647" w:author="ERCOT" w:date="2023-10-26T12:35:00Z">
              <w:r w:rsidRPr="00E95F39" w:rsidDel="007014EF">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4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E2CB19A" w14:textId="740AB25E" w:rsidR="00C53A5E" w:rsidRPr="00E95F39" w:rsidRDefault="00C53A5E" w:rsidP="00E95F39">
            <w:pPr>
              <w:widowControl/>
              <w:autoSpaceDE/>
              <w:autoSpaceDN/>
              <w:adjustRightInd/>
              <w:jc w:val="center"/>
              <w:rPr>
                <w:b/>
                <w:bCs/>
                <w:sz w:val="22"/>
                <w:szCs w:val="22"/>
              </w:rPr>
            </w:pPr>
            <w:ins w:id="1649" w:author="ERCOT" w:date="2023-10-26T12:35:00Z">
              <w:r w:rsidRPr="00E95F39">
                <w:rPr>
                  <w:sz w:val="22"/>
                  <w:szCs w:val="22"/>
                </w:rPr>
                <w:t>0.7</w:t>
              </w:r>
            </w:ins>
            <w:del w:id="1650" w:author="ERCOT" w:date="2023-10-26T12:35:00Z">
              <w:r w:rsidRPr="00E95F39" w:rsidDel="007014EF">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651"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3A65829" w14:textId="496C89C9" w:rsidR="00C53A5E" w:rsidRPr="00E95F39" w:rsidRDefault="00C53A5E" w:rsidP="00E95F39">
            <w:pPr>
              <w:widowControl/>
              <w:autoSpaceDE/>
              <w:autoSpaceDN/>
              <w:adjustRightInd/>
              <w:jc w:val="center"/>
              <w:rPr>
                <w:b/>
                <w:bCs/>
                <w:sz w:val="22"/>
                <w:szCs w:val="22"/>
              </w:rPr>
            </w:pPr>
            <w:ins w:id="1652" w:author="ERCOT" w:date="2023-10-26T12:35:00Z">
              <w:r w:rsidRPr="00E95F39">
                <w:rPr>
                  <w:sz w:val="22"/>
                  <w:szCs w:val="22"/>
                </w:rPr>
                <w:t>1.3</w:t>
              </w:r>
            </w:ins>
            <w:del w:id="1653" w:author="ERCOT" w:date="2023-10-26T12:35:00Z">
              <w:r w:rsidRPr="00E95F39" w:rsidDel="007014EF">
                <w:rPr>
                  <w:sz w:val="22"/>
                  <w:szCs w:val="22"/>
                </w:rPr>
                <w:delText>1.3</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654"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90D011" w14:textId="5AB3FE8C" w:rsidR="00C53A5E" w:rsidRPr="00E95F39" w:rsidRDefault="00C53A5E" w:rsidP="00E95F39">
            <w:pPr>
              <w:widowControl/>
              <w:autoSpaceDE/>
              <w:autoSpaceDN/>
              <w:adjustRightInd/>
              <w:jc w:val="center"/>
              <w:rPr>
                <w:b/>
                <w:bCs/>
                <w:sz w:val="22"/>
                <w:szCs w:val="22"/>
              </w:rPr>
            </w:pPr>
            <w:ins w:id="1655" w:author="ERCOT" w:date="2023-10-26T12:35:00Z">
              <w:r w:rsidRPr="00E95F39">
                <w:rPr>
                  <w:sz w:val="22"/>
                  <w:szCs w:val="22"/>
                </w:rPr>
                <w:t>1.8</w:t>
              </w:r>
            </w:ins>
            <w:del w:id="1656"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65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18B1EB4" w14:textId="19B36054" w:rsidR="00C53A5E" w:rsidRPr="00E95F39" w:rsidRDefault="00C53A5E" w:rsidP="00E95F39">
            <w:pPr>
              <w:widowControl/>
              <w:autoSpaceDE/>
              <w:autoSpaceDN/>
              <w:adjustRightInd/>
              <w:jc w:val="center"/>
              <w:rPr>
                <w:b/>
                <w:bCs/>
                <w:sz w:val="22"/>
                <w:szCs w:val="22"/>
              </w:rPr>
            </w:pPr>
            <w:ins w:id="1658" w:author="ERCOT" w:date="2023-10-26T12:35:00Z">
              <w:r w:rsidRPr="00E95F39">
                <w:rPr>
                  <w:sz w:val="22"/>
                  <w:szCs w:val="22"/>
                </w:rPr>
                <w:t>1.3</w:t>
              </w:r>
            </w:ins>
            <w:del w:id="1659" w:author="ERCOT" w:date="2023-10-26T12:35:00Z">
              <w:r w:rsidRPr="00E95F39" w:rsidDel="007014EF">
                <w:rPr>
                  <w:sz w:val="22"/>
                  <w:szCs w:val="22"/>
                </w:rPr>
                <w:delText>1.6</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660"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125A30C" w14:textId="7241CC2C" w:rsidR="00C53A5E" w:rsidRPr="00E95F39" w:rsidRDefault="00C53A5E" w:rsidP="00E95F39">
            <w:pPr>
              <w:widowControl/>
              <w:autoSpaceDE/>
              <w:autoSpaceDN/>
              <w:adjustRightInd/>
              <w:jc w:val="center"/>
              <w:rPr>
                <w:b/>
                <w:bCs/>
                <w:sz w:val="22"/>
                <w:szCs w:val="22"/>
              </w:rPr>
            </w:pPr>
            <w:ins w:id="1661" w:author="ERCOT" w:date="2023-10-26T12:35:00Z">
              <w:r w:rsidRPr="00E95F39">
                <w:rPr>
                  <w:sz w:val="22"/>
                  <w:szCs w:val="22"/>
                </w:rPr>
                <w:t>1.3</w:t>
              </w:r>
            </w:ins>
            <w:del w:id="1662" w:author="ERCOT" w:date="2023-10-26T12:35:00Z">
              <w:r w:rsidRPr="00E95F39" w:rsidDel="007014EF">
                <w:rPr>
                  <w:sz w:val="22"/>
                  <w:szCs w:val="22"/>
                </w:rPr>
                <w:delText>2.4</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663"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BED0463" w14:textId="559A5788" w:rsidR="00C53A5E" w:rsidRPr="00E95F39" w:rsidRDefault="00C53A5E" w:rsidP="00E95F39">
            <w:pPr>
              <w:widowControl/>
              <w:autoSpaceDE/>
              <w:autoSpaceDN/>
              <w:adjustRightInd/>
              <w:jc w:val="center"/>
              <w:rPr>
                <w:b/>
                <w:bCs/>
                <w:sz w:val="22"/>
                <w:szCs w:val="22"/>
              </w:rPr>
            </w:pPr>
            <w:ins w:id="1664" w:author="ERCOT" w:date="2023-10-26T12:35:00Z">
              <w:r w:rsidRPr="00E95F39">
                <w:rPr>
                  <w:sz w:val="22"/>
                  <w:szCs w:val="22"/>
                </w:rPr>
                <w:t>0.4</w:t>
              </w:r>
            </w:ins>
            <w:del w:id="1665" w:author="ERCOT" w:date="2023-10-26T12:35:00Z">
              <w:r w:rsidRPr="00E95F39" w:rsidDel="007014EF">
                <w:rPr>
                  <w:sz w:val="22"/>
                  <w:szCs w:val="22"/>
                </w:rPr>
                <w:delText>4.0</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666"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ECE1BB6" w14:textId="79F476C8" w:rsidR="00C53A5E" w:rsidRPr="00E95F39" w:rsidRDefault="00C53A5E" w:rsidP="00E95F39">
            <w:pPr>
              <w:widowControl/>
              <w:autoSpaceDE/>
              <w:autoSpaceDN/>
              <w:adjustRightInd/>
              <w:jc w:val="center"/>
              <w:rPr>
                <w:b/>
                <w:bCs/>
                <w:sz w:val="22"/>
                <w:szCs w:val="22"/>
              </w:rPr>
            </w:pPr>
            <w:ins w:id="1667" w:author="ERCOT" w:date="2023-10-26T12:35:00Z">
              <w:r w:rsidRPr="00E95F39">
                <w:rPr>
                  <w:sz w:val="22"/>
                  <w:szCs w:val="22"/>
                </w:rPr>
                <w:t>4.6</w:t>
              </w:r>
            </w:ins>
            <w:del w:id="1668" w:author="ERCOT" w:date="2023-10-26T12:35:00Z">
              <w:r w:rsidRPr="00E95F39" w:rsidDel="007014EF">
                <w:rPr>
                  <w:sz w:val="22"/>
                  <w:szCs w:val="22"/>
                </w:rPr>
                <w:delText>6.3</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669"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409F57A" w14:textId="2254D454" w:rsidR="00C53A5E" w:rsidRPr="00E95F39" w:rsidRDefault="00C53A5E" w:rsidP="00E95F39">
            <w:pPr>
              <w:widowControl/>
              <w:autoSpaceDE/>
              <w:autoSpaceDN/>
              <w:adjustRightInd/>
              <w:jc w:val="center"/>
              <w:rPr>
                <w:b/>
                <w:bCs/>
                <w:sz w:val="22"/>
                <w:szCs w:val="22"/>
              </w:rPr>
            </w:pPr>
            <w:ins w:id="1670" w:author="ERCOT" w:date="2023-10-26T12:35:00Z">
              <w:r w:rsidRPr="00E95F39">
                <w:rPr>
                  <w:sz w:val="22"/>
                  <w:szCs w:val="22"/>
                </w:rPr>
                <w:t>4.4</w:t>
              </w:r>
            </w:ins>
            <w:del w:id="1671" w:author="ERCOT" w:date="2023-10-26T12:35:00Z">
              <w:r w:rsidRPr="00E95F39" w:rsidDel="007014EF">
                <w:rPr>
                  <w:sz w:val="22"/>
                  <w:szCs w:val="22"/>
                </w:rPr>
                <w:delText>6.2</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672"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D1B136D" w14:textId="753CFC1B" w:rsidR="00C53A5E" w:rsidRPr="00E95F39" w:rsidRDefault="00C53A5E" w:rsidP="00E95F39">
            <w:pPr>
              <w:widowControl/>
              <w:autoSpaceDE/>
              <w:autoSpaceDN/>
              <w:adjustRightInd/>
              <w:jc w:val="center"/>
              <w:rPr>
                <w:b/>
                <w:bCs/>
                <w:sz w:val="22"/>
                <w:szCs w:val="22"/>
              </w:rPr>
            </w:pPr>
            <w:ins w:id="1673" w:author="ERCOT" w:date="2023-10-26T12:35:00Z">
              <w:r w:rsidRPr="00E95F39">
                <w:rPr>
                  <w:sz w:val="22"/>
                  <w:szCs w:val="22"/>
                </w:rPr>
                <w:t>3.3</w:t>
              </w:r>
            </w:ins>
            <w:del w:id="1674" w:author="ERCOT" w:date="2023-10-26T12:35:00Z">
              <w:r w:rsidRPr="00E95F39" w:rsidDel="007014EF">
                <w:rPr>
                  <w:sz w:val="22"/>
                  <w:szCs w:val="22"/>
                </w:rPr>
                <w:delText>3.3</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675"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2C508BB" w14:textId="0EB25FBD" w:rsidR="00C53A5E" w:rsidRPr="00E95F39" w:rsidRDefault="00C53A5E" w:rsidP="00E95F39">
            <w:pPr>
              <w:widowControl/>
              <w:autoSpaceDE/>
              <w:autoSpaceDN/>
              <w:adjustRightInd/>
              <w:jc w:val="center"/>
              <w:rPr>
                <w:b/>
                <w:bCs/>
                <w:sz w:val="22"/>
                <w:szCs w:val="22"/>
              </w:rPr>
            </w:pPr>
            <w:ins w:id="1676" w:author="ERCOT" w:date="2023-10-26T12:35:00Z">
              <w:r w:rsidRPr="00E95F39">
                <w:rPr>
                  <w:sz w:val="22"/>
                  <w:szCs w:val="22"/>
                </w:rPr>
                <w:t>1.8</w:t>
              </w:r>
            </w:ins>
            <w:del w:id="1677" w:author="ERCOT" w:date="2023-10-26T12:35:00Z">
              <w:r w:rsidRPr="00E95F39" w:rsidDel="007014EF">
                <w:rPr>
                  <w:sz w:val="22"/>
                  <w:szCs w:val="22"/>
                </w:rPr>
                <w:delText>1.7</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678"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BEC9006" w14:textId="2DB056FF" w:rsidR="00C53A5E" w:rsidRPr="00E95F39" w:rsidRDefault="00C53A5E" w:rsidP="00E95F39">
            <w:pPr>
              <w:widowControl/>
              <w:autoSpaceDE/>
              <w:autoSpaceDN/>
              <w:adjustRightInd/>
              <w:jc w:val="center"/>
              <w:rPr>
                <w:b/>
                <w:bCs/>
                <w:sz w:val="22"/>
                <w:szCs w:val="22"/>
              </w:rPr>
            </w:pPr>
            <w:ins w:id="1679" w:author="ERCOT" w:date="2023-10-26T12:35:00Z">
              <w:r w:rsidRPr="00E95F39">
                <w:rPr>
                  <w:sz w:val="22"/>
                  <w:szCs w:val="22"/>
                </w:rPr>
                <w:t>0.7</w:t>
              </w:r>
            </w:ins>
            <w:del w:id="1680" w:author="ERCOT" w:date="2023-10-26T12:35:00Z">
              <w:r w:rsidRPr="00E95F39" w:rsidDel="007014EF">
                <w:rPr>
                  <w:sz w:val="22"/>
                  <w:szCs w:val="22"/>
                </w:rPr>
                <w:delText>0.6</w:delText>
              </w:r>
            </w:del>
          </w:p>
        </w:tc>
      </w:tr>
      <w:tr w:rsidR="00C53A5E" w:rsidRPr="00CC576E" w14:paraId="4885961A"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681"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682"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683"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050EDAF" w14:textId="77777777" w:rsidR="00C53A5E" w:rsidRPr="000357D1" w:rsidRDefault="00C53A5E" w:rsidP="00C53A5E">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Change w:id="168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BB33E7" w14:textId="4887C0CE" w:rsidR="00C53A5E" w:rsidRPr="00E95F39" w:rsidRDefault="00C53A5E" w:rsidP="00E95F39">
            <w:pPr>
              <w:widowControl/>
              <w:autoSpaceDE/>
              <w:autoSpaceDN/>
              <w:adjustRightInd/>
              <w:jc w:val="center"/>
              <w:rPr>
                <w:b/>
                <w:bCs/>
                <w:sz w:val="22"/>
                <w:szCs w:val="22"/>
              </w:rPr>
            </w:pPr>
            <w:ins w:id="1685" w:author="ERCOT" w:date="2023-10-26T12:35:00Z">
              <w:r w:rsidRPr="00E95F39">
                <w:rPr>
                  <w:sz w:val="22"/>
                  <w:szCs w:val="22"/>
                </w:rPr>
                <w:t>-0.1</w:t>
              </w:r>
            </w:ins>
            <w:del w:id="1686" w:author="ERCOT" w:date="2023-10-26T12:35:00Z">
              <w:r w:rsidRPr="00E95F39" w:rsidDel="007014EF">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68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3233F" w14:textId="6269599F" w:rsidR="00C53A5E" w:rsidRPr="00E95F39" w:rsidRDefault="00C53A5E" w:rsidP="00E95F39">
            <w:pPr>
              <w:widowControl/>
              <w:autoSpaceDE/>
              <w:autoSpaceDN/>
              <w:adjustRightInd/>
              <w:jc w:val="center"/>
              <w:rPr>
                <w:b/>
                <w:bCs/>
                <w:sz w:val="22"/>
                <w:szCs w:val="22"/>
              </w:rPr>
            </w:pPr>
            <w:ins w:id="1688" w:author="ERCOT" w:date="2023-10-26T12:35:00Z">
              <w:r w:rsidRPr="00E95F39">
                <w:rPr>
                  <w:sz w:val="22"/>
                  <w:szCs w:val="22"/>
                </w:rPr>
                <w:t>0.0</w:t>
              </w:r>
            </w:ins>
            <w:del w:id="1689"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9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2C0B50" w14:textId="5ED23A1C" w:rsidR="00C53A5E" w:rsidRPr="00E95F39" w:rsidRDefault="00C53A5E" w:rsidP="00E95F39">
            <w:pPr>
              <w:widowControl/>
              <w:autoSpaceDE/>
              <w:autoSpaceDN/>
              <w:adjustRightInd/>
              <w:jc w:val="center"/>
              <w:rPr>
                <w:b/>
                <w:bCs/>
                <w:sz w:val="22"/>
                <w:szCs w:val="22"/>
              </w:rPr>
            </w:pPr>
            <w:ins w:id="1691" w:author="ERCOT" w:date="2023-10-26T12:35:00Z">
              <w:r w:rsidRPr="00E95F39">
                <w:rPr>
                  <w:sz w:val="22"/>
                  <w:szCs w:val="22"/>
                </w:rPr>
                <w:t>-0.4</w:t>
              </w:r>
            </w:ins>
            <w:del w:id="1692"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9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BAFDB0" w14:textId="6AB67368" w:rsidR="00C53A5E" w:rsidRPr="00E95F39" w:rsidRDefault="00C53A5E" w:rsidP="00E95F39">
            <w:pPr>
              <w:widowControl/>
              <w:autoSpaceDE/>
              <w:autoSpaceDN/>
              <w:adjustRightInd/>
              <w:jc w:val="center"/>
              <w:rPr>
                <w:b/>
                <w:bCs/>
                <w:sz w:val="22"/>
                <w:szCs w:val="22"/>
              </w:rPr>
            </w:pPr>
            <w:ins w:id="1694" w:author="ERCOT" w:date="2023-10-26T12:35:00Z">
              <w:r w:rsidRPr="00E95F39">
                <w:rPr>
                  <w:sz w:val="22"/>
                  <w:szCs w:val="22"/>
                </w:rPr>
                <w:t>-0.7</w:t>
              </w:r>
            </w:ins>
            <w:del w:id="1695"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9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8A32C12" w14:textId="7BEB4070" w:rsidR="00C53A5E" w:rsidRPr="00E95F39" w:rsidRDefault="00C53A5E" w:rsidP="00E95F39">
            <w:pPr>
              <w:widowControl/>
              <w:autoSpaceDE/>
              <w:autoSpaceDN/>
              <w:adjustRightInd/>
              <w:jc w:val="center"/>
              <w:rPr>
                <w:b/>
                <w:bCs/>
                <w:sz w:val="22"/>
                <w:szCs w:val="22"/>
              </w:rPr>
            </w:pPr>
            <w:ins w:id="1697" w:author="ERCOT" w:date="2023-10-26T12:35:00Z">
              <w:r w:rsidRPr="00E95F39">
                <w:rPr>
                  <w:sz w:val="22"/>
                  <w:szCs w:val="22"/>
                </w:rPr>
                <w:t>-0.2</w:t>
              </w:r>
            </w:ins>
            <w:del w:id="1698"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9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DE6DEE" w14:textId="1C9FCDD1" w:rsidR="00C53A5E" w:rsidRPr="00E95F39" w:rsidRDefault="00C53A5E" w:rsidP="00E95F39">
            <w:pPr>
              <w:widowControl/>
              <w:autoSpaceDE/>
              <w:autoSpaceDN/>
              <w:adjustRightInd/>
              <w:jc w:val="center"/>
              <w:rPr>
                <w:b/>
                <w:bCs/>
                <w:sz w:val="22"/>
                <w:szCs w:val="22"/>
              </w:rPr>
            </w:pPr>
            <w:ins w:id="1700" w:author="ERCOT" w:date="2023-10-26T12:35:00Z">
              <w:r w:rsidRPr="00E95F39">
                <w:rPr>
                  <w:sz w:val="22"/>
                  <w:szCs w:val="22"/>
                </w:rPr>
                <w:t>-0.4</w:t>
              </w:r>
            </w:ins>
            <w:del w:id="1701"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70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E2C1090" w14:textId="6B2D15A1" w:rsidR="00C53A5E" w:rsidRPr="00E95F39" w:rsidRDefault="00C53A5E" w:rsidP="00E95F39">
            <w:pPr>
              <w:widowControl/>
              <w:autoSpaceDE/>
              <w:autoSpaceDN/>
              <w:adjustRightInd/>
              <w:jc w:val="center"/>
              <w:rPr>
                <w:b/>
                <w:bCs/>
                <w:sz w:val="22"/>
                <w:szCs w:val="22"/>
              </w:rPr>
            </w:pPr>
            <w:ins w:id="1703" w:author="ERCOT" w:date="2023-10-26T12:35:00Z">
              <w:r w:rsidRPr="00E95F39">
                <w:rPr>
                  <w:sz w:val="22"/>
                  <w:szCs w:val="22"/>
                </w:rPr>
                <w:t>-0.4</w:t>
              </w:r>
            </w:ins>
            <w:del w:id="1704"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70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B843AA1" w14:textId="115676FD" w:rsidR="00C53A5E" w:rsidRPr="00E95F39" w:rsidRDefault="00C53A5E" w:rsidP="00E95F39">
            <w:pPr>
              <w:widowControl/>
              <w:autoSpaceDE/>
              <w:autoSpaceDN/>
              <w:adjustRightInd/>
              <w:jc w:val="center"/>
              <w:rPr>
                <w:b/>
                <w:bCs/>
                <w:sz w:val="22"/>
                <w:szCs w:val="22"/>
              </w:rPr>
            </w:pPr>
            <w:ins w:id="1706" w:author="ERCOT" w:date="2023-10-26T12:35:00Z">
              <w:r w:rsidRPr="00E95F39">
                <w:rPr>
                  <w:sz w:val="22"/>
                  <w:szCs w:val="22"/>
                </w:rPr>
                <w:t>-1.0</w:t>
              </w:r>
            </w:ins>
            <w:del w:id="1707" w:author="ERCOT" w:date="2023-10-26T12:35:00Z">
              <w:r w:rsidRPr="00E95F39" w:rsidDel="007014EF">
                <w:rPr>
                  <w:sz w:val="22"/>
                  <w:szCs w:val="22"/>
                </w:rPr>
                <w:delText>-0.7</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708"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ACA15EA" w14:textId="7D2EE6BA" w:rsidR="00C53A5E" w:rsidRPr="00E95F39" w:rsidRDefault="00C53A5E" w:rsidP="00E95F39">
            <w:pPr>
              <w:widowControl/>
              <w:autoSpaceDE/>
              <w:autoSpaceDN/>
              <w:adjustRightInd/>
              <w:jc w:val="center"/>
              <w:rPr>
                <w:b/>
                <w:bCs/>
                <w:sz w:val="22"/>
                <w:szCs w:val="22"/>
              </w:rPr>
            </w:pPr>
            <w:ins w:id="1709" w:author="ERCOT" w:date="2023-10-26T12:35:00Z">
              <w:r w:rsidRPr="00E95F39">
                <w:rPr>
                  <w:sz w:val="22"/>
                  <w:szCs w:val="22"/>
                </w:rPr>
                <w:t>-1.0</w:t>
              </w:r>
            </w:ins>
            <w:del w:id="1710" w:author="ERCOT" w:date="2023-10-26T12:35:00Z">
              <w:r w:rsidRPr="00E95F39" w:rsidDel="007014EF">
                <w:rPr>
                  <w:sz w:val="22"/>
                  <w:szCs w:val="22"/>
                </w:rPr>
                <w:delText>-1.6</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711"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35B7B3A2" w14:textId="0C73857A" w:rsidR="00C53A5E" w:rsidRPr="00E95F39" w:rsidRDefault="00C53A5E" w:rsidP="00E95F39">
            <w:pPr>
              <w:widowControl/>
              <w:autoSpaceDE/>
              <w:autoSpaceDN/>
              <w:adjustRightInd/>
              <w:jc w:val="center"/>
              <w:rPr>
                <w:b/>
                <w:bCs/>
                <w:sz w:val="22"/>
                <w:szCs w:val="22"/>
              </w:rPr>
            </w:pPr>
            <w:ins w:id="1712" w:author="ERCOT" w:date="2023-10-26T12:35:00Z">
              <w:r w:rsidRPr="00E95F39">
                <w:rPr>
                  <w:sz w:val="22"/>
                  <w:szCs w:val="22"/>
                </w:rPr>
                <w:t>0.3</w:t>
              </w:r>
            </w:ins>
            <w:del w:id="1713"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71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37330FB" w14:textId="5B8A0926" w:rsidR="00C53A5E" w:rsidRPr="00E95F39" w:rsidRDefault="00C53A5E" w:rsidP="00E95F39">
            <w:pPr>
              <w:widowControl/>
              <w:autoSpaceDE/>
              <w:autoSpaceDN/>
              <w:adjustRightInd/>
              <w:jc w:val="center"/>
              <w:rPr>
                <w:b/>
                <w:bCs/>
                <w:sz w:val="22"/>
                <w:szCs w:val="22"/>
              </w:rPr>
            </w:pPr>
            <w:ins w:id="1715" w:author="ERCOT" w:date="2023-10-26T12:35:00Z">
              <w:r w:rsidRPr="00E95F39">
                <w:rPr>
                  <w:sz w:val="22"/>
                  <w:szCs w:val="22"/>
                </w:rPr>
                <w:t>2.3</w:t>
              </w:r>
            </w:ins>
            <w:del w:id="1716" w:author="ERCOT" w:date="2023-10-26T12:35:00Z">
              <w:r w:rsidRPr="00E95F39" w:rsidDel="007014EF">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71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2AF2EF" w14:textId="31A0EF12" w:rsidR="00C53A5E" w:rsidRPr="00E95F39" w:rsidRDefault="00C53A5E" w:rsidP="00E95F39">
            <w:pPr>
              <w:widowControl/>
              <w:autoSpaceDE/>
              <w:autoSpaceDN/>
              <w:adjustRightInd/>
              <w:jc w:val="center"/>
              <w:rPr>
                <w:b/>
                <w:bCs/>
                <w:sz w:val="22"/>
                <w:szCs w:val="22"/>
              </w:rPr>
            </w:pPr>
            <w:ins w:id="1718" w:author="ERCOT" w:date="2023-10-26T12:35:00Z">
              <w:r w:rsidRPr="00E95F39">
                <w:rPr>
                  <w:sz w:val="22"/>
                  <w:szCs w:val="22"/>
                </w:rPr>
                <w:t>1.4</w:t>
              </w:r>
            </w:ins>
            <w:del w:id="1719" w:author="ERCOT" w:date="2023-10-26T12:35:00Z">
              <w:r w:rsidRPr="00E95F39" w:rsidDel="007014EF">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720"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BB6AE49" w14:textId="54DC9A7D" w:rsidR="00C53A5E" w:rsidRPr="00E95F39" w:rsidRDefault="00C53A5E" w:rsidP="00E95F39">
            <w:pPr>
              <w:widowControl/>
              <w:autoSpaceDE/>
              <w:autoSpaceDN/>
              <w:adjustRightInd/>
              <w:jc w:val="center"/>
              <w:rPr>
                <w:b/>
                <w:bCs/>
                <w:sz w:val="22"/>
                <w:szCs w:val="22"/>
              </w:rPr>
            </w:pPr>
            <w:ins w:id="1721" w:author="ERCOT" w:date="2023-10-26T12:35:00Z">
              <w:r w:rsidRPr="00E95F39">
                <w:rPr>
                  <w:sz w:val="22"/>
                  <w:szCs w:val="22"/>
                </w:rPr>
                <w:t>1.4</w:t>
              </w:r>
            </w:ins>
            <w:del w:id="1722" w:author="ERCOT" w:date="2023-10-26T12:35:00Z">
              <w:r w:rsidRPr="00E95F39" w:rsidDel="007014EF">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72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A492333" w14:textId="0EC4A3B0" w:rsidR="00C53A5E" w:rsidRPr="00E95F39" w:rsidRDefault="00C53A5E" w:rsidP="00E95F39">
            <w:pPr>
              <w:widowControl/>
              <w:autoSpaceDE/>
              <w:autoSpaceDN/>
              <w:adjustRightInd/>
              <w:jc w:val="center"/>
              <w:rPr>
                <w:b/>
                <w:bCs/>
                <w:sz w:val="22"/>
                <w:szCs w:val="22"/>
              </w:rPr>
            </w:pPr>
            <w:ins w:id="1724" w:author="ERCOT" w:date="2023-10-26T12:35:00Z">
              <w:r w:rsidRPr="00E95F39">
                <w:rPr>
                  <w:sz w:val="22"/>
                  <w:szCs w:val="22"/>
                </w:rPr>
                <w:t>1.3</w:t>
              </w:r>
            </w:ins>
            <w:del w:id="1725" w:author="ERCOT" w:date="2023-10-26T12:35:00Z">
              <w:r w:rsidRPr="00E95F39" w:rsidDel="007014EF">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726"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2D83EF5" w14:textId="2665BB7C" w:rsidR="00C53A5E" w:rsidRPr="00E95F39" w:rsidRDefault="00C53A5E" w:rsidP="00E95F39">
            <w:pPr>
              <w:widowControl/>
              <w:autoSpaceDE/>
              <w:autoSpaceDN/>
              <w:adjustRightInd/>
              <w:jc w:val="center"/>
              <w:rPr>
                <w:b/>
                <w:bCs/>
                <w:sz w:val="22"/>
                <w:szCs w:val="22"/>
              </w:rPr>
            </w:pPr>
            <w:ins w:id="1727" w:author="ERCOT" w:date="2023-10-26T12:35:00Z">
              <w:r w:rsidRPr="00E95F39">
                <w:rPr>
                  <w:sz w:val="22"/>
                  <w:szCs w:val="22"/>
                </w:rPr>
                <w:t>0.9</w:t>
              </w:r>
            </w:ins>
            <w:del w:id="1728"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729"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CF41843" w14:textId="625EA75B" w:rsidR="00C53A5E" w:rsidRPr="00E95F39" w:rsidRDefault="00C53A5E" w:rsidP="00E95F39">
            <w:pPr>
              <w:widowControl/>
              <w:autoSpaceDE/>
              <w:autoSpaceDN/>
              <w:adjustRightInd/>
              <w:jc w:val="center"/>
              <w:rPr>
                <w:b/>
                <w:bCs/>
                <w:sz w:val="22"/>
                <w:szCs w:val="22"/>
              </w:rPr>
            </w:pPr>
            <w:ins w:id="1730" w:author="ERCOT" w:date="2023-10-26T12:35:00Z">
              <w:r w:rsidRPr="00E95F39">
                <w:rPr>
                  <w:sz w:val="22"/>
                  <w:szCs w:val="22"/>
                </w:rPr>
                <w:t>1.3</w:t>
              </w:r>
            </w:ins>
            <w:del w:id="1731" w:author="ERCOT" w:date="2023-10-26T12:35:00Z">
              <w:r w:rsidRPr="00E95F39" w:rsidDel="007014EF">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73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53CBAF" w14:textId="1B19F9FA" w:rsidR="00C53A5E" w:rsidRPr="00E95F39" w:rsidRDefault="00C53A5E" w:rsidP="00E95F39">
            <w:pPr>
              <w:widowControl/>
              <w:autoSpaceDE/>
              <w:autoSpaceDN/>
              <w:adjustRightInd/>
              <w:jc w:val="center"/>
              <w:rPr>
                <w:b/>
                <w:bCs/>
                <w:sz w:val="22"/>
                <w:szCs w:val="22"/>
              </w:rPr>
            </w:pPr>
            <w:ins w:id="1733" w:author="ERCOT" w:date="2023-10-26T12:35:00Z">
              <w:r w:rsidRPr="00E95F39">
                <w:rPr>
                  <w:sz w:val="22"/>
                  <w:szCs w:val="22"/>
                </w:rPr>
                <w:t>0.9</w:t>
              </w:r>
            </w:ins>
            <w:del w:id="1734" w:author="ERCOT" w:date="2023-10-26T12:35:00Z">
              <w:r w:rsidRPr="00E95F39" w:rsidDel="007014EF">
                <w:rPr>
                  <w:sz w:val="22"/>
                  <w:szCs w:val="22"/>
                </w:rPr>
                <w:delText>0.7</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735"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8B9D078" w14:textId="2AD24C41" w:rsidR="00C53A5E" w:rsidRPr="00E95F39" w:rsidRDefault="00C53A5E" w:rsidP="00E95F39">
            <w:pPr>
              <w:widowControl/>
              <w:autoSpaceDE/>
              <w:autoSpaceDN/>
              <w:adjustRightInd/>
              <w:jc w:val="center"/>
              <w:rPr>
                <w:b/>
                <w:bCs/>
                <w:sz w:val="22"/>
                <w:szCs w:val="22"/>
              </w:rPr>
            </w:pPr>
            <w:ins w:id="1736" w:author="ERCOT" w:date="2023-10-26T12:35:00Z">
              <w:r w:rsidRPr="00E95F39">
                <w:rPr>
                  <w:sz w:val="22"/>
                  <w:szCs w:val="22"/>
                </w:rPr>
                <w:t>1.0</w:t>
              </w:r>
            </w:ins>
            <w:del w:id="1737" w:author="ERCOT" w:date="2023-10-26T12:35:00Z">
              <w:r w:rsidRPr="00E95F39" w:rsidDel="007014EF">
                <w:rPr>
                  <w:sz w:val="22"/>
                  <w:szCs w:val="22"/>
                </w:rPr>
                <w:delText>2.0</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738"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B7F418B" w14:textId="61F3DAF1" w:rsidR="00C53A5E" w:rsidRPr="00E95F39" w:rsidRDefault="00C53A5E" w:rsidP="00E95F39">
            <w:pPr>
              <w:widowControl/>
              <w:autoSpaceDE/>
              <w:autoSpaceDN/>
              <w:adjustRightInd/>
              <w:jc w:val="center"/>
              <w:rPr>
                <w:b/>
                <w:bCs/>
                <w:sz w:val="22"/>
                <w:szCs w:val="22"/>
              </w:rPr>
            </w:pPr>
            <w:ins w:id="1739" w:author="ERCOT" w:date="2023-10-26T12:35:00Z">
              <w:r w:rsidRPr="00E95F39">
                <w:rPr>
                  <w:sz w:val="22"/>
                  <w:szCs w:val="22"/>
                </w:rPr>
                <w:t>3.5</w:t>
              </w:r>
            </w:ins>
            <w:del w:id="1740" w:author="ERCOT" w:date="2023-10-26T12:35:00Z">
              <w:r w:rsidRPr="00E95F39" w:rsidDel="007014EF">
                <w:rPr>
                  <w:sz w:val="22"/>
                  <w:szCs w:val="22"/>
                </w:rPr>
                <w:delText>5.5</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741"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C0242F1" w14:textId="57848CA9" w:rsidR="00C53A5E" w:rsidRPr="00E95F39" w:rsidRDefault="00C53A5E" w:rsidP="00E95F39">
            <w:pPr>
              <w:widowControl/>
              <w:autoSpaceDE/>
              <w:autoSpaceDN/>
              <w:adjustRightInd/>
              <w:jc w:val="center"/>
              <w:rPr>
                <w:b/>
                <w:bCs/>
                <w:sz w:val="22"/>
                <w:szCs w:val="22"/>
              </w:rPr>
            </w:pPr>
            <w:ins w:id="1742" w:author="ERCOT" w:date="2023-10-26T12:35:00Z">
              <w:r w:rsidRPr="00E95F39">
                <w:rPr>
                  <w:sz w:val="22"/>
                  <w:szCs w:val="22"/>
                </w:rPr>
                <w:t>3.9</w:t>
              </w:r>
            </w:ins>
            <w:del w:id="1743" w:author="ERCOT" w:date="2023-10-26T12:35:00Z">
              <w:r w:rsidRPr="00E95F39" w:rsidDel="007014EF">
                <w:rPr>
                  <w:sz w:val="22"/>
                  <w:szCs w:val="22"/>
                </w:rPr>
                <w:delText>5.6</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744"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DCF0267" w14:textId="2D3A847E" w:rsidR="00C53A5E" w:rsidRPr="00E95F39" w:rsidRDefault="00C53A5E" w:rsidP="00E95F39">
            <w:pPr>
              <w:widowControl/>
              <w:autoSpaceDE/>
              <w:autoSpaceDN/>
              <w:adjustRightInd/>
              <w:jc w:val="center"/>
              <w:rPr>
                <w:b/>
                <w:bCs/>
                <w:sz w:val="22"/>
                <w:szCs w:val="22"/>
              </w:rPr>
            </w:pPr>
            <w:ins w:id="1745" w:author="ERCOT" w:date="2023-10-26T12:35:00Z">
              <w:r w:rsidRPr="00E95F39">
                <w:rPr>
                  <w:sz w:val="22"/>
                  <w:szCs w:val="22"/>
                </w:rPr>
                <w:t>1.9</w:t>
              </w:r>
            </w:ins>
            <w:del w:id="1746" w:author="ERCOT" w:date="2023-10-26T12:35:00Z">
              <w:r w:rsidRPr="00E95F39" w:rsidDel="007014EF">
                <w:rPr>
                  <w:sz w:val="22"/>
                  <w:szCs w:val="22"/>
                </w:rPr>
                <w:delText>4.1</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747"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99BDDA4" w14:textId="58D984FF" w:rsidR="00C53A5E" w:rsidRPr="00E95F39" w:rsidRDefault="00C53A5E" w:rsidP="00E95F39">
            <w:pPr>
              <w:widowControl/>
              <w:autoSpaceDE/>
              <w:autoSpaceDN/>
              <w:adjustRightInd/>
              <w:jc w:val="center"/>
              <w:rPr>
                <w:b/>
                <w:bCs/>
                <w:sz w:val="22"/>
                <w:szCs w:val="22"/>
              </w:rPr>
            </w:pPr>
            <w:ins w:id="1748" w:author="ERCOT" w:date="2023-10-26T12:35:00Z">
              <w:r w:rsidRPr="00E95F39">
                <w:rPr>
                  <w:sz w:val="22"/>
                  <w:szCs w:val="22"/>
                </w:rPr>
                <w:t>1.9</w:t>
              </w:r>
            </w:ins>
            <w:del w:id="1749" w:author="ERCOT" w:date="2023-10-26T12:35:00Z">
              <w:r w:rsidRPr="00E95F39" w:rsidDel="007014EF">
                <w:rPr>
                  <w:sz w:val="22"/>
                  <w:szCs w:val="22"/>
                </w:rPr>
                <w:delText>2.2</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750"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B92CD92" w14:textId="699887D7" w:rsidR="00C53A5E" w:rsidRPr="00E95F39" w:rsidRDefault="00C53A5E" w:rsidP="00E95F39">
            <w:pPr>
              <w:widowControl/>
              <w:autoSpaceDE/>
              <w:autoSpaceDN/>
              <w:adjustRightInd/>
              <w:jc w:val="center"/>
              <w:rPr>
                <w:b/>
                <w:bCs/>
                <w:sz w:val="22"/>
                <w:szCs w:val="22"/>
              </w:rPr>
            </w:pPr>
            <w:ins w:id="1751" w:author="ERCOT" w:date="2023-10-26T12:35:00Z">
              <w:r w:rsidRPr="00E95F39">
                <w:rPr>
                  <w:sz w:val="22"/>
                  <w:szCs w:val="22"/>
                </w:rPr>
                <w:t>1.2</w:t>
              </w:r>
            </w:ins>
            <w:del w:id="1752" w:author="ERCOT" w:date="2023-10-26T12:35:00Z">
              <w:r w:rsidRPr="00E95F39" w:rsidDel="007014EF">
                <w:rPr>
                  <w:sz w:val="22"/>
                  <w:szCs w:val="22"/>
                </w:rPr>
                <w:delText>1.7</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753"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9E53094" w14:textId="6A3B0DCC" w:rsidR="00C53A5E" w:rsidRPr="00E95F39" w:rsidRDefault="00C53A5E" w:rsidP="00E95F39">
            <w:pPr>
              <w:widowControl/>
              <w:autoSpaceDE/>
              <w:autoSpaceDN/>
              <w:adjustRightInd/>
              <w:jc w:val="center"/>
              <w:rPr>
                <w:b/>
                <w:bCs/>
                <w:sz w:val="22"/>
                <w:szCs w:val="22"/>
              </w:rPr>
            </w:pPr>
            <w:ins w:id="1754" w:author="ERCOT" w:date="2023-10-26T12:35:00Z">
              <w:r w:rsidRPr="00E95F39">
                <w:rPr>
                  <w:sz w:val="22"/>
                  <w:szCs w:val="22"/>
                </w:rPr>
                <w:t>0.1</w:t>
              </w:r>
            </w:ins>
            <w:del w:id="1755" w:author="ERCOT" w:date="2023-10-26T12:35:00Z">
              <w:r w:rsidRPr="00E95F39" w:rsidDel="007014EF">
                <w:rPr>
                  <w:sz w:val="22"/>
                  <w:szCs w:val="22"/>
                </w:rPr>
                <w:delText>1.8</w:delText>
              </w:r>
            </w:del>
          </w:p>
        </w:tc>
      </w:tr>
      <w:tr w:rsidR="00C53A5E" w:rsidRPr="00CC576E" w14:paraId="36D93FA5"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756"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757" w:author="ERCOT" w:date="2023-10-26T12:35:00Z">
            <w:trPr>
              <w:gridBefore w:val="1"/>
              <w:trHeight w:val="504"/>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1758" w:author="ERCOT" w:date="2023-10-26T12:35: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47DC3258" w14:textId="77777777" w:rsidR="00C53A5E" w:rsidRPr="000357D1" w:rsidRDefault="00C53A5E" w:rsidP="00C53A5E">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Change w:id="1759"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5843E12" w14:textId="22FCCB5A" w:rsidR="00C53A5E" w:rsidRPr="00E95F39" w:rsidRDefault="00C53A5E" w:rsidP="00E95F39">
            <w:pPr>
              <w:widowControl/>
              <w:autoSpaceDE/>
              <w:autoSpaceDN/>
              <w:adjustRightInd/>
              <w:jc w:val="center"/>
              <w:rPr>
                <w:b/>
                <w:bCs/>
                <w:sz w:val="22"/>
                <w:szCs w:val="22"/>
              </w:rPr>
            </w:pPr>
            <w:ins w:id="1760" w:author="ERCOT" w:date="2023-10-26T12:35:00Z">
              <w:r w:rsidRPr="00E95F39">
                <w:rPr>
                  <w:sz w:val="22"/>
                  <w:szCs w:val="22"/>
                </w:rPr>
                <w:t>-0.2</w:t>
              </w:r>
            </w:ins>
            <w:del w:id="1761"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8" w:space="0" w:color="000000"/>
              <w:right w:val="single" w:sz="4" w:space="0" w:color="000000"/>
            </w:tcBorders>
            <w:vAlign w:val="center"/>
            <w:tcPrChange w:id="1762" w:author="ERCOT" w:date="2023-10-26T12:3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1D4E2C28" w14:textId="69755599" w:rsidR="00C53A5E" w:rsidRPr="00E95F39" w:rsidRDefault="00C53A5E" w:rsidP="00E95F39">
            <w:pPr>
              <w:widowControl/>
              <w:autoSpaceDE/>
              <w:autoSpaceDN/>
              <w:adjustRightInd/>
              <w:jc w:val="center"/>
              <w:rPr>
                <w:b/>
                <w:bCs/>
                <w:sz w:val="22"/>
                <w:szCs w:val="22"/>
              </w:rPr>
            </w:pPr>
            <w:ins w:id="1763" w:author="ERCOT" w:date="2023-10-26T12:35:00Z">
              <w:r w:rsidRPr="00E95F39">
                <w:rPr>
                  <w:sz w:val="22"/>
                  <w:szCs w:val="22"/>
                </w:rPr>
                <w:t>-0.1</w:t>
              </w:r>
            </w:ins>
            <w:del w:id="1764"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65"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5B00B86C" w14:textId="21ABE4B2" w:rsidR="00C53A5E" w:rsidRPr="00E95F39" w:rsidRDefault="00C53A5E" w:rsidP="00E95F39">
            <w:pPr>
              <w:widowControl/>
              <w:autoSpaceDE/>
              <w:autoSpaceDN/>
              <w:adjustRightInd/>
              <w:jc w:val="center"/>
              <w:rPr>
                <w:b/>
                <w:bCs/>
                <w:sz w:val="22"/>
                <w:szCs w:val="22"/>
              </w:rPr>
            </w:pPr>
            <w:ins w:id="1766" w:author="ERCOT" w:date="2023-10-26T12:35:00Z">
              <w:r w:rsidRPr="00E95F39">
                <w:rPr>
                  <w:sz w:val="22"/>
                  <w:szCs w:val="22"/>
                </w:rPr>
                <w:t>-0.9</w:t>
              </w:r>
            </w:ins>
            <w:del w:id="1767"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68"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5AFE26C" w14:textId="49259E7C" w:rsidR="00C53A5E" w:rsidRPr="00E95F39" w:rsidRDefault="00C53A5E" w:rsidP="00E95F39">
            <w:pPr>
              <w:widowControl/>
              <w:autoSpaceDE/>
              <w:autoSpaceDN/>
              <w:adjustRightInd/>
              <w:jc w:val="center"/>
              <w:rPr>
                <w:b/>
                <w:bCs/>
                <w:sz w:val="22"/>
                <w:szCs w:val="22"/>
              </w:rPr>
            </w:pPr>
            <w:ins w:id="1769" w:author="ERCOT" w:date="2023-10-26T12:35:00Z">
              <w:r w:rsidRPr="00E95F39">
                <w:rPr>
                  <w:sz w:val="22"/>
                  <w:szCs w:val="22"/>
                </w:rPr>
                <w:t>0.3</w:t>
              </w:r>
            </w:ins>
            <w:del w:id="1770"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71"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078E2540" w14:textId="35B55ECB" w:rsidR="00C53A5E" w:rsidRPr="00E95F39" w:rsidRDefault="00C53A5E" w:rsidP="00E95F39">
            <w:pPr>
              <w:widowControl/>
              <w:autoSpaceDE/>
              <w:autoSpaceDN/>
              <w:adjustRightInd/>
              <w:jc w:val="center"/>
              <w:rPr>
                <w:b/>
                <w:bCs/>
                <w:sz w:val="22"/>
                <w:szCs w:val="22"/>
              </w:rPr>
            </w:pPr>
            <w:ins w:id="1772" w:author="ERCOT" w:date="2023-10-26T12:35:00Z">
              <w:r w:rsidRPr="00E95F39">
                <w:rPr>
                  <w:sz w:val="22"/>
                  <w:szCs w:val="22"/>
                </w:rPr>
                <w:t>0.4</w:t>
              </w:r>
            </w:ins>
            <w:del w:id="1773" w:author="ERCOT" w:date="2023-10-26T12:35:00Z">
              <w:r w:rsidRPr="00E95F39" w:rsidDel="007014EF">
                <w:rPr>
                  <w:sz w:val="22"/>
                  <w:szCs w:val="22"/>
                </w:rPr>
                <w:delText>-0.6</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74"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337BDD2" w14:textId="191174BD" w:rsidR="00C53A5E" w:rsidRPr="00E95F39" w:rsidRDefault="00C53A5E" w:rsidP="00E95F39">
            <w:pPr>
              <w:widowControl/>
              <w:autoSpaceDE/>
              <w:autoSpaceDN/>
              <w:adjustRightInd/>
              <w:jc w:val="center"/>
              <w:rPr>
                <w:b/>
                <w:bCs/>
                <w:sz w:val="22"/>
                <w:szCs w:val="22"/>
              </w:rPr>
            </w:pPr>
            <w:ins w:id="1775" w:author="ERCOT" w:date="2023-10-26T12:35:00Z">
              <w:r w:rsidRPr="00E95F39">
                <w:rPr>
                  <w:sz w:val="22"/>
                  <w:szCs w:val="22"/>
                </w:rPr>
                <w:t>0.2</w:t>
              </w:r>
            </w:ins>
            <w:del w:id="1776"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77"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C7A1C9F" w14:textId="2CD95687" w:rsidR="00C53A5E" w:rsidRPr="00E95F39" w:rsidRDefault="00C53A5E" w:rsidP="00E95F39">
            <w:pPr>
              <w:widowControl/>
              <w:autoSpaceDE/>
              <w:autoSpaceDN/>
              <w:adjustRightInd/>
              <w:jc w:val="center"/>
              <w:rPr>
                <w:b/>
                <w:bCs/>
                <w:sz w:val="22"/>
                <w:szCs w:val="22"/>
              </w:rPr>
            </w:pPr>
            <w:ins w:id="1778" w:author="ERCOT" w:date="2023-10-26T12:35:00Z">
              <w:r w:rsidRPr="00E95F39">
                <w:rPr>
                  <w:sz w:val="22"/>
                  <w:szCs w:val="22"/>
                </w:rPr>
                <w:t>0.7</w:t>
              </w:r>
            </w:ins>
            <w:del w:id="1779"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80"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3A8D901" w14:textId="31005FCC" w:rsidR="00C53A5E" w:rsidRPr="00E95F39" w:rsidRDefault="00C53A5E" w:rsidP="00E95F39">
            <w:pPr>
              <w:widowControl/>
              <w:autoSpaceDE/>
              <w:autoSpaceDN/>
              <w:adjustRightInd/>
              <w:jc w:val="center"/>
              <w:rPr>
                <w:b/>
                <w:bCs/>
                <w:sz w:val="22"/>
                <w:szCs w:val="22"/>
              </w:rPr>
            </w:pPr>
            <w:ins w:id="1781" w:author="ERCOT" w:date="2023-10-26T12:35:00Z">
              <w:r w:rsidRPr="00E95F39">
                <w:rPr>
                  <w:sz w:val="22"/>
                  <w:szCs w:val="22"/>
                </w:rPr>
                <w:t>0.4</w:t>
              </w:r>
            </w:ins>
            <w:del w:id="1782" w:author="ERCOT" w:date="2023-10-26T12:35:00Z">
              <w:r w:rsidRPr="00E95F39" w:rsidDel="007014EF">
                <w:rPr>
                  <w:sz w:val="22"/>
                  <w:szCs w:val="22"/>
                </w:rPr>
                <w:delText>0.4</w:delText>
              </w:r>
            </w:del>
          </w:p>
        </w:tc>
        <w:tc>
          <w:tcPr>
            <w:tcW w:w="181" w:type="pct"/>
            <w:tcBorders>
              <w:top w:val="single" w:sz="4" w:space="0" w:color="000000"/>
              <w:left w:val="single" w:sz="4" w:space="0" w:color="000000"/>
              <w:bottom w:val="single" w:sz="8" w:space="0" w:color="000000"/>
              <w:right w:val="single" w:sz="4" w:space="0" w:color="000000"/>
            </w:tcBorders>
            <w:vAlign w:val="center"/>
            <w:tcPrChange w:id="1783" w:author="ERCOT" w:date="2023-10-26T12:35: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6F99BBA6" w14:textId="09CE4E68" w:rsidR="00C53A5E" w:rsidRPr="00E95F39" w:rsidRDefault="00C53A5E" w:rsidP="00E95F39">
            <w:pPr>
              <w:widowControl/>
              <w:autoSpaceDE/>
              <w:autoSpaceDN/>
              <w:adjustRightInd/>
              <w:jc w:val="center"/>
              <w:rPr>
                <w:b/>
                <w:bCs/>
                <w:sz w:val="22"/>
                <w:szCs w:val="22"/>
              </w:rPr>
            </w:pPr>
            <w:ins w:id="1784" w:author="ERCOT" w:date="2023-10-26T12:35:00Z">
              <w:r w:rsidRPr="00E95F39">
                <w:rPr>
                  <w:sz w:val="22"/>
                  <w:szCs w:val="22"/>
                </w:rPr>
                <w:t>-1.6</w:t>
              </w:r>
            </w:ins>
            <w:del w:id="1785" w:author="ERCOT" w:date="2023-10-26T12:35:00Z">
              <w:r w:rsidRPr="00E95F39" w:rsidDel="007014EF">
                <w:rPr>
                  <w:sz w:val="22"/>
                  <w:szCs w:val="22"/>
                </w:rPr>
                <w:delText>-2.0</w:delText>
              </w:r>
            </w:del>
          </w:p>
        </w:tc>
        <w:tc>
          <w:tcPr>
            <w:tcW w:w="223" w:type="pct"/>
            <w:tcBorders>
              <w:top w:val="single" w:sz="4" w:space="0" w:color="000000"/>
              <w:left w:val="single" w:sz="4" w:space="0" w:color="000000"/>
              <w:bottom w:val="single" w:sz="8" w:space="0" w:color="000000"/>
              <w:right w:val="single" w:sz="4" w:space="0" w:color="000000"/>
            </w:tcBorders>
            <w:vAlign w:val="center"/>
            <w:tcPrChange w:id="1786" w:author="ERCOT" w:date="2023-10-26T12:35: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77C0C9A9" w14:textId="599C917A" w:rsidR="00C53A5E" w:rsidRPr="00E95F39" w:rsidRDefault="00C53A5E" w:rsidP="00E95F39">
            <w:pPr>
              <w:widowControl/>
              <w:autoSpaceDE/>
              <w:autoSpaceDN/>
              <w:adjustRightInd/>
              <w:jc w:val="center"/>
              <w:rPr>
                <w:b/>
                <w:bCs/>
                <w:sz w:val="22"/>
                <w:szCs w:val="22"/>
              </w:rPr>
            </w:pPr>
            <w:ins w:id="1787" w:author="ERCOT" w:date="2023-10-26T12:35:00Z">
              <w:r w:rsidRPr="00E95F39">
                <w:rPr>
                  <w:sz w:val="22"/>
                  <w:szCs w:val="22"/>
                </w:rPr>
                <w:t>-0.2</w:t>
              </w:r>
            </w:ins>
            <w:del w:id="1788"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89"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A054A10" w14:textId="39EFC0F5" w:rsidR="00C53A5E" w:rsidRPr="00E95F39" w:rsidRDefault="00C53A5E" w:rsidP="00E95F39">
            <w:pPr>
              <w:widowControl/>
              <w:autoSpaceDE/>
              <w:autoSpaceDN/>
              <w:adjustRightInd/>
              <w:jc w:val="center"/>
              <w:rPr>
                <w:b/>
                <w:bCs/>
                <w:sz w:val="22"/>
                <w:szCs w:val="22"/>
              </w:rPr>
            </w:pPr>
            <w:ins w:id="1790" w:author="ERCOT" w:date="2023-10-26T12:35:00Z">
              <w:r w:rsidRPr="00E95F39">
                <w:rPr>
                  <w:sz w:val="22"/>
                  <w:szCs w:val="22"/>
                </w:rPr>
                <w:t>2.0</w:t>
              </w:r>
            </w:ins>
            <w:del w:id="1791" w:author="ERCOT" w:date="2023-10-26T12:35:00Z">
              <w:r w:rsidRPr="00E95F39" w:rsidDel="007014EF">
                <w:rPr>
                  <w:sz w:val="22"/>
                  <w:szCs w:val="22"/>
                </w:rPr>
                <w:delText>1.1</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92"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7F7106A" w14:textId="1707AF13" w:rsidR="00C53A5E" w:rsidRPr="00E95F39" w:rsidRDefault="00C53A5E" w:rsidP="00E95F39">
            <w:pPr>
              <w:widowControl/>
              <w:autoSpaceDE/>
              <w:autoSpaceDN/>
              <w:adjustRightInd/>
              <w:jc w:val="center"/>
              <w:rPr>
                <w:b/>
                <w:bCs/>
                <w:sz w:val="22"/>
                <w:szCs w:val="22"/>
              </w:rPr>
            </w:pPr>
            <w:ins w:id="1793" w:author="ERCOT" w:date="2023-10-26T12:35:00Z">
              <w:r w:rsidRPr="00E95F39">
                <w:rPr>
                  <w:sz w:val="22"/>
                  <w:szCs w:val="22"/>
                </w:rPr>
                <w:t>2.2</w:t>
              </w:r>
            </w:ins>
            <w:del w:id="1794" w:author="ERCOT" w:date="2023-10-26T12:35:00Z">
              <w:r w:rsidRPr="00E95F39" w:rsidDel="007014EF">
                <w:rPr>
                  <w:sz w:val="22"/>
                  <w:szCs w:val="22"/>
                </w:rPr>
                <w:delText>0.7</w:delText>
              </w:r>
            </w:del>
          </w:p>
        </w:tc>
        <w:tc>
          <w:tcPr>
            <w:tcW w:w="197" w:type="pct"/>
            <w:tcBorders>
              <w:top w:val="single" w:sz="4" w:space="0" w:color="000000"/>
              <w:left w:val="single" w:sz="4" w:space="0" w:color="000000"/>
              <w:bottom w:val="single" w:sz="8" w:space="0" w:color="000000"/>
              <w:right w:val="single" w:sz="4" w:space="0" w:color="000000"/>
            </w:tcBorders>
            <w:vAlign w:val="center"/>
            <w:tcPrChange w:id="1795" w:author="ERCOT" w:date="2023-10-26T12:3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C3DB315" w14:textId="0FAAEA96" w:rsidR="00C53A5E" w:rsidRPr="00E95F39" w:rsidRDefault="00C53A5E" w:rsidP="00E95F39">
            <w:pPr>
              <w:widowControl/>
              <w:autoSpaceDE/>
              <w:autoSpaceDN/>
              <w:adjustRightInd/>
              <w:jc w:val="center"/>
              <w:rPr>
                <w:b/>
                <w:bCs/>
                <w:sz w:val="22"/>
                <w:szCs w:val="22"/>
              </w:rPr>
            </w:pPr>
            <w:ins w:id="1796" w:author="ERCOT" w:date="2023-10-26T12:35:00Z">
              <w:r w:rsidRPr="00E95F39">
                <w:rPr>
                  <w:sz w:val="22"/>
                  <w:szCs w:val="22"/>
                </w:rPr>
                <w:t>0.4</w:t>
              </w:r>
            </w:ins>
            <w:del w:id="1797" w:author="ERCOT" w:date="2023-10-26T12:35:00Z">
              <w:r w:rsidRPr="00E95F39" w:rsidDel="007014EF">
                <w:rPr>
                  <w:sz w:val="22"/>
                  <w:szCs w:val="22"/>
                </w:rPr>
                <w:delText>1.6</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98"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60C2124" w14:textId="4491ECA0" w:rsidR="00C53A5E" w:rsidRPr="00E95F39" w:rsidRDefault="00C53A5E" w:rsidP="00E95F39">
            <w:pPr>
              <w:widowControl/>
              <w:autoSpaceDE/>
              <w:autoSpaceDN/>
              <w:adjustRightInd/>
              <w:jc w:val="center"/>
              <w:rPr>
                <w:b/>
                <w:bCs/>
                <w:sz w:val="22"/>
                <w:szCs w:val="22"/>
              </w:rPr>
            </w:pPr>
            <w:ins w:id="1799" w:author="ERCOT" w:date="2023-10-26T12:35:00Z">
              <w:r w:rsidRPr="00E95F39">
                <w:rPr>
                  <w:sz w:val="22"/>
                  <w:szCs w:val="22"/>
                </w:rPr>
                <w:t>-0.5</w:t>
              </w:r>
            </w:ins>
            <w:del w:id="1800" w:author="ERCOT" w:date="2023-10-26T12:35:00Z">
              <w:r w:rsidRPr="00E95F39" w:rsidDel="007014EF">
                <w:rPr>
                  <w:sz w:val="22"/>
                  <w:szCs w:val="22"/>
                </w:rPr>
                <w:delText>1.8</w:delText>
              </w:r>
            </w:del>
          </w:p>
        </w:tc>
        <w:tc>
          <w:tcPr>
            <w:tcW w:w="197" w:type="pct"/>
            <w:tcBorders>
              <w:top w:val="single" w:sz="4" w:space="0" w:color="000000"/>
              <w:left w:val="single" w:sz="4" w:space="0" w:color="000000"/>
              <w:bottom w:val="single" w:sz="8" w:space="0" w:color="000000"/>
              <w:right w:val="single" w:sz="4" w:space="0" w:color="000000"/>
            </w:tcBorders>
            <w:vAlign w:val="center"/>
            <w:tcPrChange w:id="1801" w:author="ERCOT" w:date="2023-10-26T12:3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A604D39" w14:textId="1290A0FA" w:rsidR="00C53A5E" w:rsidRPr="00E95F39" w:rsidRDefault="00C53A5E" w:rsidP="00E95F39">
            <w:pPr>
              <w:widowControl/>
              <w:autoSpaceDE/>
              <w:autoSpaceDN/>
              <w:adjustRightInd/>
              <w:jc w:val="center"/>
              <w:rPr>
                <w:b/>
                <w:bCs/>
                <w:sz w:val="22"/>
                <w:szCs w:val="22"/>
              </w:rPr>
            </w:pPr>
            <w:ins w:id="1802" w:author="ERCOT" w:date="2023-10-26T12:35:00Z">
              <w:r w:rsidRPr="00E95F39">
                <w:rPr>
                  <w:sz w:val="22"/>
                  <w:szCs w:val="22"/>
                </w:rPr>
                <w:t>0.3</w:t>
              </w:r>
            </w:ins>
            <w:del w:id="1803" w:author="ERCOT" w:date="2023-10-26T12:35:00Z">
              <w:r w:rsidRPr="00E95F39" w:rsidDel="007014EF">
                <w:rPr>
                  <w:sz w:val="22"/>
                  <w:szCs w:val="22"/>
                </w:rPr>
                <w:delText>1.7</w:delText>
              </w:r>
            </w:del>
          </w:p>
        </w:tc>
        <w:tc>
          <w:tcPr>
            <w:tcW w:w="197" w:type="pct"/>
            <w:tcBorders>
              <w:top w:val="single" w:sz="4" w:space="0" w:color="000000"/>
              <w:left w:val="single" w:sz="4" w:space="0" w:color="000000"/>
              <w:bottom w:val="single" w:sz="8" w:space="0" w:color="000000"/>
              <w:right w:val="single" w:sz="4" w:space="0" w:color="000000"/>
            </w:tcBorders>
            <w:vAlign w:val="center"/>
            <w:tcPrChange w:id="1804" w:author="ERCOT" w:date="2023-10-26T12:3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3B7F7A2B" w14:textId="2A857CE6" w:rsidR="00C53A5E" w:rsidRPr="00E95F39" w:rsidRDefault="00C53A5E" w:rsidP="00E95F39">
            <w:pPr>
              <w:widowControl/>
              <w:autoSpaceDE/>
              <w:autoSpaceDN/>
              <w:adjustRightInd/>
              <w:jc w:val="center"/>
              <w:rPr>
                <w:b/>
                <w:bCs/>
                <w:sz w:val="22"/>
                <w:szCs w:val="22"/>
              </w:rPr>
            </w:pPr>
            <w:ins w:id="1805" w:author="ERCOT" w:date="2023-10-26T12:35:00Z">
              <w:r w:rsidRPr="00E95F39">
                <w:rPr>
                  <w:sz w:val="22"/>
                  <w:szCs w:val="22"/>
                </w:rPr>
                <w:t>0.3</w:t>
              </w:r>
            </w:ins>
            <w:del w:id="1806" w:author="ERCOT" w:date="2023-10-26T12:35:00Z">
              <w:r w:rsidRPr="00E95F39" w:rsidDel="007014EF">
                <w:rPr>
                  <w:sz w:val="22"/>
                  <w:szCs w:val="22"/>
                </w:rPr>
                <w:delText>1.5</w:delText>
              </w:r>
            </w:del>
          </w:p>
        </w:tc>
        <w:tc>
          <w:tcPr>
            <w:tcW w:w="197" w:type="pct"/>
            <w:tcBorders>
              <w:top w:val="single" w:sz="4" w:space="0" w:color="000000"/>
              <w:left w:val="single" w:sz="4" w:space="0" w:color="000000"/>
              <w:bottom w:val="single" w:sz="8" w:space="0" w:color="000000"/>
              <w:right w:val="single" w:sz="4" w:space="0" w:color="000000"/>
            </w:tcBorders>
            <w:vAlign w:val="center"/>
            <w:tcPrChange w:id="1807" w:author="ERCOT" w:date="2023-10-26T12:3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247EA421" w14:textId="7519F872" w:rsidR="00C53A5E" w:rsidRPr="00E95F39" w:rsidRDefault="00C53A5E" w:rsidP="00E95F39">
            <w:pPr>
              <w:widowControl/>
              <w:autoSpaceDE/>
              <w:autoSpaceDN/>
              <w:adjustRightInd/>
              <w:jc w:val="center"/>
              <w:rPr>
                <w:b/>
                <w:bCs/>
                <w:sz w:val="22"/>
                <w:szCs w:val="22"/>
              </w:rPr>
            </w:pPr>
            <w:ins w:id="1808" w:author="ERCOT" w:date="2023-10-26T12:35:00Z">
              <w:r w:rsidRPr="00E95F39">
                <w:rPr>
                  <w:sz w:val="22"/>
                  <w:szCs w:val="22"/>
                </w:rPr>
                <w:t>0.1</w:t>
              </w:r>
            </w:ins>
            <w:del w:id="1809" w:author="ERCOT" w:date="2023-10-26T12:35:00Z">
              <w:r w:rsidRPr="00E95F39" w:rsidDel="007014EF">
                <w:rPr>
                  <w:sz w:val="22"/>
                  <w:szCs w:val="22"/>
                </w:rPr>
                <w:delText>0.9</w:delText>
              </w:r>
            </w:del>
          </w:p>
        </w:tc>
        <w:tc>
          <w:tcPr>
            <w:tcW w:w="179" w:type="pct"/>
            <w:tcBorders>
              <w:top w:val="single" w:sz="4" w:space="0" w:color="000000"/>
              <w:left w:val="single" w:sz="4" w:space="0" w:color="000000"/>
              <w:bottom w:val="single" w:sz="8" w:space="0" w:color="000000"/>
              <w:right w:val="single" w:sz="4" w:space="0" w:color="000000"/>
            </w:tcBorders>
            <w:vAlign w:val="center"/>
            <w:tcPrChange w:id="1810" w:author="ERCOT" w:date="2023-10-26T12:35: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296B5E08" w14:textId="1121DE5B" w:rsidR="00C53A5E" w:rsidRPr="00E95F39" w:rsidRDefault="00C53A5E" w:rsidP="00E95F39">
            <w:pPr>
              <w:widowControl/>
              <w:autoSpaceDE/>
              <w:autoSpaceDN/>
              <w:adjustRightInd/>
              <w:jc w:val="center"/>
              <w:rPr>
                <w:b/>
                <w:bCs/>
                <w:sz w:val="22"/>
                <w:szCs w:val="22"/>
              </w:rPr>
            </w:pPr>
            <w:ins w:id="1811" w:author="ERCOT" w:date="2023-10-26T12:35:00Z">
              <w:r w:rsidRPr="00E95F39">
                <w:rPr>
                  <w:sz w:val="22"/>
                  <w:szCs w:val="22"/>
                </w:rPr>
                <w:t>0.7</w:t>
              </w:r>
            </w:ins>
            <w:del w:id="1812" w:author="ERCOT" w:date="2023-10-26T12:35:00Z">
              <w:r w:rsidRPr="00E95F39" w:rsidDel="007014EF">
                <w:rPr>
                  <w:sz w:val="22"/>
                  <w:szCs w:val="22"/>
                </w:rPr>
                <w:delText>1.0</w:delText>
              </w:r>
            </w:del>
          </w:p>
        </w:tc>
        <w:tc>
          <w:tcPr>
            <w:tcW w:w="191" w:type="pct"/>
            <w:tcBorders>
              <w:top w:val="single" w:sz="4" w:space="0" w:color="000000"/>
              <w:left w:val="single" w:sz="4" w:space="0" w:color="000000"/>
              <w:bottom w:val="single" w:sz="8" w:space="0" w:color="000000"/>
              <w:right w:val="single" w:sz="4" w:space="0" w:color="000000"/>
            </w:tcBorders>
            <w:vAlign w:val="center"/>
            <w:tcPrChange w:id="1813" w:author="ERCOT" w:date="2023-10-26T12:35: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17031CCB" w14:textId="74D3FE35" w:rsidR="00C53A5E" w:rsidRPr="00E95F39" w:rsidRDefault="00C53A5E" w:rsidP="00E95F39">
            <w:pPr>
              <w:widowControl/>
              <w:autoSpaceDE/>
              <w:autoSpaceDN/>
              <w:adjustRightInd/>
              <w:jc w:val="center"/>
              <w:rPr>
                <w:b/>
                <w:bCs/>
                <w:sz w:val="22"/>
                <w:szCs w:val="22"/>
              </w:rPr>
            </w:pPr>
            <w:ins w:id="1814" w:author="ERCOT" w:date="2023-10-26T12:35:00Z">
              <w:r w:rsidRPr="00E95F39">
                <w:rPr>
                  <w:sz w:val="22"/>
                  <w:szCs w:val="22"/>
                </w:rPr>
                <w:t>4.1</w:t>
              </w:r>
            </w:ins>
            <w:del w:id="1815" w:author="ERCOT" w:date="2023-10-26T12:35:00Z">
              <w:r w:rsidRPr="00E95F39" w:rsidDel="007014EF">
                <w:rPr>
                  <w:sz w:val="22"/>
                  <w:szCs w:val="22"/>
                </w:rPr>
                <w:delText>6.0</w:delText>
              </w:r>
            </w:del>
          </w:p>
        </w:tc>
        <w:tc>
          <w:tcPr>
            <w:tcW w:w="168" w:type="pct"/>
            <w:tcBorders>
              <w:top w:val="single" w:sz="4" w:space="0" w:color="000000"/>
              <w:left w:val="single" w:sz="4" w:space="0" w:color="000000"/>
              <w:bottom w:val="single" w:sz="8" w:space="0" w:color="000000"/>
              <w:right w:val="single" w:sz="4" w:space="0" w:color="000000"/>
            </w:tcBorders>
            <w:vAlign w:val="center"/>
            <w:tcPrChange w:id="1816" w:author="ERCOT" w:date="2023-10-26T12:35: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6D7460F3" w14:textId="4D360CB7" w:rsidR="00C53A5E" w:rsidRPr="00E95F39" w:rsidRDefault="00C53A5E" w:rsidP="00E95F39">
            <w:pPr>
              <w:widowControl/>
              <w:autoSpaceDE/>
              <w:autoSpaceDN/>
              <w:adjustRightInd/>
              <w:jc w:val="center"/>
              <w:rPr>
                <w:b/>
                <w:bCs/>
                <w:sz w:val="22"/>
                <w:szCs w:val="22"/>
              </w:rPr>
            </w:pPr>
            <w:ins w:id="1817" w:author="ERCOT" w:date="2023-10-26T12:35:00Z">
              <w:r w:rsidRPr="00E95F39">
                <w:rPr>
                  <w:sz w:val="22"/>
                  <w:szCs w:val="22"/>
                </w:rPr>
                <w:t>2.1</w:t>
              </w:r>
            </w:ins>
            <w:del w:id="1818" w:author="ERCOT" w:date="2023-10-26T12:35:00Z">
              <w:r w:rsidRPr="00E95F39" w:rsidDel="007014EF">
                <w:rPr>
                  <w:sz w:val="22"/>
                  <w:szCs w:val="22"/>
                </w:rPr>
                <w:delText>3.6</w:delText>
              </w:r>
            </w:del>
          </w:p>
        </w:tc>
        <w:tc>
          <w:tcPr>
            <w:tcW w:w="169" w:type="pct"/>
            <w:tcBorders>
              <w:top w:val="single" w:sz="4" w:space="0" w:color="000000"/>
              <w:left w:val="single" w:sz="4" w:space="0" w:color="000000"/>
              <w:bottom w:val="single" w:sz="8" w:space="0" w:color="000000"/>
              <w:right w:val="single" w:sz="4" w:space="0" w:color="000000"/>
            </w:tcBorders>
            <w:vAlign w:val="center"/>
            <w:tcPrChange w:id="1819" w:author="ERCOT" w:date="2023-10-26T12:35: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24B835E0" w14:textId="6DDFD028" w:rsidR="00C53A5E" w:rsidRPr="00E95F39" w:rsidRDefault="00C53A5E" w:rsidP="00E95F39">
            <w:pPr>
              <w:widowControl/>
              <w:autoSpaceDE/>
              <w:autoSpaceDN/>
              <w:adjustRightInd/>
              <w:jc w:val="center"/>
              <w:rPr>
                <w:b/>
                <w:bCs/>
                <w:sz w:val="22"/>
                <w:szCs w:val="22"/>
              </w:rPr>
            </w:pPr>
            <w:ins w:id="1820" w:author="ERCOT" w:date="2023-10-26T12:35:00Z">
              <w:r w:rsidRPr="00E95F39">
                <w:rPr>
                  <w:sz w:val="22"/>
                  <w:szCs w:val="22"/>
                </w:rPr>
                <w:t>1.7</w:t>
              </w:r>
            </w:ins>
            <w:del w:id="1821" w:author="ERCOT" w:date="2023-10-26T12:35:00Z">
              <w:r w:rsidRPr="00E95F39" w:rsidDel="007014EF">
                <w:rPr>
                  <w:sz w:val="22"/>
                  <w:szCs w:val="22"/>
                </w:rPr>
                <w:delText>2.9</w:delText>
              </w:r>
            </w:del>
          </w:p>
        </w:tc>
        <w:tc>
          <w:tcPr>
            <w:tcW w:w="183" w:type="pct"/>
            <w:tcBorders>
              <w:top w:val="single" w:sz="4" w:space="0" w:color="000000"/>
              <w:left w:val="single" w:sz="4" w:space="0" w:color="000000"/>
              <w:bottom w:val="single" w:sz="8" w:space="0" w:color="000000"/>
              <w:right w:val="single" w:sz="4" w:space="0" w:color="000000"/>
            </w:tcBorders>
            <w:vAlign w:val="center"/>
            <w:tcPrChange w:id="1822" w:author="ERCOT" w:date="2023-10-26T12:35: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49F7A5EB" w14:textId="71A94FAA" w:rsidR="00C53A5E" w:rsidRPr="00E95F39" w:rsidRDefault="00C53A5E" w:rsidP="00E95F39">
            <w:pPr>
              <w:widowControl/>
              <w:autoSpaceDE/>
              <w:autoSpaceDN/>
              <w:adjustRightInd/>
              <w:jc w:val="center"/>
              <w:rPr>
                <w:b/>
                <w:bCs/>
                <w:sz w:val="22"/>
                <w:szCs w:val="22"/>
              </w:rPr>
            </w:pPr>
            <w:ins w:id="1823" w:author="ERCOT" w:date="2023-10-26T12:35:00Z">
              <w:r w:rsidRPr="00E95F39">
                <w:rPr>
                  <w:sz w:val="22"/>
                  <w:szCs w:val="22"/>
                </w:rPr>
                <w:t>1.9</w:t>
              </w:r>
            </w:ins>
            <w:del w:id="1824" w:author="ERCOT" w:date="2023-10-26T12:35:00Z">
              <w:r w:rsidRPr="00E95F39" w:rsidDel="007014EF">
                <w:rPr>
                  <w:sz w:val="22"/>
                  <w:szCs w:val="22"/>
                </w:rPr>
                <w:delText>2.3</w:delText>
              </w:r>
            </w:del>
          </w:p>
        </w:tc>
        <w:tc>
          <w:tcPr>
            <w:tcW w:w="150" w:type="pct"/>
            <w:tcBorders>
              <w:top w:val="single" w:sz="4" w:space="0" w:color="000000"/>
              <w:left w:val="single" w:sz="4" w:space="0" w:color="000000"/>
              <w:bottom w:val="single" w:sz="8" w:space="0" w:color="000000"/>
              <w:right w:val="single" w:sz="4" w:space="0" w:color="000000"/>
            </w:tcBorders>
            <w:vAlign w:val="center"/>
            <w:tcPrChange w:id="1825" w:author="ERCOT" w:date="2023-10-26T12:35: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3CA51684" w14:textId="57F9FE03" w:rsidR="00C53A5E" w:rsidRPr="00E95F39" w:rsidRDefault="00C53A5E" w:rsidP="00E95F39">
            <w:pPr>
              <w:widowControl/>
              <w:autoSpaceDE/>
              <w:autoSpaceDN/>
              <w:adjustRightInd/>
              <w:jc w:val="center"/>
              <w:rPr>
                <w:b/>
                <w:bCs/>
                <w:sz w:val="22"/>
                <w:szCs w:val="22"/>
              </w:rPr>
            </w:pPr>
            <w:ins w:id="1826" w:author="ERCOT" w:date="2023-10-26T12:35:00Z">
              <w:r w:rsidRPr="00E95F39">
                <w:rPr>
                  <w:sz w:val="22"/>
                  <w:szCs w:val="22"/>
                </w:rPr>
                <w:t>1.0</w:t>
              </w:r>
            </w:ins>
            <w:del w:id="1827" w:author="ERCOT" w:date="2023-10-26T12:35:00Z">
              <w:r w:rsidRPr="00E95F39" w:rsidDel="007014EF">
                <w:rPr>
                  <w:sz w:val="22"/>
                  <w:szCs w:val="22"/>
                </w:rPr>
                <w:delText>1.9</w:delText>
              </w:r>
            </w:del>
          </w:p>
        </w:tc>
        <w:tc>
          <w:tcPr>
            <w:tcW w:w="206" w:type="pct"/>
            <w:tcBorders>
              <w:top w:val="single" w:sz="4" w:space="0" w:color="000000"/>
              <w:left w:val="single" w:sz="4" w:space="0" w:color="000000"/>
              <w:bottom w:val="single" w:sz="8" w:space="0" w:color="000000"/>
              <w:right w:val="single" w:sz="8" w:space="0" w:color="000000"/>
            </w:tcBorders>
            <w:vAlign w:val="center"/>
            <w:tcPrChange w:id="1828" w:author="ERCOT" w:date="2023-10-26T12:35:00Z">
              <w:tcPr>
                <w:tcW w:w="206" w:type="pct"/>
                <w:gridSpan w:val="2"/>
                <w:tcBorders>
                  <w:top w:val="single" w:sz="4" w:space="0" w:color="000000"/>
                  <w:left w:val="single" w:sz="4" w:space="0" w:color="000000"/>
                  <w:bottom w:val="single" w:sz="8" w:space="0" w:color="000000"/>
                  <w:right w:val="single" w:sz="8" w:space="0" w:color="000000"/>
                </w:tcBorders>
                <w:vAlign w:val="center"/>
              </w:tcPr>
            </w:tcPrChange>
          </w:tcPr>
          <w:p w14:paraId="245DA03E" w14:textId="11600081" w:rsidR="00C53A5E" w:rsidRPr="00E95F39" w:rsidRDefault="00C53A5E" w:rsidP="00E95F39">
            <w:pPr>
              <w:widowControl/>
              <w:autoSpaceDE/>
              <w:autoSpaceDN/>
              <w:adjustRightInd/>
              <w:jc w:val="center"/>
              <w:rPr>
                <w:b/>
                <w:bCs/>
                <w:sz w:val="22"/>
                <w:szCs w:val="22"/>
              </w:rPr>
            </w:pPr>
            <w:ins w:id="1829" w:author="ERCOT" w:date="2023-10-26T12:35:00Z">
              <w:r w:rsidRPr="00E95F39">
                <w:rPr>
                  <w:sz w:val="22"/>
                  <w:szCs w:val="22"/>
                </w:rPr>
                <w:t>0.3</w:t>
              </w:r>
            </w:ins>
            <w:del w:id="1830" w:author="ERCOT" w:date="2023-10-26T12:35:00Z">
              <w:r w:rsidRPr="00E95F39" w:rsidDel="007014EF">
                <w:rPr>
                  <w:sz w:val="22"/>
                  <w:szCs w:val="22"/>
                </w:rPr>
                <w:delText>2.7</w:delText>
              </w:r>
            </w:del>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520"/>
        <w:gridCol w:w="520"/>
        <w:gridCol w:w="520"/>
        <w:gridCol w:w="520"/>
        <w:gridCol w:w="520"/>
        <w:gridCol w:w="520"/>
        <w:gridCol w:w="520"/>
        <w:gridCol w:w="520"/>
        <w:gridCol w:w="520"/>
        <w:gridCol w:w="620"/>
        <w:gridCol w:w="620"/>
        <w:gridCol w:w="720"/>
        <w:gridCol w:w="720"/>
        <w:gridCol w:w="720"/>
        <w:gridCol w:w="720"/>
        <w:gridCol w:w="720"/>
        <w:gridCol w:w="720"/>
        <w:gridCol w:w="720"/>
        <w:gridCol w:w="720"/>
        <w:gridCol w:w="720"/>
        <w:gridCol w:w="520"/>
        <w:gridCol w:w="520"/>
        <w:gridCol w:w="520"/>
        <w:gridCol w:w="530"/>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2E4E1EE" w:rsidR="002B0003" w:rsidRPr="00EC4D96" w:rsidRDefault="00B204BB" w:rsidP="00CB1DF8">
            <w:pPr>
              <w:widowControl/>
              <w:autoSpaceDE/>
              <w:autoSpaceDN/>
              <w:adjustRightInd/>
              <w:jc w:val="both"/>
              <w:rPr>
                <w:b/>
                <w:bCs/>
                <w:sz w:val="22"/>
                <w:szCs w:val="22"/>
              </w:rPr>
            </w:pPr>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C605E9">
        <w:trPr>
          <w:trHeight w:val="363"/>
          <w:tblCellSpacing w:w="0" w:type="dxa"/>
        </w:trPr>
        <w:tc>
          <w:tcPr>
            <w:tcW w:w="260" w:type="pct"/>
            <w:tcBorders>
              <w:top w:val="single" w:sz="8" w:space="0" w:color="000000"/>
              <w:left w:val="single" w:sz="8" w:space="0" w:color="000000"/>
              <w:bottom w:val="single" w:sz="4" w:space="0" w:color="auto"/>
              <w:right w:val="single" w:sz="8" w:space="0" w:color="000000"/>
            </w:tcBorders>
            <w:vAlign w:val="center"/>
          </w:tcPr>
          <w:p w14:paraId="03CC3E29" w14:textId="77777777" w:rsidR="002B0003" w:rsidRPr="0012615F" w:rsidRDefault="002B0003" w:rsidP="00C605E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4" w:space="0" w:color="auto"/>
              <w:right w:val="single" w:sz="4" w:space="0" w:color="000000"/>
            </w:tcBorders>
            <w:vAlign w:val="center"/>
          </w:tcPr>
          <w:p w14:paraId="4D7964E3" w14:textId="77777777" w:rsidR="002B0003" w:rsidRPr="0012615F" w:rsidRDefault="002B0003" w:rsidP="00C605E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4" w:space="0" w:color="auto"/>
              <w:right w:val="single" w:sz="4" w:space="0" w:color="000000"/>
            </w:tcBorders>
            <w:vAlign w:val="center"/>
          </w:tcPr>
          <w:p w14:paraId="452048EF" w14:textId="77777777" w:rsidR="002B0003" w:rsidRPr="0012615F" w:rsidRDefault="002B0003" w:rsidP="00C605E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4" w:space="0" w:color="auto"/>
              <w:right w:val="single" w:sz="4" w:space="0" w:color="000000"/>
            </w:tcBorders>
            <w:vAlign w:val="center"/>
          </w:tcPr>
          <w:p w14:paraId="029AC4F5" w14:textId="77777777" w:rsidR="002B0003" w:rsidRPr="0012615F" w:rsidRDefault="002B0003" w:rsidP="00C605E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4" w:space="0" w:color="auto"/>
              <w:right w:val="single" w:sz="4" w:space="0" w:color="000000"/>
            </w:tcBorders>
            <w:vAlign w:val="center"/>
          </w:tcPr>
          <w:p w14:paraId="06828D1A" w14:textId="77777777" w:rsidR="002B0003" w:rsidRPr="0012615F" w:rsidRDefault="002B0003" w:rsidP="00C605E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4" w:space="0" w:color="auto"/>
              <w:right w:val="single" w:sz="4" w:space="0" w:color="000000"/>
            </w:tcBorders>
            <w:vAlign w:val="center"/>
          </w:tcPr>
          <w:p w14:paraId="596BC45C" w14:textId="77777777" w:rsidR="002B0003" w:rsidRPr="0012615F" w:rsidRDefault="002B0003" w:rsidP="00C605E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4" w:space="0" w:color="auto"/>
              <w:right w:val="single" w:sz="4" w:space="0" w:color="000000"/>
            </w:tcBorders>
            <w:vAlign w:val="center"/>
          </w:tcPr>
          <w:p w14:paraId="1658EAD0" w14:textId="77777777" w:rsidR="002B0003" w:rsidRPr="0012615F" w:rsidRDefault="002B0003" w:rsidP="00C605E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4" w:space="0" w:color="auto"/>
              <w:right w:val="single" w:sz="4" w:space="0" w:color="000000"/>
            </w:tcBorders>
            <w:vAlign w:val="center"/>
          </w:tcPr>
          <w:p w14:paraId="6C34D93E" w14:textId="77777777" w:rsidR="002B0003" w:rsidRPr="0012615F" w:rsidRDefault="002B0003" w:rsidP="00C605E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4" w:space="0" w:color="auto"/>
              <w:right w:val="single" w:sz="4" w:space="0" w:color="000000"/>
            </w:tcBorders>
            <w:vAlign w:val="center"/>
          </w:tcPr>
          <w:p w14:paraId="427F1BC1" w14:textId="77777777" w:rsidR="002B0003" w:rsidRPr="0012615F" w:rsidRDefault="002B0003" w:rsidP="00C605E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4" w:space="0" w:color="auto"/>
              <w:right w:val="single" w:sz="4" w:space="0" w:color="000000"/>
            </w:tcBorders>
            <w:vAlign w:val="center"/>
          </w:tcPr>
          <w:p w14:paraId="21589B40" w14:textId="77777777" w:rsidR="002B0003" w:rsidRPr="0012615F" w:rsidRDefault="002B0003" w:rsidP="00C605E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4" w:space="0" w:color="auto"/>
              <w:right w:val="single" w:sz="4" w:space="0" w:color="000000"/>
            </w:tcBorders>
            <w:vAlign w:val="center"/>
          </w:tcPr>
          <w:p w14:paraId="5F489B73" w14:textId="77777777" w:rsidR="002B0003" w:rsidRPr="0012615F" w:rsidRDefault="002B0003" w:rsidP="00C605E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4" w:space="0" w:color="auto"/>
              <w:right w:val="single" w:sz="4" w:space="0" w:color="000000"/>
            </w:tcBorders>
            <w:vAlign w:val="center"/>
          </w:tcPr>
          <w:p w14:paraId="7F806344" w14:textId="77777777" w:rsidR="002B0003" w:rsidRPr="0012615F" w:rsidRDefault="002B0003" w:rsidP="00C605E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4" w:space="0" w:color="auto"/>
              <w:right w:val="single" w:sz="4" w:space="0" w:color="000000"/>
            </w:tcBorders>
            <w:vAlign w:val="center"/>
          </w:tcPr>
          <w:p w14:paraId="7B6D1565" w14:textId="77777777" w:rsidR="002B0003" w:rsidRPr="0012615F" w:rsidRDefault="002B0003" w:rsidP="00C605E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4" w:space="0" w:color="auto"/>
              <w:right w:val="single" w:sz="4" w:space="0" w:color="000000"/>
            </w:tcBorders>
            <w:vAlign w:val="center"/>
          </w:tcPr>
          <w:p w14:paraId="22DAC0E6" w14:textId="77777777" w:rsidR="002B0003" w:rsidRPr="0012615F" w:rsidRDefault="002B0003" w:rsidP="00C605E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4" w:space="0" w:color="auto"/>
              <w:right w:val="single" w:sz="4" w:space="0" w:color="000000"/>
            </w:tcBorders>
            <w:vAlign w:val="center"/>
          </w:tcPr>
          <w:p w14:paraId="3D26FF1D" w14:textId="77777777" w:rsidR="002B0003" w:rsidRPr="0012615F" w:rsidRDefault="002B0003" w:rsidP="00C605E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4" w:space="0" w:color="auto"/>
              <w:right w:val="single" w:sz="4" w:space="0" w:color="000000"/>
            </w:tcBorders>
            <w:vAlign w:val="center"/>
          </w:tcPr>
          <w:p w14:paraId="1C15C0EC" w14:textId="77777777" w:rsidR="002B0003" w:rsidRPr="0012615F" w:rsidRDefault="002B0003" w:rsidP="00C605E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4" w:space="0" w:color="auto"/>
              <w:right w:val="single" w:sz="4" w:space="0" w:color="000000"/>
            </w:tcBorders>
            <w:vAlign w:val="center"/>
          </w:tcPr>
          <w:p w14:paraId="0996D8DB" w14:textId="77777777" w:rsidR="002B0003" w:rsidRPr="0012615F" w:rsidRDefault="002B0003" w:rsidP="00C605E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4" w:space="0" w:color="auto"/>
              <w:right w:val="single" w:sz="4" w:space="0" w:color="000000"/>
            </w:tcBorders>
            <w:vAlign w:val="center"/>
          </w:tcPr>
          <w:p w14:paraId="7B0A0918" w14:textId="77777777" w:rsidR="002B0003" w:rsidRPr="0012615F" w:rsidRDefault="002B0003" w:rsidP="00C605E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4" w:space="0" w:color="auto"/>
              <w:right w:val="single" w:sz="4" w:space="0" w:color="000000"/>
            </w:tcBorders>
            <w:vAlign w:val="center"/>
          </w:tcPr>
          <w:p w14:paraId="4B0BDF1F" w14:textId="77777777" w:rsidR="002B0003" w:rsidRPr="0012615F" w:rsidRDefault="002B0003" w:rsidP="00C605E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4" w:space="0" w:color="auto"/>
              <w:right w:val="single" w:sz="4" w:space="0" w:color="000000"/>
            </w:tcBorders>
            <w:vAlign w:val="center"/>
          </w:tcPr>
          <w:p w14:paraId="217B766A" w14:textId="77777777" w:rsidR="002B0003" w:rsidRPr="0012615F" w:rsidRDefault="002B0003" w:rsidP="00C605E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4" w:space="0" w:color="auto"/>
              <w:right w:val="single" w:sz="4" w:space="0" w:color="000000"/>
            </w:tcBorders>
            <w:vAlign w:val="center"/>
          </w:tcPr>
          <w:p w14:paraId="187A854B" w14:textId="77777777" w:rsidR="002B0003" w:rsidRPr="0012615F" w:rsidRDefault="002B0003" w:rsidP="00C605E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4" w:space="0" w:color="auto"/>
              <w:right w:val="single" w:sz="4" w:space="0" w:color="000000"/>
            </w:tcBorders>
            <w:vAlign w:val="center"/>
          </w:tcPr>
          <w:p w14:paraId="2F585E59" w14:textId="77777777" w:rsidR="002B0003" w:rsidRPr="0012615F" w:rsidRDefault="002B0003" w:rsidP="00C605E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4" w:space="0" w:color="auto"/>
              <w:right w:val="single" w:sz="4" w:space="0" w:color="000000"/>
            </w:tcBorders>
            <w:vAlign w:val="center"/>
          </w:tcPr>
          <w:p w14:paraId="6C283679" w14:textId="77777777" w:rsidR="002B0003" w:rsidRPr="0012615F" w:rsidRDefault="002B0003" w:rsidP="00C605E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4" w:space="0" w:color="auto"/>
              <w:right w:val="single" w:sz="4" w:space="0" w:color="000000"/>
            </w:tcBorders>
            <w:vAlign w:val="center"/>
          </w:tcPr>
          <w:p w14:paraId="5DBEBE5C" w14:textId="77777777" w:rsidR="002B0003" w:rsidRPr="0012615F" w:rsidRDefault="002B0003" w:rsidP="00C605E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4" w:space="0" w:color="auto"/>
              <w:right w:val="single" w:sz="8" w:space="0" w:color="000000"/>
            </w:tcBorders>
            <w:vAlign w:val="center"/>
          </w:tcPr>
          <w:p w14:paraId="7999B9BE" w14:textId="77777777" w:rsidR="002B0003" w:rsidRPr="0012615F" w:rsidRDefault="002B0003" w:rsidP="00C605E9">
            <w:pPr>
              <w:widowControl/>
              <w:autoSpaceDE/>
              <w:autoSpaceDN/>
              <w:adjustRightInd/>
              <w:jc w:val="center"/>
              <w:rPr>
                <w:b/>
                <w:bCs/>
                <w:sz w:val="22"/>
                <w:szCs w:val="22"/>
              </w:rPr>
            </w:pPr>
            <w:r w:rsidRPr="0012615F">
              <w:rPr>
                <w:b/>
                <w:bCs/>
                <w:sz w:val="22"/>
                <w:szCs w:val="22"/>
              </w:rPr>
              <w:t>24</w:t>
            </w:r>
          </w:p>
        </w:tc>
      </w:tr>
      <w:tr w:rsidR="009D3E0A" w:rsidRPr="00ED4D8D" w14:paraId="56F256E5"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DF0E994" w14:textId="77777777" w:rsidR="009D3E0A" w:rsidRPr="0012615F" w:rsidRDefault="009D3E0A" w:rsidP="009D3E0A">
            <w:pPr>
              <w:widowControl/>
              <w:autoSpaceDE/>
              <w:autoSpaceDN/>
              <w:adjustRightInd/>
              <w:jc w:val="center"/>
              <w:rPr>
                <w:b/>
                <w:bCs/>
                <w:sz w:val="22"/>
                <w:szCs w:val="22"/>
              </w:rPr>
            </w:pPr>
            <w:r w:rsidRPr="0012615F">
              <w:rPr>
                <w:b/>
                <w:bCs/>
                <w:sz w:val="22"/>
                <w:szCs w:val="22"/>
              </w:rPr>
              <w:t>Jan.</w:t>
            </w:r>
          </w:p>
        </w:tc>
        <w:tc>
          <w:tcPr>
            <w:tcW w:w="190" w:type="pct"/>
            <w:tcBorders>
              <w:top w:val="single" w:sz="4" w:space="0" w:color="000000"/>
              <w:left w:val="single" w:sz="4" w:space="0" w:color="000000"/>
              <w:bottom w:val="single" w:sz="4" w:space="0" w:color="000000"/>
              <w:right w:val="single" w:sz="4" w:space="0" w:color="000000"/>
            </w:tcBorders>
            <w:vAlign w:val="center"/>
          </w:tcPr>
          <w:p w14:paraId="3E3D8E42" w14:textId="363F9D2D" w:rsidR="009D3E0A" w:rsidRPr="00E95F39" w:rsidRDefault="009D3E0A" w:rsidP="009D3E0A">
            <w:pPr>
              <w:widowControl/>
              <w:autoSpaceDE/>
              <w:autoSpaceDN/>
              <w:adjustRightInd/>
              <w:jc w:val="center"/>
              <w:rPr>
                <w:bCs/>
                <w:color w:val="000000" w:themeColor="text1"/>
                <w:sz w:val="20"/>
                <w:szCs w:val="20"/>
              </w:rPr>
            </w:pPr>
            <w:ins w:id="1831" w:author="ERCOT" w:date="2023-10-26T12:38:00Z">
              <w:r w:rsidRPr="00E95F39">
                <w:rPr>
                  <w:color w:val="000000" w:themeColor="text1"/>
                  <w:sz w:val="20"/>
                  <w:szCs w:val="20"/>
                </w:rPr>
                <w:t>0.0</w:t>
              </w:r>
            </w:ins>
            <w:del w:id="183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A875C5B" w14:textId="0A391026" w:rsidR="009D3E0A" w:rsidRPr="00E95F39" w:rsidRDefault="009D3E0A" w:rsidP="009D3E0A">
            <w:pPr>
              <w:widowControl/>
              <w:autoSpaceDE/>
              <w:autoSpaceDN/>
              <w:adjustRightInd/>
              <w:jc w:val="center"/>
              <w:rPr>
                <w:bCs/>
                <w:color w:val="000000" w:themeColor="text1"/>
                <w:sz w:val="20"/>
                <w:szCs w:val="20"/>
              </w:rPr>
            </w:pPr>
            <w:ins w:id="1833" w:author="ERCOT" w:date="2023-10-26T12:38:00Z">
              <w:r w:rsidRPr="00E95F39">
                <w:rPr>
                  <w:color w:val="000000" w:themeColor="text1"/>
                  <w:sz w:val="20"/>
                  <w:szCs w:val="20"/>
                </w:rPr>
                <w:t>0.0</w:t>
              </w:r>
            </w:ins>
            <w:del w:id="1834"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5EEFBDB" w14:textId="45280865" w:rsidR="009D3E0A" w:rsidRPr="00E95F39" w:rsidRDefault="009D3E0A" w:rsidP="009D3E0A">
            <w:pPr>
              <w:widowControl/>
              <w:autoSpaceDE/>
              <w:autoSpaceDN/>
              <w:adjustRightInd/>
              <w:jc w:val="center"/>
              <w:rPr>
                <w:bCs/>
                <w:color w:val="000000" w:themeColor="text1"/>
                <w:sz w:val="20"/>
                <w:szCs w:val="20"/>
              </w:rPr>
            </w:pPr>
            <w:ins w:id="1835" w:author="ERCOT" w:date="2023-10-26T12:38:00Z">
              <w:r w:rsidRPr="00E95F39">
                <w:rPr>
                  <w:color w:val="000000" w:themeColor="text1"/>
                  <w:sz w:val="20"/>
                  <w:szCs w:val="20"/>
                </w:rPr>
                <w:t>0.0</w:t>
              </w:r>
            </w:ins>
            <w:del w:id="183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C40D083" w14:textId="6E21060A" w:rsidR="009D3E0A" w:rsidRPr="00E95F39" w:rsidRDefault="009D3E0A" w:rsidP="009D3E0A">
            <w:pPr>
              <w:widowControl/>
              <w:autoSpaceDE/>
              <w:autoSpaceDN/>
              <w:adjustRightInd/>
              <w:jc w:val="center"/>
              <w:rPr>
                <w:bCs/>
                <w:color w:val="000000" w:themeColor="text1"/>
                <w:sz w:val="20"/>
                <w:szCs w:val="20"/>
              </w:rPr>
            </w:pPr>
            <w:ins w:id="1837" w:author="ERCOT" w:date="2023-10-26T12:38:00Z">
              <w:r w:rsidRPr="00E95F39">
                <w:rPr>
                  <w:color w:val="000000" w:themeColor="text1"/>
                  <w:sz w:val="20"/>
                  <w:szCs w:val="20"/>
                </w:rPr>
                <w:t>0.0</w:t>
              </w:r>
            </w:ins>
            <w:del w:id="183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D8BDDCD" w14:textId="6A6473F4" w:rsidR="009D3E0A" w:rsidRPr="00E95F39" w:rsidRDefault="009D3E0A" w:rsidP="009D3E0A">
            <w:pPr>
              <w:widowControl/>
              <w:autoSpaceDE/>
              <w:autoSpaceDN/>
              <w:adjustRightInd/>
              <w:jc w:val="center"/>
              <w:rPr>
                <w:bCs/>
                <w:color w:val="000000" w:themeColor="text1"/>
                <w:sz w:val="20"/>
                <w:szCs w:val="20"/>
              </w:rPr>
            </w:pPr>
            <w:ins w:id="1839" w:author="ERCOT" w:date="2023-10-26T12:38:00Z">
              <w:r w:rsidRPr="00E95F39">
                <w:rPr>
                  <w:color w:val="000000" w:themeColor="text1"/>
                  <w:sz w:val="20"/>
                  <w:szCs w:val="20"/>
                </w:rPr>
                <w:t>0.0</w:t>
              </w:r>
            </w:ins>
            <w:del w:id="184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9C8BB64" w14:textId="5109E80D" w:rsidR="009D3E0A" w:rsidRPr="00E95F39" w:rsidRDefault="009D3E0A" w:rsidP="009D3E0A">
            <w:pPr>
              <w:widowControl/>
              <w:autoSpaceDE/>
              <w:autoSpaceDN/>
              <w:adjustRightInd/>
              <w:jc w:val="center"/>
              <w:rPr>
                <w:bCs/>
                <w:color w:val="000000" w:themeColor="text1"/>
                <w:sz w:val="20"/>
                <w:szCs w:val="20"/>
              </w:rPr>
            </w:pPr>
            <w:ins w:id="1841" w:author="ERCOT" w:date="2023-10-26T12:38:00Z">
              <w:r w:rsidRPr="00E95F39">
                <w:rPr>
                  <w:color w:val="000000" w:themeColor="text1"/>
                  <w:sz w:val="20"/>
                  <w:szCs w:val="20"/>
                </w:rPr>
                <w:t>0.0</w:t>
              </w:r>
            </w:ins>
            <w:del w:id="184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4C9D4D4" w14:textId="2E352351" w:rsidR="009D3E0A" w:rsidRPr="00E95F39" w:rsidRDefault="009D3E0A" w:rsidP="009D3E0A">
            <w:pPr>
              <w:widowControl/>
              <w:autoSpaceDE/>
              <w:autoSpaceDN/>
              <w:adjustRightInd/>
              <w:jc w:val="center"/>
              <w:rPr>
                <w:bCs/>
                <w:color w:val="000000" w:themeColor="text1"/>
                <w:sz w:val="20"/>
                <w:szCs w:val="20"/>
              </w:rPr>
            </w:pPr>
            <w:ins w:id="1843" w:author="ERCOT" w:date="2023-10-26T12:38:00Z">
              <w:r w:rsidRPr="00E95F39">
                <w:rPr>
                  <w:color w:val="000000" w:themeColor="text1"/>
                  <w:sz w:val="20"/>
                  <w:szCs w:val="20"/>
                </w:rPr>
                <w:t>0.0</w:t>
              </w:r>
            </w:ins>
            <w:del w:id="184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DF69943" w14:textId="4787CF0A" w:rsidR="009D3E0A" w:rsidRPr="00E95F39" w:rsidRDefault="009D3E0A" w:rsidP="009D3E0A">
            <w:pPr>
              <w:widowControl/>
              <w:autoSpaceDE/>
              <w:autoSpaceDN/>
              <w:adjustRightInd/>
              <w:jc w:val="center"/>
              <w:rPr>
                <w:bCs/>
                <w:color w:val="000000" w:themeColor="text1"/>
                <w:sz w:val="20"/>
                <w:szCs w:val="20"/>
              </w:rPr>
            </w:pPr>
            <w:ins w:id="1845" w:author="ERCOT" w:date="2023-10-26T12:38:00Z">
              <w:r w:rsidRPr="00E95F39">
                <w:rPr>
                  <w:color w:val="000000" w:themeColor="text1"/>
                  <w:sz w:val="20"/>
                  <w:szCs w:val="20"/>
                </w:rPr>
                <w:t>0.0</w:t>
              </w:r>
            </w:ins>
            <w:del w:id="184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8628DC8" w14:textId="7010E357" w:rsidR="009D3E0A" w:rsidRPr="00E95F39" w:rsidRDefault="009D3E0A" w:rsidP="009D3E0A">
            <w:pPr>
              <w:widowControl/>
              <w:autoSpaceDE/>
              <w:autoSpaceDN/>
              <w:adjustRightInd/>
              <w:jc w:val="center"/>
              <w:rPr>
                <w:bCs/>
                <w:color w:val="000000" w:themeColor="text1"/>
                <w:sz w:val="20"/>
                <w:szCs w:val="20"/>
              </w:rPr>
            </w:pPr>
            <w:ins w:id="1847" w:author="ERCOT" w:date="2023-10-26T12:38:00Z">
              <w:r w:rsidRPr="00E95F39">
                <w:rPr>
                  <w:color w:val="000000" w:themeColor="text1"/>
                  <w:sz w:val="20"/>
                  <w:szCs w:val="20"/>
                </w:rPr>
                <w:t>0.0</w:t>
              </w:r>
            </w:ins>
            <w:del w:id="184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7E627D1" w14:textId="2191453A" w:rsidR="009D3E0A" w:rsidRPr="00E95F39" w:rsidRDefault="009D3E0A" w:rsidP="009D3E0A">
            <w:pPr>
              <w:widowControl/>
              <w:autoSpaceDE/>
              <w:autoSpaceDN/>
              <w:adjustRightInd/>
              <w:jc w:val="center"/>
              <w:rPr>
                <w:bCs/>
                <w:color w:val="000000" w:themeColor="text1"/>
                <w:sz w:val="20"/>
                <w:szCs w:val="20"/>
              </w:rPr>
            </w:pPr>
            <w:ins w:id="1849" w:author="ERCOT" w:date="2023-10-26T12:38:00Z">
              <w:r w:rsidRPr="00E95F39">
                <w:rPr>
                  <w:color w:val="000000" w:themeColor="text1"/>
                  <w:sz w:val="20"/>
                  <w:szCs w:val="20"/>
                </w:rPr>
                <w:t>2.6</w:t>
              </w:r>
            </w:ins>
            <w:del w:id="1850" w:author="ERCOT" w:date="2023-10-26T12:38:00Z">
              <w:r w:rsidRPr="00E95F39" w:rsidDel="00473C81">
                <w:rPr>
                  <w:color w:val="000000" w:themeColor="text1"/>
                  <w:sz w:val="20"/>
                  <w:szCs w:val="20"/>
                </w:rPr>
                <w:delText>6.4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39267ED" w14:textId="39FDB123" w:rsidR="009D3E0A" w:rsidRPr="00E95F39" w:rsidRDefault="009D3E0A" w:rsidP="009D3E0A">
            <w:pPr>
              <w:widowControl/>
              <w:autoSpaceDE/>
              <w:autoSpaceDN/>
              <w:adjustRightInd/>
              <w:jc w:val="center"/>
              <w:rPr>
                <w:bCs/>
                <w:color w:val="000000" w:themeColor="text1"/>
                <w:sz w:val="20"/>
                <w:szCs w:val="20"/>
              </w:rPr>
            </w:pPr>
            <w:ins w:id="1851" w:author="ERCOT" w:date="2023-10-26T12:38:00Z">
              <w:r w:rsidRPr="00E95F39">
                <w:rPr>
                  <w:color w:val="000000" w:themeColor="text1"/>
                  <w:sz w:val="20"/>
                  <w:szCs w:val="20"/>
                </w:rPr>
                <w:t>4.2</w:t>
              </w:r>
            </w:ins>
            <w:del w:id="1852" w:author="ERCOT" w:date="2023-10-26T12:38:00Z">
              <w:r w:rsidRPr="00E95F39" w:rsidDel="00473C81">
                <w:rPr>
                  <w:color w:val="000000" w:themeColor="text1"/>
                  <w:sz w:val="20"/>
                  <w:szCs w:val="20"/>
                </w:rPr>
                <w:delText>11.3</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2A9B143" w14:textId="021C3608" w:rsidR="009D3E0A" w:rsidRPr="00E95F39" w:rsidRDefault="009D3E0A" w:rsidP="009D3E0A">
            <w:pPr>
              <w:widowControl/>
              <w:autoSpaceDE/>
              <w:autoSpaceDN/>
              <w:adjustRightInd/>
              <w:jc w:val="center"/>
              <w:rPr>
                <w:bCs/>
                <w:color w:val="000000" w:themeColor="text1"/>
                <w:sz w:val="20"/>
                <w:szCs w:val="20"/>
              </w:rPr>
            </w:pPr>
            <w:ins w:id="1853" w:author="ERCOT" w:date="2023-10-26T12:38:00Z">
              <w:r w:rsidRPr="00E95F39">
                <w:rPr>
                  <w:color w:val="000000" w:themeColor="text1"/>
                  <w:sz w:val="20"/>
                  <w:szCs w:val="20"/>
                </w:rPr>
                <w:t>5.3</w:t>
              </w:r>
            </w:ins>
            <w:del w:id="1854" w:author="ERCOT" w:date="2023-10-26T12:38:00Z">
              <w:r w:rsidRPr="00E95F39" w:rsidDel="00473C81">
                <w:rPr>
                  <w:color w:val="000000" w:themeColor="text1"/>
                  <w:sz w:val="20"/>
                  <w:szCs w:val="20"/>
                </w:rPr>
                <w:delText>12.0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30219BB" w14:textId="43F4A4ED" w:rsidR="009D3E0A" w:rsidRPr="00E95F39" w:rsidRDefault="009D3E0A" w:rsidP="009D3E0A">
            <w:pPr>
              <w:widowControl/>
              <w:autoSpaceDE/>
              <w:autoSpaceDN/>
              <w:adjustRightInd/>
              <w:jc w:val="center"/>
              <w:rPr>
                <w:bCs/>
                <w:color w:val="000000" w:themeColor="text1"/>
                <w:sz w:val="20"/>
                <w:szCs w:val="20"/>
              </w:rPr>
            </w:pPr>
            <w:ins w:id="1855" w:author="ERCOT" w:date="2023-10-26T12:38:00Z">
              <w:r w:rsidRPr="00E95F39">
                <w:rPr>
                  <w:color w:val="000000" w:themeColor="text1"/>
                  <w:sz w:val="20"/>
                  <w:szCs w:val="20"/>
                </w:rPr>
                <w:t>5.9</w:t>
              </w:r>
            </w:ins>
            <w:del w:id="1856" w:author="ERCOT" w:date="2023-10-26T12:38:00Z">
              <w:r w:rsidRPr="00E95F39" w:rsidDel="00473C81">
                <w:rPr>
                  <w:color w:val="000000" w:themeColor="text1"/>
                  <w:sz w:val="20"/>
                  <w:szCs w:val="20"/>
                </w:rPr>
                <w:delText>15.6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2A1CBDC" w14:textId="7B57F146" w:rsidR="009D3E0A" w:rsidRPr="00E95F39" w:rsidRDefault="009D3E0A" w:rsidP="009D3E0A">
            <w:pPr>
              <w:widowControl/>
              <w:autoSpaceDE/>
              <w:autoSpaceDN/>
              <w:adjustRightInd/>
              <w:jc w:val="center"/>
              <w:rPr>
                <w:bCs/>
                <w:color w:val="000000" w:themeColor="text1"/>
                <w:sz w:val="20"/>
                <w:szCs w:val="20"/>
              </w:rPr>
            </w:pPr>
            <w:ins w:id="1857" w:author="ERCOT" w:date="2023-10-26T12:38:00Z">
              <w:r w:rsidRPr="00E95F39">
                <w:rPr>
                  <w:color w:val="000000" w:themeColor="text1"/>
                  <w:sz w:val="20"/>
                  <w:szCs w:val="20"/>
                </w:rPr>
                <w:t>7.2</w:t>
              </w:r>
            </w:ins>
            <w:del w:id="1858" w:author="ERCOT" w:date="2023-10-26T12:38:00Z">
              <w:r w:rsidRPr="00E95F39" w:rsidDel="00473C81">
                <w:rPr>
                  <w:color w:val="000000" w:themeColor="text1"/>
                  <w:sz w:val="20"/>
                  <w:szCs w:val="20"/>
                </w:rPr>
                <w:delText>10.7</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416A837" w14:textId="01D60A61" w:rsidR="009D3E0A" w:rsidRPr="00E95F39" w:rsidRDefault="009D3E0A" w:rsidP="009D3E0A">
            <w:pPr>
              <w:widowControl/>
              <w:autoSpaceDE/>
              <w:autoSpaceDN/>
              <w:adjustRightInd/>
              <w:jc w:val="center"/>
              <w:rPr>
                <w:bCs/>
                <w:color w:val="000000" w:themeColor="text1"/>
                <w:sz w:val="20"/>
                <w:szCs w:val="20"/>
              </w:rPr>
            </w:pPr>
            <w:ins w:id="1859" w:author="ERCOT" w:date="2023-10-26T12:38:00Z">
              <w:r w:rsidRPr="00E95F39">
                <w:rPr>
                  <w:color w:val="000000" w:themeColor="text1"/>
                  <w:sz w:val="20"/>
                  <w:szCs w:val="20"/>
                </w:rPr>
                <w:t>7.6</w:t>
              </w:r>
            </w:ins>
            <w:del w:id="1860" w:author="ERCOT" w:date="2023-10-26T12:38:00Z">
              <w:r w:rsidRPr="00E95F39" w:rsidDel="00473C81">
                <w:rPr>
                  <w:color w:val="000000" w:themeColor="text1"/>
                  <w:sz w:val="20"/>
                  <w:szCs w:val="20"/>
                </w:rPr>
                <w:delText>16.2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4401209" w14:textId="6CFD11CA" w:rsidR="009D3E0A" w:rsidRPr="00E95F39" w:rsidRDefault="009D3E0A" w:rsidP="009D3E0A">
            <w:pPr>
              <w:widowControl/>
              <w:autoSpaceDE/>
              <w:autoSpaceDN/>
              <w:adjustRightInd/>
              <w:jc w:val="center"/>
              <w:rPr>
                <w:bCs/>
                <w:color w:val="000000" w:themeColor="text1"/>
                <w:sz w:val="20"/>
                <w:szCs w:val="20"/>
              </w:rPr>
            </w:pPr>
            <w:ins w:id="1861" w:author="ERCOT" w:date="2023-10-26T12:38:00Z">
              <w:r w:rsidRPr="00E95F39">
                <w:rPr>
                  <w:color w:val="000000" w:themeColor="text1"/>
                  <w:sz w:val="20"/>
                  <w:szCs w:val="20"/>
                </w:rPr>
                <w:t>9.9</w:t>
              </w:r>
            </w:ins>
            <w:del w:id="1862" w:author="ERCOT" w:date="2023-10-26T12:38:00Z">
              <w:r w:rsidRPr="00E95F39" w:rsidDel="00473C81">
                <w:rPr>
                  <w:color w:val="000000" w:themeColor="text1"/>
                  <w:sz w:val="20"/>
                  <w:szCs w:val="20"/>
                </w:rPr>
                <w:delText>16.6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900A4C1" w14:textId="79842666" w:rsidR="009D3E0A" w:rsidRPr="00E95F39" w:rsidRDefault="009D3E0A" w:rsidP="009D3E0A">
            <w:pPr>
              <w:widowControl/>
              <w:autoSpaceDE/>
              <w:autoSpaceDN/>
              <w:adjustRightInd/>
              <w:jc w:val="center"/>
              <w:rPr>
                <w:bCs/>
                <w:color w:val="000000" w:themeColor="text1"/>
                <w:sz w:val="20"/>
                <w:szCs w:val="20"/>
              </w:rPr>
            </w:pPr>
            <w:ins w:id="1863" w:author="ERCOT" w:date="2023-10-26T12:38:00Z">
              <w:r w:rsidRPr="00E95F39">
                <w:rPr>
                  <w:color w:val="000000" w:themeColor="text1"/>
                  <w:sz w:val="20"/>
                  <w:szCs w:val="20"/>
                </w:rPr>
                <w:t>18.0</w:t>
              </w:r>
            </w:ins>
            <w:del w:id="1864" w:author="ERCOT" w:date="2023-10-26T12:38:00Z">
              <w:r w:rsidRPr="00E95F39" w:rsidDel="00473C81">
                <w:rPr>
                  <w:color w:val="000000" w:themeColor="text1"/>
                  <w:sz w:val="20"/>
                  <w:szCs w:val="20"/>
                </w:rPr>
                <w:delText>24.8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28BD76E0" w14:textId="7998B595" w:rsidR="009D3E0A" w:rsidRPr="00E95F39" w:rsidRDefault="009D3E0A" w:rsidP="009D3E0A">
            <w:pPr>
              <w:widowControl/>
              <w:autoSpaceDE/>
              <w:autoSpaceDN/>
              <w:adjustRightInd/>
              <w:jc w:val="center"/>
              <w:rPr>
                <w:bCs/>
                <w:color w:val="000000" w:themeColor="text1"/>
                <w:sz w:val="20"/>
                <w:szCs w:val="20"/>
              </w:rPr>
            </w:pPr>
            <w:ins w:id="1865" w:author="ERCOT" w:date="2023-10-26T12:38:00Z">
              <w:r w:rsidRPr="00E95F39">
                <w:rPr>
                  <w:color w:val="000000" w:themeColor="text1"/>
                  <w:sz w:val="20"/>
                  <w:szCs w:val="20"/>
                </w:rPr>
                <w:t>15.1</w:t>
              </w:r>
            </w:ins>
            <w:del w:id="1866" w:author="ERCOT" w:date="2023-10-26T12:38:00Z">
              <w:r w:rsidRPr="00E95F39" w:rsidDel="00473C81">
                <w:rPr>
                  <w:color w:val="000000" w:themeColor="text1"/>
                  <w:sz w:val="20"/>
                  <w:szCs w:val="20"/>
                </w:rPr>
                <w:delText>18.4</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7864579" w14:textId="730E7C51" w:rsidR="009D3E0A" w:rsidRPr="00E95F39" w:rsidRDefault="009D3E0A" w:rsidP="009D3E0A">
            <w:pPr>
              <w:widowControl/>
              <w:autoSpaceDE/>
              <w:autoSpaceDN/>
              <w:adjustRightInd/>
              <w:jc w:val="center"/>
              <w:rPr>
                <w:bCs/>
                <w:color w:val="000000" w:themeColor="text1"/>
                <w:sz w:val="20"/>
                <w:szCs w:val="20"/>
              </w:rPr>
            </w:pPr>
            <w:ins w:id="1867" w:author="ERCOT" w:date="2023-10-26T12:38:00Z">
              <w:r w:rsidRPr="00E95F39">
                <w:rPr>
                  <w:color w:val="000000" w:themeColor="text1"/>
                  <w:sz w:val="20"/>
                  <w:szCs w:val="20"/>
                </w:rPr>
                <w:t>1.4</w:t>
              </w:r>
            </w:ins>
            <w:del w:id="1868" w:author="ERCOT" w:date="2023-10-26T12:38:00Z">
              <w:r w:rsidRPr="00E95F39" w:rsidDel="00473C81">
                <w:rPr>
                  <w:color w:val="000000" w:themeColor="text1"/>
                  <w:sz w:val="20"/>
                  <w:szCs w:val="20"/>
                </w:rPr>
                <w:delText>0.9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523DB1E" w14:textId="3705AC09" w:rsidR="009D3E0A" w:rsidRPr="00E95F39" w:rsidRDefault="009D3E0A" w:rsidP="009D3E0A">
            <w:pPr>
              <w:widowControl/>
              <w:autoSpaceDE/>
              <w:autoSpaceDN/>
              <w:adjustRightInd/>
              <w:jc w:val="center"/>
              <w:rPr>
                <w:bCs/>
                <w:color w:val="000000" w:themeColor="text1"/>
                <w:sz w:val="20"/>
                <w:szCs w:val="20"/>
              </w:rPr>
            </w:pPr>
            <w:ins w:id="1869" w:author="ERCOT" w:date="2023-10-26T12:38:00Z">
              <w:r w:rsidRPr="00E95F39">
                <w:rPr>
                  <w:color w:val="000000" w:themeColor="text1"/>
                  <w:sz w:val="20"/>
                  <w:szCs w:val="20"/>
                </w:rPr>
                <w:t>0.1</w:t>
              </w:r>
            </w:ins>
            <w:del w:id="187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B99F587" w14:textId="3EC35ECE" w:rsidR="009D3E0A" w:rsidRPr="00E95F39" w:rsidRDefault="009D3E0A" w:rsidP="009D3E0A">
            <w:pPr>
              <w:widowControl/>
              <w:autoSpaceDE/>
              <w:autoSpaceDN/>
              <w:adjustRightInd/>
              <w:jc w:val="center"/>
              <w:rPr>
                <w:bCs/>
                <w:color w:val="000000" w:themeColor="text1"/>
                <w:sz w:val="20"/>
                <w:szCs w:val="20"/>
              </w:rPr>
            </w:pPr>
            <w:ins w:id="1871" w:author="ERCOT" w:date="2023-10-26T12:38:00Z">
              <w:r w:rsidRPr="00E95F39">
                <w:rPr>
                  <w:color w:val="000000" w:themeColor="text1"/>
                  <w:sz w:val="20"/>
                  <w:szCs w:val="20"/>
                </w:rPr>
                <w:t>0.0</w:t>
              </w:r>
            </w:ins>
            <w:del w:id="187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C6CF78A" w14:textId="1E31985E" w:rsidR="009D3E0A" w:rsidRPr="00E95F39" w:rsidRDefault="009D3E0A" w:rsidP="009D3E0A">
            <w:pPr>
              <w:widowControl/>
              <w:autoSpaceDE/>
              <w:autoSpaceDN/>
              <w:adjustRightInd/>
              <w:jc w:val="center"/>
              <w:rPr>
                <w:bCs/>
                <w:color w:val="000000" w:themeColor="text1"/>
                <w:sz w:val="20"/>
                <w:szCs w:val="20"/>
              </w:rPr>
            </w:pPr>
            <w:ins w:id="1873" w:author="ERCOT" w:date="2023-10-26T12:38:00Z">
              <w:r w:rsidRPr="00E95F39">
                <w:rPr>
                  <w:color w:val="000000" w:themeColor="text1"/>
                  <w:sz w:val="20"/>
                  <w:szCs w:val="20"/>
                </w:rPr>
                <w:t>0.0</w:t>
              </w:r>
            </w:ins>
            <w:del w:id="187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B612526" w14:textId="273D300A" w:rsidR="009D3E0A" w:rsidRPr="00E95F39" w:rsidRDefault="009D3E0A" w:rsidP="009D3E0A">
            <w:pPr>
              <w:widowControl/>
              <w:autoSpaceDE/>
              <w:autoSpaceDN/>
              <w:adjustRightInd/>
              <w:jc w:val="center"/>
              <w:rPr>
                <w:bCs/>
                <w:color w:val="000000" w:themeColor="text1"/>
                <w:sz w:val="20"/>
                <w:szCs w:val="20"/>
              </w:rPr>
            </w:pPr>
            <w:ins w:id="1875" w:author="ERCOT" w:date="2023-10-26T12:38:00Z">
              <w:r w:rsidRPr="00E95F39">
                <w:rPr>
                  <w:color w:val="000000" w:themeColor="text1"/>
                  <w:sz w:val="20"/>
                  <w:szCs w:val="20"/>
                </w:rPr>
                <w:t>0.0</w:t>
              </w:r>
            </w:ins>
            <w:del w:id="187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08DB0F9B" w14:textId="5C11781C" w:rsidR="009D3E0A" w:rsidRPr="00E95F39" w:rsidRDefault="009D3E0A" w:rsidP="009D3E0A">
            <w:pPr>
              <w:widowControl/>
              <w:autoSpaceDE/>
              <w:autoSpaceDN/>
              <w:adjustRightInd/>
              <w:jc w:val="center"/>
              <w:rPr>
                <w:bCs/>
                <w:color w:val="000000" w:themeColor="text1"/>
                <w:sz w:val="20"/>
                <w:szCs w:val="20"/>
              </w:rPr>
            </w:pPr>
            <w:ins w:id="1877" w:author="ERCOT" w:date="2023-10-26T12:38:00Z">
              <w:r w:rsidRPr="00E95F39">
                <w:rPr>
                  <w:color w:val="000000" w:themeColor="text1"/>
                  <w:sz w:val="20"/>
                  <w:szCs w:val="20"/>
                </w:rPr>
                <w:t>0.0</w:t>
              </w:r>
            </w:ins>
            <w:del w:id="1878" w:author="ERCOT" w:date="2023-10-26T12:38:00Z">
              <w:r w:rsidRPr="00E95F39" w:rsidDel="00473C81">
                <w:rPr>
                  <w:color w:val="000000" w:themeColor="text1"/>
                  <w:sz w:val="20"/>
                  <w:szCs w:val="20"/>
                </w:rPr>
                <w:delText>0.0</w:delText>
              </w:r>
            </w:del>
          </w:p>
        </w:tc>
      </w:tr>
      <w:tr w:rsidR="009D3E0A" w:rsidRPr="00ED4D8D" w14:paraId="229D53C5"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29FC61C4" w14:textId="77777777" w:rsidR="009D3E0A" w:rsidRPr="0012615F" w:rsidRDefault="009D3E0A" w:rsidP="009D3E0A">
            <w:pPr>
              <w:widowControl/>
              <w:autoSpaceDE/>
              <w:autoSpaceDN/>
              <w:adjustRightInd/>
              <w:jc w:val="center"/>
              <w:rPr>
                <w:b/>
                <w:bCs/>
                <w:sz w:val="22"/>
                <w:szCs w:val="22"/>
              </w:rPr>
            </w:pPr>
            <w:r w:rsidRPr="0012615F">
              <w:rPr>
                <w:b/>
                <w:bCs/>
                <w:sz w:val="22"/>
                <w:szCs w:val="22"/>
              </w:rPr>
              <w:t>Feb.</w:t>
            </w:r>
          </w:p>
        </w:tc>
        <w:tc>
          <w:tcPr>
            <w:tcW w:w="190" w:type="pct"/>
            <w:tcBorders>
              <w:top w:val="single" w:sz="4" w:space="0" w:color="000000"/>
              <w:left w:val="single" w:sz="4" w:space="0" w:color="000000"/>
              <w:bottom w:val="single" w:sz="4" w:space="0" w:color="000000"/>
              <w:right w:val="single" w:sz="4" w:space="0" w:color="000000"/>
            </w:tcBorders>
            <w:vAlign w:val="center"/>
          </w:tcPr>
          <w:p w14:paraId="523F561F" w14:textId="3291B384" w:rsidR="009D3E0A" w:rsidRPr="00E95F39" w:rsidRDefault="009D3E0A" w:rsidP="009D3E0A">
            <w:pPr>
              <w:widowControl/>
              <w:autoSpaceDE/>
              <w:autoSpaceDN/>
              <w:adjustRightInd/>
              <w:jc w:val="center"/>
              <w:rPr>
                <w:bCs/>
                <w:color w:val="000000" w:themeColor="text1"/>
                <w:sz w:val="20"/>
                <w:szCs w:val="20"/>
              </w:rPr>
            </w:pPr>
            <w:ins w:id="1879" w:author="ERCOT" w:date="2023-10-26T12:38:00Z">
              <w:r w:rsidRPr="00E95F39">
                <w:rPr>
                  <w:color w:val="000000" w:themeColor="text1"/>
                  <w:sz w:val="20"/>
                  <w:szCs w:val="20"/>
                </w:rPr>
                <w:t>0.0</w:t>
              </w:r>
            </w:ins>
            <w:del w:id="188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2D7CCC2" w14:textId="20C3020F" w:rsidR="009D3E0A" w:rsidRPr="00E95F39" w:rsidRDefault="009D3E0A" w:rsidP="009D3E0A">
            <w:pPr>
              <w:widowControl/>
              <w:autoSpaceDE/>
              <w:autoSpaceDN/>
              <w:adjustRightInd/>
              <w:jc w:val="center"/>
              <w:rPr>
                <w:bCs/>
                <w:color w:val="000000" w:themeColor="text1"/>
                <w:sz w:val="20"/>
                <w:szCs w:val="20"/>
              </w:rPr>
            </w:pPr>
            <w:ins w:id="1881" w:author="ERCOT" w:date="2023-10-26T12:38:00Z">
              <w:r w:rsidRPr="00E95F39">
                <w:rPr>
                  <w:color w:val="000000" w:themeColor="text1"/>
                  <w:sz w:val="20"/>
                  <w:szCs w:val="20"/>
                </w:rPr>
                <w:t>0.0</w:t>
              </w:r>
            </w:ins>
            <w:del w:id="1882"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BD72517" w14:textId="584044D6" w:rsidR="009D3E0A" w:rsidRPr="00E95F39" w:rsidRDefault="009D3E0A" w:rsidP="009D3E0A">
            <w:pPr>
              <w:widowControl/>
              <w:autoSpaceDE/>
              <w:autoSpaceDN/>
              <w:adjustRightInd/>
              <w:jc w:val="center"/>
              <w:rPr>
                <w:bCs/>
                <w:color w:val="000000" w:themeColor="text1"/>
                <w:sz w:val="20"/>
                <w:szCs w:val="20"/>
              </w:rPr>
            </w:pPr>
            <w:ins w:id="1883" w:author="ERCOT" w:date="2023-10-26T12:38:00Z">
              <w:r w:rsidRPr="00E95F39">
                <w:rPr>
                  <w:color w:val="000000" w:themeColor="text1"/>
                  <w:sz w:val="20"/>
                  <w:szCs w:val="20"/>
                </w:rPr>
                <w:t>0.0</w:t>
              </w:r>
            </w:ins>
            <w:del w:id="188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7B6AB6F" w14:textId="1F6FD840" w:rsidR="009D3E0A" w:rsidRPr="00E95F39" w:rsidRDefault="009D3E0A" w:rsidP="009D3E0A">
            <w:pPr>
              <w:widowControl/>
              <w:autoSpaceDE/>
              <w:autoSpaceDN/>
              <w:adjustRightInd/>
              <w:jc w:val="center"/>
              <w:rPr>
                <w:bCs/>
                <w:color w:val="000000" w:themeColor="text1"/>
                <w:sz w:val="20"/>
                <w:szCs w:val="20"/>
              </w:rPr>
            </w:pPr>
            <w:ins w:id="1885" w:author="ERCOT" w:date="2023-10-26T12:38:00Z">
              <w:r w:rsidRPr="00E95F39">
                <w:rPr>
                  <w:color w:val="000000" w:themeColor="text1"/>
                  <w:sz w:val="20"/>
                  <w:szCs w:val="20"/>
                </w:rPr>
                <w:t>0.0</w:t>
              </w:r>
            </w:ins>
            <w:del w:id="188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5DBB77D" w14:textId="2BE4DB77" w:rsidR="009D3E0A" w:rsidRPr="00E95F39" w:rsidRDefault="009D3E0A" w:rsidP="009D3E0A">
            <w:pPr>
              <w:widowControl/>
              <w:autoSpaceDE/>
              <w:autoSpaceDN/>
              <w:adjustRightInd/>
              <w:jc w:val="center"/>
              <w:rPr>
                <w:bCs/>
                <w:color w:val="000000" w:themeColor="text1"/>
                <w:sz w:val="20"/>
                <w:szCs w:val="20"/>
              </w:rPr>
            </w:pPr>
            <w:ins w:id="1887" w:author="ERCOT" w:date="2023-10-26T12:38:00Z">
              <w:r w:rsidRPr="00E95F39">
                <w:rPr>
                  <w:color w:val="000000" w:themeColor="text1"/>
                  <w:sz w:val="20"/>
                  <w:szCs w:val="20"/>
                </w:rPr>
                <w:t>0.0</w:t>
              </w:r>
            </w:ins>
            <w:del w:id="188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91AFB0C" w14:textId="53E191F8" w:rsidR="009D3E0A" w:rsidRPr="00E95F39" w:rsidRDefault="009D3E0A" w:rsidP="009D3E0A">
            <w:pPr>
              <w:widowControl/>
              <w:autoSpaceDE/>
              <w:autoSpaceDN/>
              <w:adjustRightInd/>
              <w:jc w:val="center"/>
              <w:rPr>
                <w:bCs/>
                <w:color w:val="000000" w:themeColor="text1"/>
                <w:sz w:val="20"/>
                <w:szCs w:val="20"/>
              </w:rPr>
            </w:pPr>
            <w:ins w:id="1889" w:author="ERCOT" w:date="2023-10-26T12:38:00Z">
              <w:r w:rsidRPr="00E95F39">
                <w:rPr>
                  <w:color w:val="000000" w:themeColor="text1"/>
                  <w:sz w:val="20"/>
                  <w:szCs w:val="20"/>
                </w:rPr>
                <w:t>0.0</w:t>
              </w:r>
            </w:ins>
            <w:del w:id="189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B1DBD86" w14:textId="7E73B5C8" w:rsidR="009D3E0A" w:rsidRPr="00E95F39" w:rsidRDefault="009D3E0A" w:rsidP="009D3E0A">
            <w:pPr>
              <w:widowControl/>
              <w:autoSpaceDE/>
              <w:autoSpaceDN/>
              <w:adjustRightInd/>
              <w:jc w:val="center"/>
              <w:rPr>
                <w:bCs/>
                <w:color w:val="000000" w:themeColor="text1"/>
                <w:sz w:val="20"/>
                <w:szCs w:val="20"/>
              </w:rPr>
            </w:pPr>
            <w:ins w:id="1891" w:author="ERCOT" w:date="2023-10-26T12:38:00Z">
              <w:r w:rsidRPr="00E95F39">
                <w:rPr>
                  <w:color w:val="000000" w:themeColor="text1"/>
                  <w:sz w:val="20"/>
                  <w:szCs w:val="20"/>
                </w:rPr>
                <w:t>0.0</w:t>
              </w:r>
            </w:ins>
            <w:del w:id="189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EFC8012" w14:textId="1BE2F55C" w:rsidR="009D3E0A" w:rsidRPr="00E95F39" w:rsidRDefault="009D3E0A" w:rsidP="009D3E0A">
            <w:pPr>
              <w:widowControl/>
              <w:autoSpaceDE/>
              <w:autoSpaceDN/>
              <w:adjustRightInd/>
              <w:jc w:val="center"/>
              <w:rPr>
                <w:bCs/>
                <w:color w:val="000000" w:themeColor="text1"/>
                <w:sz w:val="20"/>
                <w:szCs w:val="20"/>
              </w:rPr>
            </w:pPr>
            <w:ins w:id="1893" w:author="ERCOT" w:date="2023-10-26T12:38:00Z">
              <w:r w:rsidRPr="00E95F39">
                <w:rPr>
                  <w:color w:val="000000" w:themeColor="text1"/>
                  <w:sz w:val="20"/>
                  <w:szCs w:val="20"/>
                </w:rPr>
                <w:t>0.0</w:t>
              </w:r>
            </w:ins>
            <w:del w:id="189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7C9E379" w14:textId="23CAB564" w:rsidR="009D3E0A" w:rsidRPr="00E95F39" w:rsidRDefault="009D3E0A" w:rsidP="009D3E0A">
            <w:pPr>
              <w:widowControl/>
              <w:autoSpaceDE/>
              <w:autoSpaceDN/>
              <w:adjustRightInd/>
              <w:jc w:val="center"/>
              <w:rPr>
                <w:bCs/>
                <w:color w:val="000000" w:themeColor="text1"/>
                <w:sz w:val="20"/>
                <w:szCs w:val="20"/>
              </w:rPr>
            </w:pPr>
            <w:ins w:id="1895" w:author="ERCOT" w:date="2023-10-26T12:38:00Z">
              <w:r w:rsidRPr="00E95F39">
                <w:rPr>
                  <w:color w:val="000000" w:themeColor="text1"/>
                  <w:sz w:val="20"/>
                  <w:szCs w:val="20"/>
                </w:rPr>
                <w:t>1.0</w:t>
              </w:r>
            </w:ins>
            <w:del w:id="1896" w:author="ERCOT" w:date="2023-10-26T12:38:00Z">
              <w:r w:rsidRPr="00E95F39" w:rsidDel="00473C81">
                <w:rPr>
                  <w:color w:val="000000" w:themeColor="text1"/>
                  <w:sz w:val="20"/>
                  <w:szCs w:val="20"/>
                </w:rPr>
                <w:delText>1.3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7283D85" w14:textId="5D311E2E" w:rsidR="009D3E0A" w:rsidRPr="00E95F39" w:rsidRDefault="009D3E0A" w:rsidP="009D3E0A">
            <w:pPr>
              <w:widowControl/>
              <w:autoSpaceDE/>
              <w:autoSpaceDN/>
              <w:adjustRightInd/>
              <w:jc w:val="center"/>
              <w:rPr>
                <w:bCs/>
                <w:color w:val="000000" w:themeColor="text1"/>
                <w:sz w:val="20"/>
                <w:szCs w:val="20"/>
              </w:rPr>
            </w:pPr>
            <w:ins w:id="1897" w:author="ERCOT" w:date="2023-10-26T12:38:00Z">
              <w:r w:rsidRPr="00E95F39">
                <w:rPr>
                  <w:color w:val="000000" w:themeColor="text1"/>
                  <w:sz w:val="20"/>
                  <w:szCs w:val="20"/>
                </w:rPr>
                <w:t>8.5</w:t>
              </w:r>
            </w:ins>
            <w:del w:id="1898" w:author="ERCOT" w:date="2023-10-26T12:38:00Z">
              <w:r w:rsidRPr="00E95F39" w:rsidDel="00473C81">
                <w:rPr>
                  <w:color w:val="000000" w:themeColor="text1"/>
                  <w:sz w:val="20"/>
                  <w:szCs w:val="20"/>
                </w:rPr>
                <w:delText>9.3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DCD09BC" w14:textId="30890346" w:rsidR="009D3E0A" w:rsidRPr="00E95F39" w:rsidRDefault="009D3E0A" w:rsidP="009D3E0A">
            <w:pPr>
              <w:widowControl/>
              <w:autoSpaceDE/>
              <w:autoSpaceDN/>
              <w:adjustRightInd/>
              <w:jc w:val="center"/>
              <w:rPr>
                <w:bCs/>
                <w:color w:val="000000" w:themeColor="text1"/>
                <w:sz w:val="20"/>
                <w:szCs w:val="20"/>
              </w:rPr>
            </w:pPr>
            <w:ins w:id="1899" w:author="ERCOT" w:date="2023-10-26T12:38:00Z">
              <w:r w:rsidRPr="00E95F39">
                <w:rPr>
                  <w:color w:val="000000" w:themeColor="text1"/>
                  <w:sz w:val="20"/>
                  <w:szCs w:val="20"/>
                </w:rPr>
                <w:t>7.0</w:t>
              </w:r>
            </w:ins>
            <w:del w:id="1900" w:author="ERCOT" w:date="2023-10-26T12:38:00Z">
              <w:r w:rsidRPr="00E95F39" w:rsidDel="00473C81">
                <w:rPr>
                  <w:color w:val="000000" w:themeColor="text1"/>
                  <w:sz w:val="20"/>
                  <w:szCs w:val="20"/>
                </w:rPr>
                <w:delText>9.2</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DFB32CA" w14:textId="69296008" w:rsidR="009D3E0A" w:rsidRPr="00E95F39" w:rsidRDefault="009D3E0A" w:rsidP="009D3E0A">
            <w:pPr>
              <w:widowControl/>
              <w:autoSpaceDE/>
              <w:autoSpaceDN/>
              <w:adjustRightInd/>
              <w:jc w:val="center"/>
              <w:rPr>
                <w:bCs/>
                <w:color w:val="000000" w:themeColor="text1"/>
                <w:sz w:val="20"/>
                <w:szCs w:val="20"/>
              </w:rPr>
            </w:pPr>
            <w:ins w:id="1901" w:author="ERCOT" w:date="2023-10-26T12:38:00Z">
              <w:r w:rsidRPr="00E95F39">
                <w:rPr>
                  <w:color w:val="000000" w:themeColor="text1"/>
                  <w:sz w:val="20"/>
                  <w:szCs w:val="20"/>
                </w:rPr>
                <w:t>9.2</w:t>
              </w:r>
            </w:ins>
            <w:del w:id="1902" w:author="ERCOT" w:date="2023-10-26T12:38:00Z">
              <w:r w:rsidRPr="00E95F39" w:rsidDel="00473C81">
                <w:rPr>
                  <w:color w:val="000000" w:themeColor="text1"/>
                  <w:sz w:val="20"/>
                  <w:szCs w:val="20"/>
                </w:rPr>
                <w:delText>12.9</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78D8196A" w14:textId="42C428EC" w:rsidR="009D3E0A" w:rsidRPr="00E95F39" w:rsidRDefault="009D3E0A" w:rsidP="009D3E0A">
            <w:pPr>
              <w:widowControl/>
              <w:autoSpaceDE/>
              <w:autoSpaceDN/>
              <w:adjustRightInd/>
              <w:jc w:val="center"/>
              <w:rPr>
                <w:bCs/>
                <w:color w:val="000000" w:themeColor="text1"/>
                <w:sz w:val="20"/>
                <w:szCs w:val="20"/>
              </w:rPr>
            </w:pPr>
            <w:ins w:id="1903" w:author="ERCOT" w:date="2023-10-26T12:38:00Z">
              <w:r w:rsidRPr="00E95F39">
                <w:rPr>
                  <w:color w:val="000000" w:themeColor="text1"/>
                  <w:sz w:val="20"/>
                  <w:szCs w:val="20"/>
                </w:rPr>
                <w:t>7.6</w:t>
              </w:r>
            </w:ins>
            <w:del w:id="1904" w:author="ERCOT" w:date="2023-10-26T12:38:00Z">
              <w:r w:rsidRPr="00E95F39" w:rsidDel="00473C81">
                <w:rPr>
                  <w:color w:val="000000" w:themeColor="text1"/>
                  <w:sz w:val="20"/>
                  <w:szCs w:val="20"/>
                </w:rPr>
                <w:delText>14.5</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553F3E4" w14:textId="36CCD990" w:rsidR="009D3E0A" w:rsidRPr="00E95F39" w:rsidRDefault="009D3E0A" w:rsidP="009D3E0A">
            <w:pPr>
              <w:widowControl/>
              <w:autoSpaceDE/>
              <w:autoSpaceDN/>
              <w:adjustRightInd/>
              <w:jc w:val="center"/>
              <w:rPr>
                <w:bCs/>
                <w:color w:val="000000" w:themeColor="text1"/>
                <w:sz w:val="20"/>
                <w:szCs w:val="20"/>
              </w:rPr>
            </w:pPr>
            <w:ins w:id="1905" w:author="ERCOT" w:date="2023-10-26T12:38:00Z">
              <w:r w:rsidRPr="00E95F39">
                <w:rPr>
                  <w:color w:val="000000" w:themeColor="text1"/>
                  <w:sz w:val="20"/>
                  <w:szCs w:val="20"/>
                </w:rPr>
                <w:t>7.9</w:t>
              </w:r>
            </w:ins>
            <w:del w:id="1906" w:author="ERCOT" w:date="2023-10-26T12:38:00Z">
              <w:r w:rsidRPr="00E95F39" w:rsidDel="00473C81">
                <w:rPr>
                  <w:color w:val="000000" w:themeColor="text1"/>
                  <w:sz w:val="20"/>
                  <w:szCs w:val="20"/>
                </w:rPr>
                <w:delText>16.4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0C03962" w14:textId="39FD22FC" w:rsidR="009D3E0A" w:rsidRPr="00E95F39" w:rsidRDefault="009D3E0A" w:rsidP="009D3E0A">
            <w:pPr>
              <w:widowControl/>
              <w:autoSpaceDE/>
              <w:autoSpaceDN/>
              <w:adjustRightInd/>
              <w:jc w:val="center"/>
              <w:rPr>
                <w:bCs/>
                <w:color w:val="000000" w:themeColor="text1"/>
                <w:sz w:val="20"/>
                <w:szCs w:val="20"/>
              </w:rPr>
            </w:pPr>
            <w:ins w:id="1907" w:author="ERCOT" w:date="2023-10-26T12:38:00Z">
              <w:r w:rsidRPr="00E95F39">
                <w:rPr>
                  <w:color w:val="000000" w:themeColor="text1"/>
                  <w:sz w:val="20"/>
                  <w:szCs w:val="20"/>
                </w:rPr>
                <w:t>12.0</w:t>
              </w:r>
            </w:ins>
            <w:del w:id="1908" w:author="ERCOT" w:date="2023-10-26T12:38:00Z">
              <w:r w:rsidRPr="00E95F39" w:rsidDel="00473C81">
                <w:rPr>
                  <w:color w:val="000000" w:themeColor="text1"/>
                  <w:sz w:val="20"/>
                  <w:szCs w:val="20"/>
                </w:rPr>
                <w:delText>17.4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9665058" w14:textId="43EC0D93" w:rsidR="009D3E0A" w:rsidRPr="00E95F39" w:rsidRDefault="009D3E0A" w:rsidP="009D3E0A">
            <w:pPr>
              <w:widowControl/>
              <w:autoSpaceDE/>
              <w:autoSpaceDN/>
              <w:adjustRightInd/>
              <w:jc w:val="center"/>
              <w:rPr>
                <w:bCs/>
                <w:color w:val="000000" w:themeColor="text1"/>
                <w:sz w:val="20"/>
                <w:szCs w:val="20"/>
              </w:rPr>
            </w:pPr>
            <w:ins w:id="1909" w:author="ERCOT" w:date="2023-10-26T12:38:00Z">
              <w:r w:rsidRPr="00E95F39">
                <w:rPr>
                  <w:color w:val="000000" w:themeColor="text1"/>
                  <w:sz w:val="20"/>
                  <w:szCs w:val="20"/>
                </w:rPr>
                <w:t>13.3</w:t>
              </w:r>
            </w:ins>
            <w:del w:id="1910" w:author="ERCOT" w:date="2023-10-26T12:38:00Z">
              <w:r w:rsidRPr="00E95F39" w:rsidDel="00473C81">
                <w:rPr>
                  <w:color w:val="000000" w:themeColor="text1"/>
                  <w:sz w:val="20"/>
                  <w:szCs w:val="20"/>
                </w:rPr>
                <w:delText>25.0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52547D0" w14:textId="6F176536" w:rsidR="009D3E0A" w:rsidRPr="00E95F39" w:rsidRDefault="009D3E0A" w:rsidP="009D3E0A">
            <w:pPr>
              <w:widowControl/>
              <w:autoSpaceDE/>
              <w:autoSpaceDN/>
              <w:adjustRightInd/>
              <w:jc w:val="center"/>
              <w:rPr>
                <w:bCs/>
                <w:color w:val="000000" w:themeColor="text1"/>
                <w:sz w:val="20"/>
                <w:szCs w:val="20"/>
              </w:rPr>
            </w:pPr>
            <w:ins w:id="1911" w:author="ERCOT" w:date="2023-10-26T12:38:00Z">
              <w:r w:rsidRPr="00E95F39">
                <w:rPr>
                  <w:color w:val="000000" w:themeColor="text1"/>
                  <w:sz w:val="20"/>
                  <w:szCs w:val="20"/>
                </w:rPr>
                <w:t>13.0</w:t>
              </w:r>
            </w:ins>
            <w:del w:id="1912" w:author="ERCOT" w:date="2023-10-26T12:38:00Z">
              <w:r w:rsidRPr="00E95F39" w:rsidDel="00473C81">
                <w:rPr>
                  <w:color w:val="000000" w:themeColor="text1"/>
                  <w:sz w:val="20"/>
                  <w:szCs w:val="20"/>
                </w:rPr>
                <w:delText>25.4</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6240DC8A" w14:textId="6DCFEACB" w:rsidR="009D3E0A" w:rsidRPr="00E95F39" w:rsidRDefault="009D3E0A" w:rsidP="009D3E0A">
            <w:pPr>
              <w:widowControl/>
              <w:autoSpaceDE/>
              <w:autoSpaceDN/>
              <w:adjustRightInd/>
              <w:jc w:val="center"/>
              <w:rPr>
                <w:bCs/>
                <w:color w:val="000000" w:themeColor="text1"/>
                <w:sz w:val="20"/>
                <w:szCs w:val="20"/>
              </w:rPr>
            </w:pPr>
            <w:ins w:id="1913" w:author="ERCOT" w:date="2023-10-26T12:38:00Z">
              <w:r w:rsidRPr="00E95F39">
                <w:rPr>
                  <w:color w:val="000000" w:themeColor="text1"/>
                  <w:sz w:val="20"/>
                  <w:szCs w:val="20"/>
                </w:rPr>
                <w:t>18.3</w:t>
              </w:r>
            </w:ins>
            <w:del w:id="1914" w:author="ERCOT" w:date="2023-10-26T12:38:00Z">
              <w:r w:rsidRPr="00E95F39" w:rsidDel="00473C81">
                <w:rPr>
                  <w:color w:val="000000" w:themeColor="text1"/>
                  <w:sz w:val="20"/>
                  <w:szCs w:val="20"/>
                </w:rPr>
                <w:delText>20.8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6D597C23" w14:textId="35000CE5" w:rsidR="009D3E0A" w:rsidRPr="00E95F39" w:rsidRDefault="009D3E0A" w:rsidP="009D3E0A">
            <w:pPr>
              <w:widowControl/>
              <w:autoSpaceDE/>
              <w:autoSpaceDN/>
              <w:adjustRightInd/>
              <w:jc w:val="center"/>
              <w:rPr>
                <w:bCs/>
                <w:color w:val="000000" w:themeColor="text1"/>
                <w:sz w:val="20"/>
                <w:szCs w:val="20"/>
              </w:rPr>
            </w:pPr>
            <w:ins w:id="1915" w:author="ERCOT" w:date="2023-10-26T12:38:00Z">
              <w:r w:rsidRPr="00E95F39">
                <w:rPr>
                  <w:color w:val="000000" w:themeColor="text1"/>
                  <w:sz w:val="20"/>
                  <w:szCs w:val="20"/>
                </w:rPr>
                <w:t>8.8</w:t>
              </w:r>
            </w:ins>
            <w:del w:id="1916" w:author="ERCOT" w:date="2023-10-26T12:38:00Z">
              <w:r w:rsidRPr="00E95F39" w:rsidDel="00473C81">
                <w:rPr>
                  <w:color w:val="000000" w:themeColor="text1"/>
                  <w:sz w:val="20"/>
                  <w:szCs w:val="20"/>
                </w:rPr>
                <w:delText>5.6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CFC3B09" w14:textId="13084BA5" w:rsidR="009D3E0A" w:rsidRPr="00E95F39" w:rsidRDefault="009D3E0A" w:rsidP="009D3E0A">
            <w:pPr>
              <w:widowControl/>
              <w:autoSpaceDE/>
              <w:autoSpaceDN/>
              <w:adjustRightInd/>
              <w:jc w:val="center"/>
              <w:rPr>
                <w:bCs/>
                <w:color w:val="000000" w:themeColor="text1"/>
                <w:sz w:val="20"/>
                <w:szCs w:val="20"/>
              </w:rPr>
            </w:pPr>
            <w:ins w:id="1917" w:author="ERCOT" w:date="2023-10-26T12:38:00Z">
              <w:r w:rsidRPr="00E95F39">
                <w:rPr>
                  <w:color w:val="000000" w:themeColor="text1"/>
                  <w:sz w:val="20"/>
                  <w:szCs w:val="20"/>
                </w:rPr>
                <w:t>0.0</w:t>
              </w:r>
            </w:ins>
            <w:del w:id="191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371868A" w14:textId="0D7D22C2" w:rsidR="009D3E0A" w:rsidRPr="00E95F39" w:rsidRDefault="009D3E0A" w:rsidP="009D3E0A">
            <w:pPr>
              <w:widowControl/>
              <w:autoSpaceDE/>
              <w:autoSpaceDN/>
              <w:adjustRightInd/>
              <w:jc w:val="center"/>
              <w:rPr>
                <w:bCs/>
                <w:color w:val="000000" w:themeColor="text1"/>
                <w:sz w:val="20"/>
                <w:szCs w:val="20"/>
              </w:rPr>
            </w:pPr>
            <w:ins w:id="1919" w:author="ERCOT" w:date="2023-10-26T12:38:00Z">
              <w:r w:rsidRPr="00E95F39">
                <w:rPr>
                  <w:color w:val="000000" w:themeColor="text1"/>
                  <w:sz w:val="20"/>
                  <w:szCs w:val="20"/>
                </w:rPr>
                <w:t>0.0</w:t>
              </w:r>
            </w:ins>
            <w:del w:id="192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5430D71" w14:textId="072320B8" w:rsidR="009D3E0A" w:rsidRPr="00E95F39" w:rsidRDefault="009D3E0A" w:rsidP="009D3E0A">
            <w:pPr>
              <w:widowControl/>
              <w:autoSpaceDE/>
              <w:autoSpaceDN/>
              <w:adjustRightInd/>
              <w:jc w:val="center"/>
              <w:rPr>
                <w:bCs/>
                <w:color w:val="000000" w:themeColor="text1"/>
                <w:sz w:val="20"/>
                <w:szCs w:val="20"/>
              </w:rPr>
            </w:pPr>
            <w:ins w:id="1921" w:author="ERCOT" w:date="2023-10-26T12:38:00Z">
              <w:r w:rsidRPr="00E95F39">
                <w:rPr>
                  <w:color w:val="000000" w:themeColor="text1"/>
                  <w:sz w:val="20"/>
                  <w:szCs w:val="20"/>
                </w:rPr>
                <w:t>0.0</w:t>
              </w:r>
            </w:ins>
            <w:del w:id="192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8674917" w14:textId="59F424BF" w:rsidR="009D3E0A" w:rsidRPr="00E95F39" w:rsidRDefault="009D3E0A" w:rsidP="009D3E0A">
            <w:pPr>
              <w:widowControl/>
              <w:autoSpaceDE/>
              <w:autoSpaceDN/>
              <w:adjustRightInd/>
              <w:jc w:val="center"/>
              <w:rPr>
                <w:bCs/>
                <w:color w:val="000000" w:themeColor="text1"/>
                <w:sz w:val="20"/>
                <w:szCs w:val="20"/>
              </w:rPr>
            </w:pPr>
            <w:ins w:id="1923" w:author="ERCOT" w:date="2023-10-26T12:38:00Z">
              <w:r w:rsidRPr="00E95F39">
                <w:rPr>
                  <w:color w:val="000000" w:themeColor="text1"/>
                  <w:sz w:val="20"/>
                  <w:szCs w:val="20"/>
                </w:rPr>
                <w:t>0.0</w:t>
              </w:r>
            </w:ins>
            <w:del w:id="192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2D6BFB88" w14:textId="6023B06B" w:rsidR="009D3E0A" w:rsidRPr="00E95F39" w:rsidRDefault="009D3E0A" w:rsidP="009D3E0A">
            <w:pPr>
              <w:widowControl/>
              <w:autoSpaceDE/>
              <w:autoSpaceDN/>
              <w:adjustRightInd/>
              <w:jc w:val="center"/>
              <w:rPr>
                <w:bCs/>
                <w:color w:val="000000" w:themeColor="text1"/>
                <w:sz w:val="20"/>
                <w:szCs w:val="20"/>
              </w:rPr>
            </w:pPr>
            <w:ins w:id="1925" w:author="ERCOT" w:date="2023-10-26T12:38:00Z">
              <w:r w:rsidRPr="00E95F39">
                <w:rPr>
                  <w:color w:val="000000" w:themeColor="text1"/>
                  <w:sz w:val="20"/>
                  <w:szCs w:val="20"/>
                </w:rPr>
                <w:t>0.0</w:t>
              </w:r>
            </w:ins>
            <w:del w:id="1926" w:author="ERCOT" w:date="2023-10-26T12:38:00Z">
              <w:r w:rsidRPr="00E95F39" w:rsidDel="00473C81">
                <w:rPr>
                  <w:color w:val="000000" w:themeColor="text1"/>
                  <w:sz w:val="20"/>
                  <w:szCs w:val="20"/>
                </w:rPr>
                <w:delText>0.0</w:delText>
              </w:r>
            </w:del>
          </w:p>
        </w:tc>
      </w:tr>
      <w:tr w:rsidR="009D3E0A" w:rsidRPr="00ED4D8D" w14:paraId="08347DBC"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08A36B5C" w14:textId="77777777" w:rsidR="009D3E0A" w:rsidRPr="0012615F" w:rsidRDefault="009D3E0A" w:rsidP="009D3E0A">
            <w:pPr>
              <w:widowControl/>
              <w:autoSpaceDE/>
              <w:autoSpaceDN/>
              <w:adjustRightInd/>
              <w:jc w:val="center"/>
              <w:rPr>
                <w:b/>
                <w:bCs/>
                <w:sz w:val="22"/>
                <w:szCs w:val="22"/>
              </w:rPr>
            </w:pPr>
            <w:r w:rsidRPr="0012615F">
              <w:rPr>
                <w:b/>
                <w:bCs/>
                <w:sz w:val="22"/>
                <w:szCs w:val="22"/>
              </w:rPr>
              <w:t>Mar.</w:t>
            </w:r>
          </w:p>
        </w:tc>
        <w:tc>
          <w:tcPr>
            <w:tcW w:w="190" w:type="pct"/>
            <w:tcBorders>
              <w:top w:val="single" w:sz="4" w:space="0" w:color="000000"/>
              <w:left w:val="single" w:sz="4" w:space="0" w:color="000000"/>
              <w:bottom w:val="single" w:sz="4" w:space="0" w:color="000000"/>
              <w:right w:val="single" w:sz="4" w:space="0" w:color="000000"/>
            </w:tcBorders>
            <w:vAlign w:val="center"/>
          </w:tcPr>
          <w:p w14:paraId="005A6425" w14:textId="632A41A8" w:rsidR="009D3E0A" w:rsidRPr="00E95F39" w:rsidRDefault="009D3E0A" w:rsidP="009D3E0A">
            <w:pPr>
              <w:widowControl/>
              <w:autoSpaceDE/>
              <w:autoSpaceDN/>
              <w:adjustRightInd/>
              <w:jc w:val="center"/>
              <w:rPr>
                <w:bCs/>
                <w:color w:val="000000" w:themeColor="text1"/>
                <w:sz w:val="20"/>
                <w:szCs w:val="20"/>
              </w:rPr>
            </w:pPr>
            <w:ins w:id="1927" w:author="ERCOT" w:date="2023-10-26T12:38:00Z">
              <w:r w:rsidRPr="00E95F39">
                <w:rPr>
                  <w:color w:val="000000" w:themeColor="text1"/>
                  <w:sz w:val="20"/>
                  <w:szCs w:val="20"/>
                </w:rPr>
                <w:t>0.0</w:t>
              </w:r>
            </w:ins>
            <w:del w:id="192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6C08A01" w14:textId="2F1CD95C" w:rsidR="009D3E0A" w:rsidRPr="00E95F39" w:rsidRDefault="009D3E0A" w:rsidP="009D3E0A">
            <w:pPr>
              <w:widowControl/>
              <w:autoSpaceDE/>
              <w:autoSpaceDN/>
              <w:adjustRightInd/>
              <w:jc w:val="center"/>
              <w:rPr>
                <w:bCs/>
                <w:color w:val="000000" w:themeColor="text1"/>
                <w:sz w:val="20"/>
                <w:szCs w:val="20"/>
              </w:rPr>
            </w:pPr>
            <w:ins w:id="1929" w:author="ERCOT" w:date="2023-10-26T12:38:00Z">
              <w:r w:rsidRPr="00E95F39">
                <w:rPr>
                  <w:color w:val="000000" w:themeColor="text1"/>
                  <w:sz w:val="20"/>
                  <w:szCs w:val="20"/>
                </w:rPr>
                <w:t>0.0</w:t>
              </w:r>
            </w:ins>
            <w:del w:id="1930"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37B026F" w14:textId="162DF268" w:rsidR="009D3E0A" w:rsidRPr="00E95F39" w:rsidRDefault="009D3E0A" w:rsidP="009D3E0A">
            <w:pPr>
              <w:widowControl/>
              <w:autoSpaceDE/>
              <w:autoSpaceDN/>
              <w:adjustRightInd/>
              <w:jc w:val="center"/>
              <w:rPr>
                <w:bCs/>
                <w:color w:val="000000" w:themeColor="text1"/>
                <w:sz w:val="20"/>
                <w:szCs w:val="20"/>
              </w:rPr>
            </w:pPr>
            <w:ins w:id="1931" w:author="ERCOT" w:date="2023-10-26T12:38:00Z">
              <w:r w:rsidRPr="00E95F39">
                <w:rPr>
                  <w:color w:val="000000" w:themeColor="text1"/>
                  <w:sz w:val="20"/>
                  <w:szCs w:val="20"/>
                </w:rPr>
                <w:t>0.0</w:t>
              </w:r>
            </w:ins>
            <w:del w:id="193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1193BC8" w14:textId="0C4658C3" w:rsidR="009D3E0A" w:rsidRPr="00E95F39" w:rsidRDefault="009D3E0A" w:rsidP="009D3E0A">
            <w:pPr>
              <w:widowControl/>
              <w:autoSpaceDE/>
              <w:autoSpaceDN/>
              <w:adjustRightInd/>
              <w:jc w:val="center"/>
              <w:rPr>
                <w:bCs/>
                <w:color w:val="000000" w:themeColor="text1"/>
                <w:sz w:val="20"/>
                <w:szCs w:val="20"/>
              </w:rPr>
            </w:pPr>
            <w:ins w:id="1933" w:author="ERCOT" w:date="2023-10-26T12:38:00Z">
              <w:r w:rsidRPr="00E95F39">
                <w:rPr>
                  <w:color w:val="000000" w:themeColor="text1"/>
                  <w:sz w:val="20"/>
                  <w:szCs w:val="20"/>
                </w:rPr>
                <w:t>0.0</w:t>
              </w:r>
            </w:ins>
            <w:del w:id="193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017513C" w14:textId="6FF2E20A" w:rsidR="009D3E0A" w:rsidRPr="00E95F39" w:rsidRDefault="009D3E0A" w:rsidP="009D3E0A">
            <w:pPr>
              <w:widowControl/>
              <w:autoSpaceDE/>
              <w:autoSpaceDN/>
              <w:adjustRightInd/>
              <w:jc w:val="center"/>
              <w:rPr>
                <w:bCs/>
                <w:color w:val="000000" w:themeColor="text1"/>
                <w:sz w:val="20"/>
                <w:szCs w:val="20"/>
              </w:rPr>
            </w:pPr>
            <w:ins w:id="1935" w:author="ERCOT" w:date="2023-10-26T12:38:00Z">
              <w:r w:rsidRPr="00E95F39">
                <w:rPr>
                  <w:color w:val="000000" w:themeColor="text1"/>
                  <w:sz w:val="20"/>
                  <w:szCs w:val="20"/>
                </w:rPr>
                <w:t>0.0</w:t>
              </w:r>
            </w:ins>
            <w:del w:id="193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9941BA7" w14:textId="683DAD6B" w:rsidR="009D3E0A" w:rsidRPr="00E95F39" w:rsidRDefault="009D3E0A" w:rsidP="009D3E0A">
            <w:pPr>
              <w:widowControl/>
              <w:autoSpaceDE/>
              <w:autoSpaceDN/>
              <w:adjustRightInd/>
              <w:jc w:val="center"/>
              <w:rPr>
                <w:bCs/>
                <w:color w:val="000000" w:themeColor="text1"/>
                <w:sz w:val="20"/>
                <w:szCs w:val="20"/>
              </w:rPr>
            </w:pPr>
            <w:ins w:id="1937" w:author="ERCOT" w:date="2023-10-26T12:38:00Z">
              <w:r w:rsidRPr="00E95F39">
                <w:rPr>
                  <w:color w:val="000000" w:themeColor="text1"/>
                  <w:sz w:val="20"/>
                  <w:szCs w:val="20"/>
                </w:rPr>
                <w:t>0.0</w:t>
              </w:r>
            </w:ins>
            <w:del w:id="193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1F599A2" w14:textId="3637BA2C" w:rsidR="009D3E0A" w:rsidRPr="00E95F39" w:rsidRDefault="009D3E0A" w:rsidP="009D3E0A">
            <w:pPr>
              <w:widowControl/>
              <w:autoSpaceDE/>
              <w:autoSpaceDN/>
              <w:adjustRightInd/>
              <w:jc w:val="center"/>
              <w:rPr>
                <w:bCs/>
                <w:color w:val="000000" w:themeColor="text1"/>
                <w:sz w:val="20"/>
                <w:szCs w:val="20"/>
              </w:rPr>
            </w:pPr>
            <w:ins w:id="1939" w:author="ERCOT" w:date="2023-10-26T12:38:00Z">
              <w:r w:rsidRPr="00E95F39">
                <w:rPr>
                  <w:color w:val="000000" w:themeColor="text1"/>
                  <w:sz w:val="20"/>
                  <w:szCs w:val="20"/>
                </w:rPr>
                <w:t>0.0</w:t>
              </w:r>
            </w:ins>
            <w:del w:id="194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61385A9" w14:textId="4FAB2C1C" w:rsidR="009D3E0A" w:rsidRPr="00E95F39" w:rsidRDefault="009D3E0A" w:rsidP="009D3E0A">
            <w:pPr>
              <w:widowControl/>
              <w:autoSpaceDE/>
              <w:autoSpaceDN/>
              <w:adjustRightInd/>
              <w:jc w:val="center"/>
              <w:rPr>
                <w:bCs/>
                <w:color w:val="000000" w:themeColor="text1"/>
                <w:sz w:val="20"/>
                <w:szCs w:val="20"/>
              </w:rPr>
            </w:pPr>
            <w:ins w:id="1941" w:author="ERCOT" w:date="2023-10-26T12:38:00Z">
              <w:r w:rsidRPr="00E95F39">
                <w:rPr>
                  <w:color w:val="000000" w:themeColor="text1"/>
                  <w:sz w:val="20"/>
                  <w:szCs w:val="20"/>
                </w:rPr>
                <w:t>0.0</w:t>
              </w:r>
            </w:ins>
            <w:del w:id="194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5FB8BDF" w14:textId="38B18F38" w:rsidR="009D3E0A" w:rsidRPr="00E95F39" w:rsidRDefault="009D3E0A" w:rsidP="009D3E0A">
            <w:pPr>
              <w:widowControl/>
              <w:autoSpaceDE/>
              <w:autoSpaceDN/>
              <w:adjustRightInd/>
              <w:jc w:val="center"/>
              <w:rPr>
                <w:bCs/>
                <w:color w:val="000000" w:themeColor="text1"/>
                <w:sz w:val="20"/>
                <w:szCs w:val="20"/>
              </w:rPr>
            </w:pPr>
            <w:ins w:id="1943" w:author="ERCOT" w:date="2023-10-26T12:38:00Z">
              <w:r w:rsidRPr="00E95F39">
                <w:rPr>
                  <w:color w:val="000000" w:themeColor="text1"/>
                  <w:sz w:val="20"/>
                  <w:szCs w:val="20"/>
                </w:rPr>
                <w:t>0.0</w:t>
              </w:r>
            </w:ins>
            <w:del w:id="1944" w:author="ERCOT" w:date="2023-10-26T12:38:00Z">
              <w:r w:rsidRPr="00E95F39" w:rsidDel="00473C81">
                <w:rPr>
                  <w:color w:val="000000" w:themeColor="text1"/>
                  <w:sz w:val="20"/>
                  <w:szCs w:val="20"/>
                </w:rPr>
                <w:delText>0.4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E31D4EF" w14:textId="6429A7AD" w:rsidR="009D3E0A" w:rsidRPr="00E95F39" w:rsidRDefault="009D3E0A" w:rsidP="009D3E0A">
            <w:pPr>
              <w:widowControl/>
              <w:autoSpaceDE/>
              <w:autoSpaceDN/>
              <w:adjustRightInd/>
              <w:jc w:val="center"/>
              <w:rPr>
                <w:bCs/>
                <w:color w:val="000000" w:themeColor="text1"/>
                <w:sz w:val="20"/>
                <w:szCs w:val="20"/>
              </w:rPr>
            </w:pPr>
            <w:ins w:id="1945" w:author="ERCOT" w:date="2023-10-26T12:38:00Z">
              <w:r w:rsidRPr="00E95F39">
                <w:rPr>
                  <w:color w:val="000000" w:themeColor="text1"/>
                  <w:sz w:val="20"/>
                  <w:szCs w:val="20"/>
                </w:rPr>
                <w:t>8.6</w:t>
              </w:r>
            </w:ins>
            <w:del w:id="1946" w:author="ERCOT" w:date="2023-10-26T12:38:00Z">
              <w:r w:rsidRPr="00E95F39" w:rsidDel="00473C81">
                <w:rPr>
                  <w:color w:val="000000" w:themeColor="text1"/>
                  <w:sz w:val="20"/>
                  <w:szCs w:val="20"/>
                </w:rPr>
                <w:delText>8.3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8C2B674" w14:textId="392CECC3" w:rsidR="009D3E0A" w:rsidRPr="00E95F39" w:rsidRDefault="009D3E0A" w:rsidP="009D3E0A">
            <w:pPr>
              <w:widowControl/>
              <w:autoSpaceDE/>
              <w:autoSpaceDN/>
              <w:adjustRightInd/>
              <w:jc w:val="center"/>
              <w:rPr>
                <w:bCs/>
                <w:color w:val="000000" w:themeColor="text1"/>
                <w:sz w:val="20"/>
                <w:szCs w:val="20"/>
              </w:rPr>
            </w:pPr>
            <w:ins w:id="1947" w:author="ERCOT" w:date="2023-10-26T12:38:00Z">
              <w:r w:rsidRPr="00E95F39">
                <w:rPr>
                  <w:color w:val="000000" w:themeColor="text1"/>
                  <w:sz w:val="20"/>
                  <w:szCs w:val="20"/>
                </w:rPr>
                <w:t>8.6</w:t>
              </w:r>
            </w:ins>
            <w:del w:id="1948" w:author="ERCOT" w:date="2023-10-26T12:38:00Z">
              <w:r w:rsidRPr="00E95F39" w:rsidDel="00473C81">
                <w:rPr>
                  <w:color w:val="000000" w:themeColor="text1"/>
                  <w:sz w:val="20"/>
                  <w:szCs w:val="20"/>
                </w:rPr>
                <w:delText>11.6</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0DE73FC" w14:textId="5B8E3005" w:rsidR="009D3E0A" w:rsidRPr="00E95F39" w:rsidRDefault="009D3E0A" w:rsidP="009D3E0A">
            <w:pPr>
              <w:widowControl/>
              <w:autoSpaceDE/>
              <w:autoSpaceDN/>
              <w:adjustRightInd/>
              <w:jc w:val="center"/>
              <w:rPr>
                <w:bCs/>
                <w:color w:val="000000" w:themeColor="text1"/>
                <w:sz w:val="20"/>
                <w:szCs w:val="20"/>
              </w:rPr>
            </w:pPr>
            <w:ins w:id="1949" w:author="ERCOT" w:date="2023-10-26T12:38:00Z">
              <w:r w:rsidRPr="00E95F39">
                <w:rPr>
                  <w:color w:val="000000" w:themeColor="text1"/>
                  <w:sz w:val="20"/>
                  <w:szCs w:val="20"/>
                </w:rPr>
                <w:t>10.6</w:t>
              </w:r>
            </w:ins>
            <w:del w:id="1950" w:author="ERCOT" w:date="2023-10-26T12:38:00Z">
              <w:r w:rsidRPr="00E95F39" w:rsidDel="00473C81">
                <w:rPr>
                  <w:color w:val="000000" w:themeColor="text1"/>
                  <w:sz w:val="20"/>
                  <w:szCs w:val="20"/>
                </w:rPr>
                <w:delText>15.2</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11436FB" w14:textId="1FAC8609" w:rsidR="009D3E0A" w:rsidRPr="00E95F39" w:rsidRDefault="009D3E0A" w:rsidP="009D3E0A">
            <w:pPr>
              <w:widowControl/>
              <w:autoSpaceDE/>
              <w:autoSpaceDN/>
              <w:adjustRightInd/>
              <w:jc w:val="center"/>
              <w:rPr>
                <w:bCs/>
                <w:color w:val="000000" w:themeColor="text1"/>
                <w:sz w:val="20"/>
                <w:szCs w:val="20"/>
              </w:rPr>
            </w:pPr>
            <w:ins w:id="1951" w:author="ERCOT" w:date="2023-10-26T12:38:00Z">
              <w:r w:rsidRPr="00E95F39">
                <w:rPr>
                  <w:color w:val="000000" w:themeColor="text1"/>
                  <w:sz w:val="20"/>
                  <w:szCs w:val="20"/>
                </w:rPr>
                <w:t>12.3</w:t>
              </w:r>
            </w:ins>
            <w:del w:id="1952" w:author="ERCOT" w:date="2023-10-26T12:38:00Z">
              <w:r w:rsidRPr="00E95F39" w:rsidDel="00473C81">
                <w:rPr>
                  <w:color w:val="000000" w:themeColor="text1"/>
                  <w:sz w:val="20"/>
                  <w:szCs w:val="20"/>
                </w:rPr>
                <w:delText>17.1</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F8E0A02" w14:textId="3BFC083B" w:rsidR="009D3E0A" w:rsidRPr="00E95F39" w:rsidRDefault="009D3E0A" w:rsidP="009D3E0A">
            <w:pPr>
              <w:widowControl/>
              <w:autoSpaceDE/>
              <w:autoSpaceDN/>
              <w:adjustRightInd/>
              <w:jc w:val="center"/>
              <w:rPr>
                <w:bCs/>
                <w:color w:val="000000" w:themeColor="text1"/>
                <w:sz w:val="20"/>
                <w:szCs w:val="20"/>
              </w:rPr>
            </w:pPr>
            <w:ins w:id="1953" w:author="ERCOT" w:date="2023-10-26T12:38:00Z">
              <w:r w:rsidRPr="00E95F39">
                <w:rPr>
                  <w:color w:val="000000" w:themeColor="text1"/>
                  <w:sz w:val="20"/>
                  <w:szCs w:val="20"/>
                </w:rPr>
                <w:t>13.4</w:t>
              </w:r>
            </w:ins>
            <w:del w:id="1954" w:author="ERCOT" w:date="2023-10-26T12:38:00Z">
              <w:r w:rsidRPr="00E95F39" w:rsidDel="00473C81">
                <w:rPr>
                  <w:color w:val="000000" w:themeColor="text1"/>
                  <w:sz w:val="20"/>
                  <w:szCs w:val="20"/>
                </w:rPr>
                <w:delText>19.2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722CBDD" w14:textId="4EAC9138" w:rsidR="009D3E0A" w:rsidRPr="00E95F39" w:rsidRDefault="009D3E0A" w:rsidP="009D3E0A">
            <w:pPr>
              <w:widowControl/>
              <w:autoSpaceDE/>
              <w:autoSpaceDN/>
              <w:adjustRightInd/>
              <w:jc w:val="center"/>
              <w:rPr>
                <w:bCs/>
                <w:color w:val="000000" w:themeColor="text1"/>
                <w:sz w:val="20"/>
                <w:szCs w:val="20"/>
              </w:rPr>
            </w:pPr>
            <w:ins w:id="1955" w:author="ERCOT" w:date="2023-10-26T12:38:00Z">
              <w:r w:rsidRPr="00E95F39">
                <w:rPr>
                  <w:color w:val="000000" w:themeColor="text1"/>
                  <w:sz w:val="20"/>
                  <w:szCs w:val="20"/>
                </w:rPr>
                <w:t>13.2</w:t>
              </w:r>
            </w:ins>
            <w:del w:id="1956" w:author="ERCOT" w:date="2023-10-26T12:38:00Z">
              <w:r w:rsidRPr="00E95F39" w:rsidDel="00473C81">
                <w:rPr>
                  <w:color w:val="000000" w:themeColor="text1"/>
                  <w:sz w:val="20"/>
                  <w:szCs w:val="20"/>
                </w:rPr>
                <w:delText>19.2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CF3AEA9" w14:textId="764AA791" w:rsidR="009D3E0A" w:rsidRPr="00E95F39" w:rsidRDefault="009D3E0A" w:rsidP="009D3E0A">
            <w:pPr>
              <w:widowControl/>
              <w:autoSpaceDE/>
              <w:autoSpaceDN/>
              <w:adjustRightInd/>
              <w:jc w:val="center"/>
              <w:rPr>
                <w:bCs/>
                <w:color w:val="000000" w:themeColor="text1"/>
                <w:sz w:val="20"/>
                <w:szCs w:val="20"/>
              </w:rPr>
            </w:pPr>
            <w:ins w:id="1957" w:author="ERCOT" w:date="2023-10-26T12:38:00Z">
              <w:r w:rsidRPr="00E95F39">
                <w:rPr>
                  <w:color w:val="000000" w:themeColor="text1"/>
                  <w:sz w:val="20"/>
                  <w:szCs w:val="20"/>
                </w:rPr>
                <w:t>15.9</w:t>
              </w:r>
            </w:ins>
            <w:del w:id="1958" w:author="ERCOT" w:date="2023-10-26T12:38:00Z">
              <w:r w:rsidRPr="00E95F39" w:rsidDel="00473C81">
                <w:rPr>
                  <w:color w:val="000000" w:themeColor="text1"/>
                  <w:sz w:val="20"/>
                  <w:szCs w:val="20"/>
                </w:rPr>
                <w:delText>20.7</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B8046E9" w14:textId="36A36B3A" w:rsidR="009D3E0A" w:rsidRPr="00E95F39" w:rsidRDefault="009D3E0A" w:rsidP="009D3E0A">
            <w:pPr>
              <w:widowControl/>
              <w:autoSpaceDE/>
              <w:autoSpaceDN/>
              <w:adjustRightInd/>
              <w:jc w:val="center"/>
              <w:rPr>
                <w:bCs/>
                <w:color w:val="000000" w:themeColor="text1"/>
                <w:sz w:val="20"/>
                <w:szCs w:val="20"/>
              </w:rPr>
            </w:pPr>
            <w:ins w:id="1959" w:author="ERCOT" w:date="2023-10-26T12:38:00Z">
              <w:r w:rsidRPr="00E95F39">
                <w:rPr>
                  <w:color w:val="000000" w:themeColor="text1"/>
                  <w:sz w:val="20"/>
                  <w:szCs w:val="20"/>
                </w:rPr>
                <w:t>15.5</w:t>
              </w:r>
            </w:ins>
            <w:del w:id="1960" w:author="ERCOT" w:date="2023-10-26T12:38:00Z">
              <w:r w:rsidRPr="00E95F39" w:rsidDel="00473C81">
                <w:rPr>
                  <w:color w:val="000000" w:themeColor="text1"/>
                  <w:sz w:val="20"/>
                  <w:szCs w:val="20"/>
                </w:rPr>
                <w:delText>21.2</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32D375B" w14:textId="02E462D1" w:rsidR="009D3E0A" w:rsidRPr="00E95F39" w:rsidRDefault="009D3E0A" w:rsidP="009D3E0A">
            <w:pPr>
              <w:widowControl/>
              <w:autoSpaceDE/>
              <w:autoSpaceDN/>
              <w:adjustRightInd/>
              <w:jc w:val="center"/>
              <w:rPr>
                <w:bCs/>
                <w:color w:val="000000" w:themeColor="text1"/>
                <w:sz w:val="20"/>
                <w:szCs w:val="20"/>
              </w:rPr>
            </w:pPr>
            <w:ins w:id="1961" w:author="ERCOT" w:date="2023-10-26T12:38:00Z">
              <w:r w:rsidRPr="00E95F39">
                <w:rPr>
                  <w:color w:val="000000" w:themeColor="text1"/>
                  <w:sz w:val="20"/>
                  <w:szCs w:val="20"/>
                </w:rPr>
                <w:t>17.2</w:t>
              </w:r>
            </w:ins>
            <w:del w:id="1962" w:author="ERCOT" w:date="2023-10-26T12:38:00Z">
              <w:r w:rsidRPr="00E95F39" w:rsidDel="00473C81">
                <w:rPr>
                  <w:color w:val="000000" w:themeColor="text1"/>
                  <w:sz w:val="20"/>
                  <w:szCs w:val="20"/>
                </w:rPr>
                <w:delText>23.6</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8B16850" w14:textId="016C30A4" w:rsidR="009D3E0A" w:rsidRPr="00E95F39" w:rsidRDefault="009D3E0A" w:rsidP="009D3E0A">
            <w:pPr>
              <w:widowControl/>
              <w:autoSpaceDE/>
              <w:autoSpaceDN/>
              <w:adjustRightInd/>
              <w:jc w:val="center"/>
              <w:rPr>
                <w:bCs/>
                <w:color w:val="000000" w:themeColor="text1"/>
                <w:sz w:val="20"/>
                <w:szCs w:val="20"/>
              </w:rPr>
            </w:pPr>
            <w:ins w:id="1963" w:author="ERCOT" w:date="2023-10-26T12:38:00Z">
              <w:r w:rsidRPr="00E95F39">
                <w:rPr>
                  <w:color w:val="000000" w:themeColor="text1"/>
                  <w:sz w:val="20"/>
                  <w:szCs w:val="20"/>
                </w:rPr>
                <w:t>16.6</w:t>
              </w:r>
            </w:ins>
            <w:del w:id="1964" w:author="ERCOT" w:date="2023-10-26T12:38:00Z">
              <w:r w:rsidRPr="00E95F39" w:rsidDel="00473C81">
                <w:rPr>
                  <w:color w:val="000000" w:themeColor="text1"/>
                  <w:sz w:val="20"/>
                  <w:szCs w:val="20"/>
                </w:rPr>
                <w:delText>20.6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8FB9F20" w14:textId="4D90E53E" w:rsidR="009D3E0A" w:rsidRPr="00E95F39" w:rsidRDefault="009D3E0A" w:rsidP="009D3E0A">
            <w:pPr>
              <w:widowControl/>
              <w:autoSpaceDE/>
              <w:autoSpaceDN/>
              <w:adjustRightInd/>
              <w:jc w:val="center"/>
              <w:rPr>
                <w:bCs/>
                <w:color w:val="000000" w:themeColor="text1"/>
                <w:sz w:val="20"/>
                <w:szCs w:val="20"/>
              </w:rPr>
            </w:pPr>
            <w:ins w:id="1965" w:author="ERCOT" w:date="2023-10-26T12:38:00Z">
              <w:r w:rsidRPr="00E95F39">
                <w:rPr>
                  <w:color w:val="000000" w:themeColor="text1"/>
                  <w:sz w:val="20"/>
                  <w:szCs w:val="20"/>
                </w:rPr>
                <w:t>11.7</w:t>
              </w:r>
            </w:ins>
            <w:del w:id="1966" w:author="ERCOT" w:date="2023-10-26T12:38:00Z">
              <w:r w:rsidRPr="00E95F39" w:rsidDel="00473C81">
                <w:rPr>
                  <w:color w:val="000000" w:themeColor="text1"/>
                  <w:sz w:val="20"/>
                  <w:szCs w:val="20"/>
                </w:rPr>
                <w:delText>11.7</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8147534" w14:textId="75823BDE" w:rsidR="009D3E0A" w:rsidRPr="00E95F39" w:rsidRDefault="009D3E0A" w:rsidP="009D3E0A">
            <w:pPr>
              <w:widowControl/>
              <w:autoSpaceDE/>
              <w:autoSpaceDN/>
              <w:adjustRightInd/>
              <w:jc w:val="center"/>
              <w:rPr>
                <w:bCs/>
                <w:color w:val="000000" w:themeColor="text1"/>
                <w:sz w:val="20"/>
                <w:szCs w:val="20"/>
              </w:rPr>
            </w:pPr>
            <w:ins w:id="1967" w:author="ERCOT" w:date="2023-10-26T12:38:00Z">
              <w:r w:rsidRPr="00E95F39">
                <w:rPr>
                  <w:color w:val="000000" w:themeColor="text1"/>
                  <w:sz w:val="20"/>
                  <w:szCs w:val="20"/>
                </w:rPr>
                <w:t>0.1</w:t>
              </w:r>
            </w:ins>
            <w:del w:id="196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3E118EB" w14:textId="46200CBC" w:rsidR="009D3E0A" w:rsidRPr="00E95F39" w:rsidRDefault="009D3E0A" w:rsidP="009D3E0A">
            <w:pPr>
              <w:widowControl/>
              <w:autoSpaceDE/>
              <w:autoSpaceDN/>
              <w:adjustRightInd/>
              <w:jc w:val="center"/>
              <w:rPr>
                <w:bCs/>
                <w:color w:val="000000" w:themeColor="text1"/>
                <w:sz w:val="20"/>
                <w:szCs w:val="20"/>
              </w:rPr>
            </w:pPr>
            <w:ins w:id="1969" w:author="ERCOT" w:date="2023-10-26T12:38:00Z">
              <w:r w:rsidRPr="00E95F39">
                <w:rPr>
                  <w:color w:val="000000" w:themeColor="text1"/>
                  <w:sz w:val="20"/>
                  <w:szCs w:val="20"/>
                </w:rPr>
                <w:t>0.0</w:t>
              </w:r>
            </w:ins>
            <w:del w:id="197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D85BEB7" w14:textId="3E9D2AF6" w:rsidR="009D3E0A" w:rsidRPr="00E95F39" w:rsidRDefault="009D3E0A" w:rsidP="009D3E0A">
            <w:pPr>
              <w:widowControl/>
              <w:autoSpaceDE/>
              <w:autoSpaceDN/>
              <w:adjustRightInd/>
              <w:jc w:val="center"/>
              <w:rPr>
                <w:bCs/>
                <w:color w:val="000000" w:themeColor="text1"/>
                <w:sz w:val="20"/>
                <w:szCs w:val="20"/>
              </w:rPr>
            </w:pPr>
            <w:ins w:id="1971" w:author="ERCOT" w:date="2023-10-26T12:38:00Z">
              <w:r w:rsidRPr="00E95F39">
                <w:rPr>
                  <w:color w:val="000000" w:themeColor="text1"/>
                  <w:sz w:val="20"/>
                  <w:szCs w:val="20"/>
                </w:rPr>
                <w:t>0.0</w:t>
              </w:r>
            </w:ins>
            <w:del w:id="197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0EF28066" w14:textId="640C9F8E" w:rsidR="009D3E0A" w:rsidRPr="00E95F39" w:rsidRDefault="009D3E0A" w:rsidP="009D3E0A">
            <w:pPr>
              <w:widowControl/>
              <w:autoSpaceDE/>
              <w:autoSpaceDN/>
              <w:adjustRightInd/>
              <w:jc w:val="center"/>
              <w:rPr>
                <w:bCs/>
                <w:color w:val="000000" w:themeColor="text1"/>
                <w:sz w:val="20"/>
                <w:szCs w:val="20"/>
              </w:rPr>
            </w:pPr>
            <w:ins w:id="1973" w:author="ERCOT" w:date="2023-10-26T12:38:00Z">
              <w:r w:rsidRPr="00E95F39">
                <w:rPr>
                  <w:color w:val="000000" w:themeColor="text1"/>
                  <w:sz w:val="20"/>
                  <w:szCs w:val="20"/>
                </w:rPr>
                <w:t>0.0</w:t>
              </w:r>
            </w:ins>
            <w:del w:id="1974" w:author="ERCOT" w:date="2023-10-26T12:38:00Z">
              <w:r w:rsidRPr="00E95F39" w:rsidDel="00473C81">
                <w:rPr>
                  <w:color w:val="000000" w:themeColor="text1"/>
                  <w:sz w:val="20"/>
                  <w:szCs w:val="20"/>
                </w:rPr>
                <w:delText>0.0</w:delText>
              </w:r>
            </w:del>
          </w:p>
        </w:tc>
      </w:tr>
      <w:tr w:rsidR="009D3E0A" w:rsidRPr="00ED4D8D" w14:paraId="10016100"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60C83D02" w14:textId="77777777" w:rsidR="009D3E0A" w:rsidRPr="0012615F" w:rsidRDefault="009D3E0A" w:rsidP="009D3E0A">
            <w:pPr>
              <w:widowControl/>
              <w:autoSpaceDE/>
              <w:autoSpaceDN/>
              <w:adjustRightInd/>
              <w:jc w:val="center"/>
              <w:rPr>
                <w:b/>
                <w:bCs/>
                <w:sz w:val="22"/>
                <w:szCs w:val="22"/>
              </w:rPr>
            </w:pPr>
            <w:r w:rsidRPr="0012615F">
              <w:rPr>
                <w:b/>
                <w:bCs/>
                <w:sz w:val="22"/>
                <w:szCs w:val="22"/>
              </w:rPr>
              <w:t>Apr.</w:t>
            </w:r>
          </w:p>
        </w:tc>
        <w:tc>
          <w:tcPr>
            <w:tcW w:w="190" w:type="pct"/>
            <w:tcBorders>
              <w:top w:val="single" w:sz="4" w:space="0" w:color="000000"/>
              <w:left w:val="single" w:sz="4" w:space="0" w:color="000000"/>
              <w:bottom w:val="single" w:sz="4" w:space="0" w:color="000000"/>
              <w:right w:val="single" w:sz="4" w:space="0" w:color="000000"/>
            </w:tcBorders>
            <w:vAlign w:val="center"/>
          </w:tcPr>
          <w:p w14:paraId="7CD959E7" w14:textId="099505AD" w:rsidR="009D3E0A" w:rsidRPr="00E95F39" w:rsidRDefault="009D3E0A" w:rsidP="009D3E0A">
            <w:pPr>
              <w:widowControl/>
              <w:autoSpaceDE/>
              <w:autoSpaceDN/>
              <w:adjustRightInd/>
              <w:jc w:val="center"/>
              <w:rPr>
                <w:bCs/>
                <w:color w:val="000000" w:themeColor="text1"/>
                <w:sz w:val="20"/>
                <w:szCs w:val="20"/>
              </w:rPr>
            </w:pPr>
            <w:ins w:id="1975" w:author="ERCOT" w:date="2023-10-26T12:38:00Z">
              <w:r w:rsidRPr="00E95F39">
                <w:rPr>
                  <w:color w:val="000000" w:themeColor="text1"/>
                  <w:sz w:val="20"/>
                  <w:szCs w:val="20"/>
                </w:rPr>
                <w:t>0.0</w:t>
              </w:r>
            </w:ins>
            <w:del w:id="197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95AED80" w14:textId="79DB2B96" w:rsidR="009D3E0A" w:rsidRPr="00E95F39" w:rsidRDefault="009D3E0A" w:rsidP="009D3E0A">
            <w:pPr>
              <w:widowControl/>
              <w:autoSpaceDE/>
              <w:autoSpaceDN/>
              <w:adjustRightInd/>
              <w:jc w:val="center"/>
              <w:rPr>
                <w:bCs/>
                <w:color w:val="000000" w:themeColor="text1"/>
                <w:sz w:val="20"/>
                <w:szCs w:val="20"/>
              </w:rPr>
            </w:pPr>
            <w:ins w:id="1977" w:author="ERCOT" w:date="2023-10-26T12:38:00Z">
              <w:r w:rsidRPr="00E95F39">
                <w:rPr>
                  <w:color w:val="000000" w:themeColor="text1"/>
                  <w:sz w:val="20"/>
                  <w:szCs w:val="20"/>
                </w:rPr>
                <w:t>0.0</w:t>
              </w:r>
            </w:ins>
            <w:del w:id="1978"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705627A1" w14:textId="4DB81F71" w:rsidR="009D3E0A" w:rsidRPr="00E95F39" w:rsidRDefault="009D3E0A" w:rsidP="009D3E0A">
            <w:pPr>
              <w:widowControl/>
              <w:autoSpaceDE/>
              <w:autoSpaceDN/>
              <w:adjustRightInd/>
              <w:jc w:val="center"/>
              <w:rPr>
                <w:bCs/>
                <w:color w:val="000000" w:themeColor="text1"/>
                <w:sz w:val="20"/>
                <w:szCs w:val="20"/>
              </w:rPr>
            </w:pPr>
            <w:ins w:id="1979" w:author="ERCOT" w:date="2023-10-26T12:38:00Z">
              <w:r w:rsidRPr="00E95F39">
                <w:rPr>
                  <w:color w:val="000000" w:themeColor="text1"/>
                  <w:sz w:val="20"/>
                  <w:szCs w:val="20"/>
                </w:rPr>
                <w:t>0.0</w:t>
              </w:r>
            </w:ins>
            <w:del w:id="198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43B4D6A" w14:textId="746C2F49" w:rsidR="009D3E0A" w:rsidRPr="00E95F39" w:rsidRDefault="009D3E0A" w:rsidP="009D3E0A">
            <w:pPr>
              <w:widowControl/>
              <w:autoSpaceDE/>
              <w:autoSpaceDN/>
              <w:adjustRightInd/>
              <w:jc w:val="center"/>
              <w:rPr>
                <w:bCs/>
                <w:color w:val="000000" w:themeColor="text1"/>
                <w:sz w:val="20"/>
                <w:szCs w:val="20"/>
              </w:rPr>
            </w:pPr>
            <w:ins w:id="1981" w:author="ERCOT" w:date="2023-10-26T12:38:00Z">
              <w:r w:rsidRPr="00E95F39">
                <w:rPr>
                  <w:color w:val="000000" w:themeColor="text1"/>
                  <w:sz w:val="20"/>
                  <w:szCs w:val="20"/>
                </w:rPr>
                <w:t>0.0</w:t>
              </w:r>
            </w:ins>
            <w:del w:id="198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215B425" w14:textId="55CEA807" w:rsidR="009D3E0A" w:rsidRPr="00E95F39" w:rsidRDefault="009D3E0A" w:rsidP="009D3E0A">
            <w:pPr>
              <w:widowControl/>
              <w:autoSpaceDE/>
              <w:autoSpaceDN/>
              <w:adjustRightInd/>
              <w:jc w:val="center"/>
              <w:rPr>
                <w:bCs/>
                <w:color w:val="000000" w:themeColor="text1"/>
                <w:sz w:val="20"/>
                <w:szCs w:val="20"/>
              </w:rPr>
            </w:pPr>
            <w:ins w:id="1983" w:author="ERCOT" w:date="2023-10-26T12:38:00Z">
              <w:r w:rsidRPr="00E95F39">
                <w:rPr>
                  <w:color w:val="000000" w:themeColor="text1"/>
                  <w:sz w:val="20"/>
                  <w:szCs w:val="20"/>
                </w:rPr>
                <w:t>0.0</w:t>
              </w:r>
            </w:ins>
            <w:del w:id="198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5ACEB12" w14:textId="4C7E4A45" w:rsidR="009D3E0A" w:rsidRPr="00E95F39" w:rsidRDefault="009D3E0A" w:rsidP="009D3E0A">
            <w:pPr>
              <w:widowControl/>
              <w:autoSpaceDE/>
              <w:autoSpaceDN/>
              <w:adjustRightInd/>
              <w:jc w:val="center"/>
              <w:rPr>
                <w:bCs/>
                <w:color w:val="000000" w:themeColor="text1"/>
                <w:sz w:val="20"/>
                <w:szCs w:val="20"/>
              </w:rPr>
            </w:pPr>
            <w:ins w:id="1985" w:author="ERCOT" w:date="2023-10-26T12:38:00Z">
              <w:r w:rsidRPr="00E95F39">
                <w:rPr>
                  <w:color w:val="000000" w:themeColor="text1"/>
                  <w:sz w:val="20"/>
                  <w:szCs w:val="20"/>
                </w:rPr>
                <w:t>0.0</w:t>
              </w:r>
            </w:ins>
            <w:del w:id="198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5C30682" w14:textId="634739D1" w:rsidR="009D3E0A" w:rsidRPr="00E95F39" w:rsidRDefault="009D3E0A" w:rsidP="009D3E0A">
            <w:pPr>
              <w:widowControl/>
              <w:autoSpaceDE/>
              <w:autoSpaceDN/>
              <w:adjustRightInd/>
              <w:jc w:val="center"/>
              <w:rPr>
                <w:bCs/>
                <w:color w:val="000000" w:themeColor="text1"/>
                <w:sz w:val="20"/>
                <w:szCs w:val="20"/>
              </w:rPr>
            </w:pPr>
            <w:ins w:id="1987" w:author="ERCOT" w:date="2023-10-26T12:38:00Z">
              <w:r w:rsidRPr="00E95F39">
                <w:rPr>
                  <w:color w:val="000000" w:themeColor="text1"/>
                  <w:sz w:val="20"/>
                  <w:szCs w:val="20"/>
                </w:rPr>
                <w:t>0.0</w:t>
              </w:r>
            </w:ins>
            <w:del w:id="198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5DD4B2C" w14:textId="1A503195" w:rsidR="009D3E0A" w:rsidRPr="00E95F39" w:rsidRDefault="009D3E0A" w:rsidP="009D3E0A">
            <w:pPr>
              <w:widowControl/>
              <w:autoSpaceDE/>
              <w:autoSpaceDN/>
              <w:adjustRightInd/>
              <w:jc w:val="center"/>
              <w:rPr>
                <w:bCs/>
                <w:color w:val="000000" w:themeColor="text1"/>
                <w:sz w:val="20"/>
                <w:szCs w:val="20"/>
              </w:rPr>
            </w:pPr>
            <w:ins w:id="1989" w:author="ERCOT" w:date="2023-10-26T12:38:00Z">
              <w:r w:rsidRPr="00E95F39">
                <w:rPr>
                  <w:color w:val="000000" w:themeColor="text1"/>
                  <w:sz w:val="20"/>
                  <w:szCs w:val="20"/>
                </w:rPr>
                <w:t>0.0</w:t>
              </w:r>
            </w:ins>
            <w:del w:id="199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5999553" w14:textId="15FF9080" w:rsidR="009D3E0A" w:rsidRPr="00E95F39" w:rsidRDefault="009D3E0A" w:rsidP="009D3E0A">
            <w:pPr>
              <w:widowControl/>
              <w:autoSpaceDE/>
              <w:autoSpaceDN/>
              <w:adjustRightInd/>
              <w:jc w:val="center"/>
              <w:rPr>
                <w:bCs/>
                <w:color w:val="000000" w:themeColor="text1"/>
                <w:sz w:val="20"/>
                <w:szCs w:val="20"/>
              </w:rPr>
            </w:pPr>
            <w:ins w:id="1991" w:author="ERCOT" w:date="2023-10-26T12:38:00Z">
              <w:r w:rsidRPr="00E95F39">
                <w:rPr>
                  <w:color w:val="000000" w:themeColor="text1"/>
                  <w:sz w:val="20"/>
                  <w:szCs w:val="20"/>
                </w:rPr>
                <w:t>1.1</w:t>
              </w:r>
            </w:ins>
            <w:del w:id="199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0026FC9" w14:textId="168C39D2" w:rsidR="009D3E0A" w:rsidRPr="00E95F39" w:rsidRDefault="009D3E0A" w:rsidP="009D3E0A">
            <w:pPr>
              <w:widowControl/>
              <w:autoSpaceDE/>
              <w:autoSpaceDN/>
              <w:adjustRightInd/>
              <w:jc w:val="center"/>
              <w:rPr>
                <w:bCs/>
                <w:color w:val="000000" w:themeColor="text1"/>
                <w:sz w:val="20"/>
                <w:szCs w:val="20"/>
              </w:rPr>
            </w:pPr>
            <w:ins w:id="1993" w:author="ERCOT" w:date="2023-10-26T12:38:00Z">
              <w:r w:rsidRPr="00E95F39">
                <w:rPr>
                  <w:color w:val="000000" w:themeColor="text1"/>
                  <w:sz w:val="20"/>
                  <w:szCs w:val="20"/>
                </w:rPr>
                <w:t>7.1</w:t>
              </w:r>
            </w:ins>
            <w:del w:id="1994" w:author="ERCOT" w:date="2023-10-26T12:38:00Z">
              <w:r w:rsidRPr="00E95F39" w:rsidDel="00473C81">
                <w:rPr>
                  <w:color w:val="000000" w:themeColor="text1"/>
                  <w:sz w:val="20"/>
                  <w:szCs w:val="20"/>
                </w:rPr>
                <w:delText>10.5</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8875BAB" w14:textId="49C590E0" w:rsidR="009D3E0A" w:rsidRPr="00E95F39" w:rsidRDefault="009D3E0A" w:rsidP="009D3E0A">
            <w:pPr>
              <w:widowControl/>
              <w:autoSpaceDE/>
              <w:autoSpaceDN/>
              <w:adjustRightInd/>
              <w:jc w:val="center"/>
              <w:rPr>
                <w:bCs/>
                <w:color w:val="000000" w:themeColor="text1"/>
                <w:sz w:val="20"/>
                <w:szCs w:val="20"/>
              </w:rPr>
            </w:pPr>
            <w:ins w:id="1995" w:author="ERCOT" w:date="2023-10-26T12:38:00Z">
              <w:r w:rsidRPr="00E95F39">
                <w:rPr>
                  <w:color w:val="000000" w:themeColor="text1"/>
                  <w:sz w:val="20"/>
                  <w:szCs w:val="20"/>
                </w:rPr>
                <w:t>9.4</w:t>
              </w:r>
            </w:ins>
            <w:del w:id="1996" w:author="ERCOT" w:date="2023-10-26T12:38:00Z">
              <w:r w:rsidRPr="00E95F39" w:rsidDel="00473C81">
                <w:rPr>
                  <w:color w:val="000000" w:themeColor="text1"/>
                  <w:sz w:val="20"/>
                  <w:szCs w:val="20"/>
                </w:rPr>
                <w:delText>9.2</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5BD48D4E" w14:textId="1630BF6E" w:rsidR="009D3E0A" w:rsidRPr="00E95F39" w:rsidRDefault="009D3E0A" w:rsidP="009D3E0A">
            <w:pPr>
              <w:widowControl/>
              <w:autoSpaceDE/>
              <w:autoSpaceDN/>
              <w:adjustRightInd/>
              <w:jc w:val="center"/>
              <w:rPr>
                <w:bCs/>
                <w:color w:val="000000" w:themeColor="text1"/>
                <w:sz w:val="20"/>
                <w:szCs w:val="20"/>
              </w:rPr>
            </w:pPr>
            <w:ins w:id="1997" w:author="ERCOT" w:date="2023-10-26T12:38:00Z">
              <w:r w:rsidRPr="00E95F39">
                <w:rPr>
                  <w:color w:val="000000" w:themeColor="text1"/>
                  <w:sz w:val="20"/>
                  <w:szCs w:val="20"/>
                </w:rPr>
                <w:t>10.1</w:t>
              </w:r>
            </w:ins>
            <w:del w:id="1998" w:author="ERCOT" w:date="2023-10-26T12:38:00Z">
              <w:r w:rsidRPr="00E95F39" w:rsidDel="00473C81">
                <w:rPr>
                  <w:color w:val="000000" w:themeColor="text1"/>
                  <w:sz w:val="20"/>
                  <w:szCs w:val="20"/>
                </w:rPr>
                <w:delText>10.7</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43DCF8B" w14:textId="379DFA75" w:rsidR="009D3E0A" w:rsidRPr="00E95F39" w:rsidRDefault="009D3E0A" w:rsidP="009D3E0A">
            <w:pPr>
              <w:widowControl/>
              <w:autoSpaceDE/>
              <w:autoSpaceDN/>
              <w:adjustRightInd/>
              <w:jc w:val="center"/>
              <w:rPr>
                <w:bCs/>
                <w:color w:val="000000" w:themeColor="text1"/>
                <w:sz w:val="20"/>
                <w:szCs w:val="20"/>
              </w:rPr>
            </w:pPr>
            <w:ins w:id="1999" w:author="ERCOT" w:date="2023-10-26T12:38:00Z">
              <w:r w:rsidRPr="00E95F39">
                <w:rPr>
                  <w:color w:val="000000" w:themeColor="text1"/>
                  <w:sz w:val="20"/>
                  <w:szCs w:val="20"/>
                </w:rPr>
                <w:t>9.8</w:t>
              </w:r>
            </w:ins>
            <w:del w:id="2000" w:author="ERCOT" w:date="2023-10-26T12:38:00Z">
              <w:r w:rsidRPr="00E95F39" w:rsidDel="00473C81">
                <w:rPr>
                  <w:color w:val="000000" w:themeColor="text1"/>
                  <w:sz w:val="20"/>
                  <w:szCs w:val="20"/>
                </w:rPr>
                <w:delText>12.8</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24FB1AE" w14:textId="4B59197C" w:rsidR="009D3E0A" w:rsidRPr="00E95F39" w:rsidRDefault="009D3E0A" w:rsidP="009D3E0A">
            <w:pPr>
              <w:widowControl/>
              <w:autoSpaceDE/>
              <w:autoSpaceDN/>
              <w:adjustRightInd/>
              <w:jc w:val="center"/>
              <w:rPr>
                <w:bCs/>
                <w:color w:val="000000" w:themeColor="text1"/>
                <w:sz w:val="20"/>
                <w:szCs w:val="20"/>
              </w:rPr>
            </w:pPr>
            <w:ins w:id="2001" w:author="ERCOT" w:date="2023-10-26T12:38:00Z">
              <w:r w:rsidRPr="00E95F39">
                <w:rPr>
                  <w:color w:val="000000" w:themeColor="text1"/>
                  <w:sz w:val="20"/>
                  <w:szCs w:val="20"/>
                </w:rPr>
                <w:t>10.2</w:t>
              </w:r>
            </w:ins>
            <w:del w:id="2002" w:author="ERCOT" w:date="2023-10-26T12:38:00Z">
              <w:r w:rsidRPr="00E95F39" w:rsidDel="00473C81">
                <w:rPr>
                  <w:color w:val="000000" w:themeColor="text1"/>
                  <w:sz w:val="20"/>
                  <w:szCs w:val="20"/>
                </w:rPr>
                <w:delText>10.9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660442A" w14:textId="36B67461" w:rsidR="009D3E0A" w:rsidRPr="00E95F39" w:rsidRDefault="009D3E0A" w:rsidP="009D3E0A">
            <w:pPr>
              <w:widowControl/>
              <w:autoSpaceDE/>
              <w:autoSpaceDN/>
              <w:adjustRightInd/>
              <w:jc w:val="center"/>
              <w:rPr>
                <w:bCs/>
                <w:color w:val="000000" w:themeColor="text1"/>
                <w:sz w:val="20"/>
                <w:szCs w:val="20"/>
              </w:rPr>
            </w:pPr>
            <w:ins w:id="2003" w:author="ERCOT" w:date="2023-10-26T12:38:00Z">
              <w:r w:rsidRPr="00E95F39">
                <w:rPr>
                  <w:color w:val="000000" w:themeColor="text1"/>
                  <w:sz w:val="20"/>
                  <w:szCs w:val="20"/>
                </w:rPr>
                <w:t>8.6</w:t>
              </w:r>
            </w:ins>
            <w:del w:id="2004" w:author="ERCOT" w:date="2023-10-26T12:38:00Z">
              <w:r w:rsidRPr="00E95F39" w:rsidDel="00473C81">
                <w:rPr>
                  <w:color w:val="000000" w:themeColor="text1"/>
                  <w:sz w:val="20"/>
                  <w:szCs w:val="20"/>
                </w:rPr>
                <w:delText>10.0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623E4EF" w14:textId="399F9BAE" w:rsidR="009D3E0A" w:rsidRPr="00E95F39" w:rsidRDefault="009D3E0A" w:rsidP="009D3E0A">
            <w:pPr>
              <w:widowControl/>
              <w:autoSpaceDE/>
              <w:autoSpaceDN/>
              <w:adjustRightInd/>
              <w:jc w:val="center"/>
              <w:rPr>
                <w:bCs/>
                <w:color w:val="000000" w:themeColor="text1"/>
                <w:sz w:val="20"/>
                <w:szCs w:val="20"/>
              </w:rPr>
            </w:pPr>
            <w:ins w:id="2005" w:author="ERCOT" w:date="2023-10-26T12:38:00Z">
              <w:r w:rsidRPr="00E95F39">
                <w:rPr>
                  <w:color w:val="000000" w:themeColor="text1"/>
                  <w:sz w:val="20"/>
                  <w:szCs w:val="20"/>
                </w:rPr>
                <w:t>11.4</w:t>
              </w:r>
            </w:ins>
            <w:del w:id="2006" w:author="ERCOT" w:date="2023-10-26T12:38:00Z">
              <w:r w:rsidRPr="00E95F39" w:rsidDel="00473C81">
                <w:rPr>
                  <w:color w:val="000000" w:themeColor="text1"/>
                  <w:sz w:val="20"/>
                  <w:szCs w:val="20"/>
                </w:rPr>
                <w:delText>14.0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A129151" w14:textId="76D31F65" w:rsidR="009D3E0A" w:rsidRPr="00E95F39" w:rsidRDefault="009D3E0A" w:rsidP="009D3E0A">
            <w:pPr>
              <w:widowControl/>
              <w:autoSpaceDE/>
              <w:autoSpaceDN/>
              <w:adjustRightInd/>
              <w:jc w:val="center"/>
              <w:rPr>
                <w:bCs/>
                <w:color w:val="000000" w:themeColor="text1"/>
                <w:sz w:val="20"/>
                <w:szCs w:val="20"/>
              </w:rPr>
            </w:pPr>
            <w:ins w:id="2007" w:author="ERCOT" w:date="2023-10-26T12:38:00Z">
              <w:r w:rsidRPr="00E95F39">
                <w:rPr>
                  <w:color w:val="000000" w:themeColor="text1"/>
                  <w:sz w:val="20"/>
                  <w:szCs w:val="20"/>
                </w:rPr>
                <w:t>13.8</w:t>
              </w:r>
            </w:ins>
            <w:del w:id="2008" w:author="ERCOT" w:date="2023-10-26T12:38:00Z">
              <w:r w:rsidRPr="00E95F39" w:rsidDel="00473C81">
                <w:rPr>
                  <w:color w:val="000000" w:themeColor="text1"/>
                  <w:sz w:val="20"/>
                  <w:szCs w:val="20"/>
                </w:rPr>
                <w:delText>19.3</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655DD13A" w14:textId="68EF3868" w:rsidR="009D3E0A" w:rsidRPr="00E95F39" w:rsidRDefault="009D3E0A" w:rsidP="009D3E0A">
            <w:pPr>
              <w:widowControl/>
              <w:autoSpaceDE/>
              <w:autoSpaceDN/>
              <w:adjustRightInd/>
              <w:jc w:val="center"/>
              <w:rPr>
                <w:bCs/>
                <w:color w:val="000000" w:themeColor="text1"/>
                <w:sz w:val="20"/>
                <w:szCs w:val="20"/>
              </w:rPr>
            </w:pPr>
            <w:ins w:id="2009" w:author="ERCOT" w:date="2023-10-26T12:38:00Z">
              <w:r w:rsidRPr="00E95F39">
                <w:rPr>
                  <w:color w:val="000000" w:themeColor="text1"/>
                  <w:sz w:val="20"/>
                  <w:szCs w:val="20"/>
                </w:rPr>
                <w:t>15.8</w:t>
              </w:r>
            </w:ins>
            <w:del w:id="2010" w:author="ERCOT" w:date="2023-10-26T12:38:00Z">
              <w:r w:rsidRPr="00E95F39" w:rsidDel="00473C81">
                <w:rPr>
                  <w:color w:val="000000" w:themeColor="text1"/>
                  <w:sz w:val="20"/>
                  <w:szCs w:val="20"/>
                </w:rPr>
                <w:delText>17.5</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5B308120" w14:textId="77C731C8" w:rsidR="009D3E0A" w:rsidRPr="00E95F39" w:rsidRDefault="009D3E0A" w:rsidP="009D3E0A">
            <w:pPr>
              <w:widowControl/>
              <w:autoSpaceDE/>
              <w:autoSpaceDN/>
              <w:adjustRightInd/>
              <w:jc w:val="center"/>
              <w:rPr>
                <w:bCs/>
                <w:color w:val="000000" w:themeColor="text1"/>
                <w:sz w:val="20"/>
                <w:szCs w:val="20"/>
              </w:rPr>
            </w:pPr>
            <w:ins w:id="2011" w:author="ERCOT" w:date="2023-10-26T12:38:00Z">
              <w:r w:rsidRPr="00E95F39">
                <w:rPr>
                  <w:color w:val="000000" w:themeColor="text1"/>
                  <w:sz w:val="20"/>
                  <w:szCs w:val="20"/>
                </w:rPr>
                <w:t>15.6</w:t>
              </w:r>
            </w:ins>
            <w:del w:id="2012" w:author="ERCOT" w:date="2023-10-26T12:38:00Z">
              <w:r w:rsidRPr="00E95F39" w:rsidDel="00473C81">
                <w:rPr>
                  <w:color w:val="000000" w:themeColor="text1"/>
                  <w:sz w:val="20"/>
                  <w:szCs w:val="20"/>
                </w:rPr>
                <w:delText>23.0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ED68768" w14:textId="017799EA" w:rsidR="009D3E0A" w:rsidRPr="00E95F39" w:rsidRDefault="009D3E0A" w:rsidP="009D3E0A">
            <w:pPr>
              <w:widowControl/>
              <w:autoSpaceDE/>
              <w:autoSpaceDN/>
              <w:adjustRightInd/>
              <w:jc w:val="center"/>
              <w:rPr>
                <w:bCs/>
                <w:color w:val="000000" w:themeColor="text1"/>
                <w:sz w:val="20"/>
                <w:szCs w:val="20"/>
              </w:rPr>
            </w:pPr>
            <w:ins w:id="2013" w:author="ERCOT" w:date="2023-10-26T12:38:00Z">
              <w:r w:rsidRPr="00E95F39">
                <w:rPr>
                  <w:color w:val="000000" w:themeColor="text1"/>
                  <w:sz w:val="20"/>
                  <w:szCs w:val="20"/>
                </w:rPr>
                <w:t>14.5</w:t>
              </w:r>
            </w:ins>
            <w:del w:id="2014" w:author="ERCOT" w:date="2023-10-26T12:38:00Z">
              <w:r w:rsidRPr="00E95F39" w:rsidDel="00473C81">
                <w:rPr>
                  <w:color w:val="000000" w:themeColor="text1"/>
                  <w:sz w:val="20"/>
                  <w:szCs w:val="20"/>
                </w:rPr>
                <w:delText>14.8</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715985E" w14:textId="2DCF4BD0" w:rsidR="009D3E0A" w:rsidRPr="00E95F39" w:rsidRDefault="009D3E0A" w:rsidP="009D3E0A">
            <w:pPr>
              <w:widowControl/>
              <w:autoSpaceDE/>
              <w:autoSpaceDN/>
              <w:adjustRightInd/>
              <w:jc w:val="center"/>
              <w:rPr>
                <w:bCs/>
                <w:color w:val="000000" w:themeColor="text1"/>
                <w:sz w:val="20"/>
                <w:szCs w:val="20"/>
              </w:rPr>
            </w:pPr>
            <w:ins w:id="2015" w:author="ERCOT" w:date="2023-10-26T12:38:00Z">
              <w:r w:rsidRPr="00E95F39">
                <w:rPr>
                  <w:color w:val="000000" w:themeColor="text1"/>
                  <w:sz w:val="20"/>
                  <w:szCs w:val="20"/>
                </w:rPr>
                <w:t>1.8</w:t>
              </w:r>
            </w:ins>
            <w:del w:id="2016" w:author="ERCOT" w:date="2023-10-26T12:38:00Z">
              <w:r w:rsidRPr="00E95F39" w:rsidDel="00473C81">
                <w:rPr>
                  <w:color w:val="000000" w:themeColor="text1"/>
                  <w:sz w:val="20"/>
                  <w:szCs w:val="20"/>
                </w:rPr>
                <w:delText>1.4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2832417" w14:textId="7A66302C" w:rsidR="009D3E0A" w:rsidRPr="00E95F39" w:rsidRDefault="009D3E0A" w:rsidP="009D3E0A">
            <w:pPr>
              <w:widowControl/>
              <w:autoSpaceDE/>
              <w:autoSpaceDN/>
              <w:adjustRightInd/>
              <w:jc w:val="center"/>
              <w:rPr>
                <w:bCs/>
                <w:color w:val="000000" w:themeColor="text1"/>
                <w:sz w:val="20"/>
                <w:szCs w:val="20"/>
              </w:rPr>
            </w:pPr>
            <w:ins w:id="2017" w:author="ERCOT" w:date="2023-10-26T12:38:00Z">
              <w:r w:rsidRPr="00E95F39">
                <w:rPr>
                  <w:color w:val="000000" w:themeColor="text1"/>
                  <w:sz w:val="20"/>
                  <w:szCs w:val="20"/>
                </w:rPr>
                <w:t>0.0</w:t>
              </w:r>
            </w:ins>
            <w:del w:id="201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C0C6D4F" w14:textId="34E3F165" w:rsidR="009D3E0A" w:rsidRPr="00E95F39" w:rsidRDefault="009D3E0A" w:rsidP="009D3E0A">
            <w:pPr>
              <w:widowControl/>
              <w:autoSpaceDE/>
              <w:autoSpaceDN/>
              <w:adjustRightInd/>
              <w:jc w:val="center"/>
              <w:rPr>
                <w:bCs/>
                <w:color w:val="000000" w:themeColor="text1"/>
                <w:sz w:val="20"/>
                <w:szCs w:val="20"/>
              </w:rPr>
            </w:pPr>
            <w:ins w:id="2019" w:author="ERCOT" w:date="2023-10-26T12:38:00Z">
              <w:r w:rsidRPr="00E95F39">
                <w:rPr>
                  <w:color w:val="000000" w:themeColor="text1"/>
                  <w:sz w:val="20"/>
                  <w:szCs w:val="20"/>
                </w:rPr>
                <w:t>0.0</w:t>
              </w:r>
            </w:ins>
            <w:del w:id="202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53CA3934" w14:textId="36B944B2" w:rsidR="009D3E0A" w:rsidRPr="00E95F39" w:rsidRDefault="009D3E0A" w:rsidP="009D3E0A">
            <w:pPr>
              <w:widowControl/>
              <w:autoSpaceDE/>
              <w:autoSpaceDN/>
              <w:adjustRightInd/>
              <w:jc w:val="center"/>
              <w:rPr>
                <w:bCs/>
                <w:color w:val="000000" w:themeColor="text1"/>
                <w:sz w:val="20"/>
                <w:szCs w:val="20"/>
              </w:rPr>
            </w:pPr>
            <w:ins w:id="2021" w:author="ERCOT" w:date="2023-10-26T12:38:00Z">
              <w:r w:rsidRPr="00E95F39">
                <w:rPr>
                  <w:color w:val="000000" w:themeColor="text1"/>
                  <w:sz w:val="20"/>
                  <w:szCs w:val="20"/>
                </w:rPr>
                <w:t>0.0</w:t>
              </w:r>
            </w:ins>
            <w:del w:id="2022" w:author="ERCOT" w:date="2023-10-26T12:38:00Z">
              <w:r w:rsidRPr="00E95F39" w:rsidDel="00473C81">
                <w:rPr>
                  <w:color w:val="000000" w:themeColor="text1"/>
                  <w:sz w:val="20"/>
                  <w:szCs w:val="20"/>
                </w:rPr>
                <w:delText>0.0</w:delText>
              </w:r>
            </w:del>
          </w:p>
        </w:tc>
      </w:tr>
      <w:tr w:rsidR="009D3E0A" w:rsidRPr="00ED4D8D" w14:paraId="5404B504"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FF30010" w14:textId="77777777" w:rsidR="009D3E0A" w:rsidRPr="0012615F" w:rsidRDefault="009D3E0A" w:rsidP="009D3E0A">
            <w:pPr>
              <w:widowControl/>
              <w:autoSpaceDE/>
              <w:autoSpaceDN/>
              <w:adjustRightInd/>
              <w:jc w:val="center"/>
              <w:rPr>
                <w:b/>
                <w:bCs/>
                <w:sz w:val="22"/>
                <w:szCs w:val="22"/>
              </w:rPr>
            </w:pPr>
            <w:r w:rsidRPr="0012615F">
              <w:rPr>
                <w:b/>
                <w:bCs/>
                <w:sz w:val="22"/>
                <w:szCs w:val="22"/>
              </w:rPr>
              <w:t>May</w:t>
            </w:r>
          </w:p>
        </w:tc>
        <w:tc>
          <w:tcPr>
            <w:tcW w:w="190" w:type="pct"/>
            <w:tcBorders>
              <w:top w:val="single" w:sz="4" w:space="0" w:color="000000"/>
              <w:left w:val="single" w:sz="4" w:space="0" w:color="000000"/>
              <w:bottom w:val="single" w:sz="4" w:space="0" w:color="000000"/>
              <w:right w:val="single" w:sz="4" w:space="0" w:color="000000"/>
            </w:tcBorders>
            <w:vAlign w:val="center"/>
          </w:tcPr>
          <w:p w14:paraId="48562F18" w14:textId="5152154D" w:rsidR="009D3E0A" w:rsidRPr="00E95F39" w:rsidRDefault="009D3E0A" w:rsidP="009D3E0A">
            <w:pPr>
              <w:widowControl/>
              <w:autoSpaceDE/>
              <w:autoSpaceDN/>
              <w:adjustRightInd/>
              <w:jc w:val="center"/>
              <w:rPr>
                <w:bCs/>
                <w:color w:val="000000" w:themeColor="text1"/>
                <w:sz w:val="20"/>
                <w:szCs w:val="20"/>
              </w:rPr>
            </w:pPr>
            <w:ins w:id="2023" w:author="ERCOT" w:date="2023-10-26T12:38:00Z">
              <w:r w:rsidRPr="00E95F39">
                <w:rPr>
                  <w:color w:val="000000" w:themeColor="text1"/>
                  <w:sz w:val="20"/>
                  <w:szCs w:val="20"/>
                </w:rPr>
                <w:t>0.0</w:t>
              </w:r>
            </w:ins>
            <w:del w:id="202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D5977EC" w14:textId="316DDD10" w:rsidR="009D3E0A" w:rsidRPr="00E95F39" w:rsidRDefault="009D3E0A" w:rsidP="009D3E0A">
            <w:pPr>
              <w:widowControl/>
              <w:autoSpaceDE/>
              <w:autoSpaceDN/>
              <w:adjustRightInd/>
              <w:jc w:val="center"/>
              <w:rPr>
                <w:bCs/>
                <w:color w:val="000000" w:themeColor="text1"/>
                <w:sz w:val="20"/>
                <w:szCs w:val="20"/>
              </w:rPr>
            </w:pPr>
            <w:ins w:id="2025" w:author="ERCOT" w:date="2023-10-26T12:38:00Z">
              <w:r w:rsidRPr="00E95F39">
                <w:rPr>
                  <w:color w:val="000000" w:themeColor="text1"/>
                  <w:sz w:val="20"/>
                  <w:szCs w:val="20"/>
                </w:rPr>
                <w:t>0.0</w:t>
              </w:r>
            </w:ins>
            <w:del w:id="2026"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5C5A6828" w14:textId="7D08B34A" w:rsidR="009D3E0A" w:rsidRPr="00E95F39" w:rsidRDefault="009D3E0A" w:rsidP="009D3E0A">
            <w:pPr>
              <w:widowControl/>
              <w:autoSpaceDE/>
              <w:autoSpaceDN/>
              <w:adjustRightInd/>
              <w:jc w:val="center"/>
              <w:rPr>
                <w:bCs/>
                <w:color w:val="000000" w:themeColor="text1"/>
                <w:sz w:val="20"/>
                <w:szCs w:val="20"/>
              </w:rPr>
            </w:pPr>
            <w:ins w:id="2027" w:author="ERCOT" w:date="2023-10-26T12:38:00Z">
              <w:r w:rsidRPr="00E95F39">
                <w:rPr>
                  <w:color w:val="000000" w:themeColor="text1"/>
                  <w:sz w:val="20"/>
                  <w:szCs w:val="20"/>
                </w:rPr>
                <w:t>0.0</w:t>
              </w:r>
            </w:ins>
            <w:del w:id="202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35AB50E" w14:textId="2D01EF0C" w:rsidR="009D3E0A" w:rsidRPr="00E95F39" w:rsidRDefault="009D3E0A" w:rsidP="009D3E0A">
            <w:pPr>
              <w:widowControl/>
              <w:autoSpaceDE/>
              <w:autoSpaceDN/>
              <w:adjustRightInd/>
              <w:jc w:val="center"/>
              <w:rPr>
                <w:bCs/>
                <w:color w:val="000000" w:themeColor="text1"/>
                <w:sz w:val="20"/>
                <w:szCs w:val="20"/>
              </w:rPr>
            </w:pPr>
            <w:ins w:id="2029" w:author="ERCOT" w:date="2023-10-26T12:38:00Z">
              <w:r w:rsidRPr="00E95F39">
                <w:rPr>
                  <w:color w:val="000000" w:themeColor="text1"/>
                  <w:sz w:val="20"/>
                  <w:szCs w:val="20"/>
                </w:rPr>
                <w:t>0.0</w:t>
              </w:r>
            </w:ins>
            <w:del w:id="203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9E08A7E" w14:textId="30E88C5D" w:rsidR="009D3E0A" w:rsidRPr="00E95F39" w:rsidRDefault="009D3E0A" w:rsidP="009D3E0A">
            <w:pPr>
              <w:widowControl/>
              <w:autoSpaceDE/>
              <w:autoSpaceDN/>
              <w:adjustRightInd/>
              <w:jc w:val="center"/>
              <w:rPr>
                <w:bCs/>
                <w:color w:val="000000" w:themeColor="text1"/>
                <w:sz w:val="20"/>
                <w:szCs w:val="20"/>
              </w:rPr>
            </w:pPr>
            <w:ins w:id="2031" w:author="ERCOT" w:date="2023-10-26T12:38:00Z">
              <w:r w:rsidRPr="00E95F39">
                <w:rPr>
                  <w:color w:val="000000" w:themeColor="text1"/>
                  <w:sz w:val="20"/>
                  <w:szCs w:val="20"/>
                </w:rPr>
                <w:t>0.0</w:t>
              </w:r>
            </w:ins>
            <w:del w:id="203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62DC449" w14:textId="77659FC5" w:rsidR="009D3E0A" w:rsidRPr="00E95F39" w:rsidRDefault="009D3E0A" w:rsidP="009D3E0A">
            <w:pPr>
              <w:widowControl/>
              <w:autoSpaceDE/>
              <w:autoSpaceDN/>
              <w:adjustRightInd/>
              <w:jc w:val="center"/>
              <w:rPr>
                <w:bCs/>
                <w:color w:val="000000" w:themeColor="text1"/>
                <w:sz w:val="20"/>
                <w:szCs w:val="20"/>
              </w:rPr>
            </w:pPr>
            <w:ins w:id="2033" w:author="ERCOT" w:date="2023-10-26T12:38:00Z">
              <w:r w:rsidRPr="00E95F39">
                <w:rPr>
                  <w:color w:val="000000" w:themeColor="text1"/>
                  <w:sz w:val="20"/>
                  <w:szCs w:val="20"/>
                </w:rPr>
                <w:t>0.0</w:t>
              </w:r>
            </w:ins>
            <w:del w:id="203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4D00D6C" w14:textId="2C6B4336" w:rsidR="009D3E0A" w:rsidRPr="00E95F39" w:rsidRDefault="009D3E0A" w:rsidP="009D3E0A">
            <w:pPr>
              <w:widowControl/>
              <w:autoSpaceDE/>
              <w:autoSpaceDN/>
              <w:adjustRightInd/>
              <w:jc w:val="center"/>
              <w:rPr>
                <w:bCs/>
                <w:color w:val="000000" w:themeColor="text1"/>
                <w:sz w:val="20"/>
                <w:szCs w:val="20"/>
              </w:rPr>
            </w:pPr>
            <w:ins w:id="2035" w:author="ERCOT" w:date="2023-10-26T12:38:00Z">
              <w:r w:rsidRPr="00E95F39">
                <w:rPr>
                  <w:color w:val="000000" w:themeColor="text1"/>
                  <w:sz w:val="20"/>
                  <w:szCs w:val="20"/>
                </w:rPr>
                <w:t>0.0</w:t>
              </w:r>
            </w:ins>
            <w:del w:id="203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C9FA71A" w14:textId="1BCC9B11" w:rsidR="009D3E0A" w:rsidRPr="00E95F39" w:rsidRDefault="009D3E0A" w:rsidP="009D3E0A">
            <w:pPr>
              <w:widowControl/>
              <w:autoSpaceDE/>
              <w:autoSpaceDN/>
              <w:adjustRightInd/>
              <w:jc w:val="center"/>
              <w:rPr>
                <w:bCs/>
                <w:color w:val="000000" w:themeColor="text1"/>
                <w:sz w:val="20"/>
                <w:szCs w:val="20"/>
              </w:rPr>
            </w:pPr>
            <w:ins w:id="2037" w:author="ERCOT" w:date="2023-10-26T12:38:00Z">
              <w:r w:rsidRPr="00E95F39">
                <w:rPr>
                  <w:color w:val="000000" w:themeColor="text1"/>
                  <w:sz w:val="20"/>
                  <w:szCs w:val="20"/>
                </w:rPr>
                <w:t>0.0</w:t>
              </w:r>
            </w:ins>
            <w:del w:id="203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3DA5323" w14:textId="3A94490A" w:rsidR="009D3E0A" w:rsidRPr="00E95F39" w:rsidRDefault="009D3E0A" w:rsidP="009D3E0A">
            <w:pPr>
              <w:widowControl/>
              <w:autoSpaceDE/>
              <w:autoSpaceDN/>
              <w:adjustRightInd/>
              <w:jc w:val="center"/>
              <w:rPr>
                <w:bCs/>
                <w:color w:val="000000" w:themeColor="text1"/>
                <w:sz w:val="20"/>
                <w:szCs w:val="20"/>
              </w:rPr>
            </w:pPr>
            <w:ins w:id="2039" w:author="ERCOT" w:date="2023-10-26T12:38:00Z">
              <w:r w:rsidRPr="00E95F39">
                <w:rPr>
                  <w:color w:val="000000" w:themeColor="text1"/>
                  <w:sz w:val="20"/>
                  <w:szCs w:val="20"/>
                </w:rPr>
                <w:t>1.1</w:t>
              </w:r>
            </w:ins>
            <w:del w:id="2040" w:author="ERCOT" w:date="2023-10-26T12:38:00Z">
              <w:r w:rsidRPr="00E95F39" w:rsidDel="00473C81">
                <w:rPr>
                  <w:color w:val="000000" w:themeColor="text1"/>
                  <w:sz w:val="20"/>
                  <w:szCs w:val="20"/>
                </w:rPr>
                <w:delText>3.9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9B40C27" w14:textId="7D79552C" w:rsidR="009D3E0A" w:rsidRPr="00E95F39" w:rsidRDefault="009D3E0A" w:rsidP="009D3E0A">
            <w:pPr>
              <w:widowControl/>
              <w:autoSpaceDE/>
              <w:autoSpaceDN/>
              <w:adjustRightInd/>
              <w:jc w:val="center"/>
              <w:rPr>
                <w:bCs/>
                <w:color w:val="000000" w:themeColor="text1"/>
                <w:sz w:val="20"/>
                <w:szCs w:val="20"/>
              </w:rPr>
            </w:pPr>
            <w:ins w:id="2041" w:author="ERCOT" w:date="2023-10-26T12:38:00Z">
              <w:r w:rsidRPr="00E95F39">
                <w:rPr>
                  <w:color w:val="000000" w:themeColor="text1"/>
                  <w:sz w:val="20"/>
                  <w:szCs w:val="20"/>
                </w:rPr>
                <w:t>3.8</w:t>
              </w:r>
            </w:ins>
            <w:del w:id="2042" w:author="ERCOT" w:date="2023-10-26T12:38:00Z">
              <w:r w:rsidRPr="00E95F39" w:rsidDel="00473C81">
                <w:rPr>
                  <w:color w:val="000000" w:themeColor="text1"/>
                  <w:sz w:val="20"/>
                  <w:szCs w:val="20"/>
                </w:rPr>
                <w:delText>13.3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B4314FA" w14:textId="5C0660C6" w:rsidR="009D3E0A" w:rsidRPr="00E95F39" w:rsidRDefault="009D3E0A" w:rsidP="009D3E0A">
            <w:pPr>
              <w:widowControl/>
              <w:autoSpaceDE/>
              <w:autoSpaceDN/>
              <w:adjustRightInd/>
              <w:jc w:val="center"/>
              <w:rPr>
                <w:bCs/>
                <w:color w:val="000000" w:themeColor="text1"/>
                <w:sz w:val="20"/>
                <w:szCs w:val="20"/>
              </w:rPr>
            </w:pPr>
            <w:ins w:id="2043" w:author="ERCOT" w:date="2023-10-26T12:38:00Z">
              <w:r w:rsidRPr="00E95F39">
                <w:rPr>
                  <w:color w:val="000000" w:themeColor="text1"/>
                  <w:sz w:val="20"/>
                  <w:szCs w:val="20"/>
                </w:rPr>
                <w:t>6.2</w:t>
              </w:r>
            </w:ins>
            <w:del w:id="2044" w:author="ERCOT" w:date="2023-10-26T12:38:00Z">
              <w:r w:rsidRPr="00E95F39" w:rsidDel="00473C81">
                <w:rPr>
                  <w:color w:val="000000" w:themeColor="text1"/>
                  <w:sz w:val="20"/>
                  <w:szCs w:val="20"/>
                </w:rPr>
                <w:delText>12.5</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7888860" w14:textId="604D1BF3" w:rsidR="009D3E0A" w:rsidRPr="00E95F39" w:rsidRDefault="009D3E0A" w:rsidP="009D3E0A">
            <w:pPr>
              <w:widowControl/>
              <w:autoSpaceDE/>
              <w:autoSpaceDN/>
              <w:adjustRightInd/>
              <w:jc w:val="center"/>
              <w:rPr>
                <w:bCs/>
                <w:color w:val="000000" w:themeColor="text1"/>
                <w:sz w:val="20"/>
                <w:szCs w:val="20"/>
              </w:rPr>
            </w:pPr>
            <w:ins w:id="2045" w:author="ERCOT" w:date="2023-10-26T12:38:00Z">
              <w:r w:rsidRPr="00E95F39">
                <w:rPr>
                  <w:color w:val="000000" w:themeColor="text1"/>
                  <w:sz w:val="20"/>
                  <w:szCs w:val="20"/>
                </w:rPr>
                <w:t>7.5</w:t>
              </w:r>
            </w:ins>
            <w:del w:id="2046" w:author="ERCOT" w:date="2023-10-26T12:38:00Z">
              <w:r w:rsidRPr="00E95F39" w:rsidDel="00473C81">
                <w:rPr>
                  <w:color w:val="000000" w:themeColor="text1"/>
                  <w:sz w:val="20"/>
                  <w:szCs w:val="20"/>
                </w:rPr>
                <w:delText>11.8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6BE47E46" w14:textId="7F0BC394" w:rsidR="009D3E0A" w:rsidRPr="00E95F39" w:rsidRDefault="009D3E0A" w:rsidP="009D3E0A">
            <w:pPr>
              <w:widowControl/>
              <w:autoSpaceDE/>
              <w:autoSpaceDN/>
              <w:adjustRightInd/>
              <w:jc w:val="center"/>
              <w:rPr>
                <w:bCs/>
                <w:color w:val="000000" w:themeColor="text1"/>
                <w:sz w:val="20"/>
                <w:szCs w:val="20"/>
              </w:rPr>
            </w:pPr>
            <w:ins w:id="2047" w:author="ERCOT" w:date="2023-10-26T12:38:00Z">
              <w:r w:rsidRPr="00E95F39">
                <w:rPr>
                  <w:color w:val="000000" w:themeColor="text1"/>
                  <w:sz w:val="20"/>
                  <w:szCs w:val="20"/>
                </w:rPr>
                <w:t>6.6</w:t>
              </w:r>
            </w:ins>
            <w:del w:id="2048" w:author="ERCOT" w:date="2023-10-26T12:38:00Z">
              <w:r w:rsidRPr="00E95F39" w:rsidDel="00473C81">
                <w:rPr>
                  <w:color w:val="000000" w:themeColor="text1"/>
                  <w:sz w:val="20"/>
                  <w:szCs w:val="20"/>
                </w:rPr>
                <w:delText>8.7</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7CD347F" w14:textId="1ABAFCC7" w:rsidR="009D3E0A" w:rsidRPr="00E95F39" w:rsidRDefault="009D3E0A" w:rsidP="009D3E0A">
            <w:pPr>
              <w:widowControl/>
              <w:autoSpaceDE/>
              <w:autoSpaceDN/>
              <w:adjustRightInd/>
              <w:jc w:val="center"/>
              <w:rPr>
                <w:bCs/>
                <w:color w:val="000000" w:themeColor="text1"/>
                <w:sz w:val="20"/>
                <w:szCs w:val="20"/>
              </w:rPr>
            </w:pPr>
            <w:ins w:id="2049" w:author="ERCOT" w:date="2023-10-26T12:38:00Z">
              <w:r w:rsidRPr="00E95F39">
                <w:rPr>
                  <w:color w:val="000000" w:themeColor="text1"/>
                  <w:sz w:val="20"/>
                  <w:szCs w:val="20"/>
                </w:rPr>
                <w:t>6.9</w:t>
              </w:r>
            </w:ins>
            <w:del w:id="2050" w:author="ERCOT" w:date="2023-10-26T12:38:00Z">
              <w:r w:rsidRPr="00E95F39" w:rsidDel="00473C81">
                <w:rPr>
                  <w:color w:val="000000" w:themeColor="text1"/>
                  <w:sz w:val="20"/>
                  <w:szCs w:val="20"/>
                </w:rPr>
                <w:delText>10.2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663C9B9" w14:textId="55B5358F" w:rsidR="009D3E0A" w:rsidRPr="00E95F39" w:rsidRDefault="009D3E0A" w:rsidP="009D3E0A">
            <w:pPr>
              <w:widowControl/>
              <w:autoSpaceDE/>
              <w:autoSpaceDN/>
              <w:adjustRightInd/>
              <w:jc w:val="center"/>
              <w:rPr>
                <w:bCs/>
                <w:color w:val="000000" w:themeColor="text1"/>
                <w:sz w:val="20"/>
                <w:szCs w:val="20"/>
              </w:rPr>
            </w:pPr>
            <w:ins w:id="2051" w:author="ERCOT" w:date="2023-10-26T12:38:00Z">
              <w:r w:rsidRPr="00E95F39">
                <w:rPr>
                  <w:color w:val="000000" w:themeColor="text1"/>
                  <w:sz w:val="20"/>
                  <w:szCs w:val="20"/>
                </w:rPr>
                <w:t>8.1</w:t>
              </w:r>
            </w:ins>
            <w:del w:id="2052" w:author="ERCOT" w:date="2023-10-26T12:38:00Z">
              <w:r w:rsidRPr="00E95F39" w:rsidDel="00473C81">
                <w:rPr>
                  <w:color w:val="000000" w:themeColor="text1"/>
                  <w:sz w:val="20"/>
                  <w:szCs w:val="20"/>
                </w:rPr>
                <w:delText>14.5</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D3E9306" w14:textId="2CBCE181" w:rsidR="009D3E0A" w:rsidRPr="00E95F39" w:rsidRDefault="009D3E0A" w:rsidP="009D3E0A">
            <w:pPr>
              <w:widowControl/>
              <w:autoSpaceDE/>
              <w:autoSpaceDN/>
              <w:adjustRightInd/>
              <w:jc w:val="center"/>
              <w:rPr>
                <w:bCs/>
                <w:color w:val="000000" w:themeColor="text1"/>
                <w:sz w:val="20"/>
                <w:szCs w:val="20"/>
              </w:rPr>
            </w:pPr>
            <w:ins w:id="2053" w:author="ERCOT" w:date="2023-10-26T12:38:00Z">
              <w:r w:rsidRPr="00E95F39">
                <w:rPr>
                  <w:color w:val="000000" w:themeColor="text1"/>
                  <w:sz w:val="20"/>
                  <w:szCs w:val="20"/>
                </w:rPr>
                <w:t>8.6</w:t>
              </w:r>
            </w:ins>
            <w:del w:id="2054" w:author="ERCOT" w:date="2023-10-26T12:38:00Z">
              <w:r w:rsidRPr="00E95F39" w:rsidDel="00473C81">
                <w:rPr>
                  <w:color w:val="000000" w:themeColor="text1"/>
                  <w:sz w:val="20"/>
                  <w:szCs w:val="20"/>
                </w:rPr>
                <w:delText>13.2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49B3EB1" w14:textId="2C333FCA" w:rsidR="009D3E0A" w:rsidRPr="00E95F39" w:rsidRDefault="009D3E0A" w:rsidP="009D3E0A">
            <w:pPr>
              <w:widowControl/>
              <w:autoSpaceDE/>
              <w:autoSpaceDN/>
              <w:adjustRightInd/>
              <w:jc w:val="center"/>
              <w:rPr>
                <w:bCs/>
                <w:color w:val="000000" w:themeColor="text1"/>
                <w:sz w:val="20"/>
                <w:szCs w:val="20"/>
              </w:rPr>
            </w:pPr>
            <w:ins w:id="2055" w:author="ERCOT" w:date="2023-10-26T12:38:00Z">
              <w:r w:rsidRPr="00E95F39">
                <w:rPr>
                  <w:color w:val="000000" w:themeColor="text1"/>
                  <w:sz w:val="20"/>
                  <w:szCs w:val="20"/>
                </w:rPr>
                <w:t>10.8</w:t>
              </w:r>
            </w:ins>
            <w:del w:id="2056" w:author="ERCOT" w:date="2023-10-26T12:38:00Z">
              <w:r w:rsidRPr="00E95F39" w:rsidDel="00473C81">
                <w:rPr>
                  <w:color w:val="000000" w:themeColor="text1"/>
                  <w:sz w:val="20"/>
                  <w:szCs w:val="20"/>
                </w:rPr>
                <w:delText>12.9</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2C113A0" w14:textId="6B4CD40C" w:rsidR="009D3E0A" w:rsidRPr="00E95F39" w:rsidRDefault="009D3E0A" w:rsidP="009D3E0A">
            <w:pPr>
              <w:widowControl/>
              <w:autoSpaceDE/>
              <w:autoSpaceDN/>
              <w:adjustRightInd/>
              <w:jc w:val="center"/>
              <w:rPr>
                <w:bCs/>
                <w:color w:val="000000" w:themeColor="text1"/>
                <w:sz w:val="20"/>
                <w:szCs w:val="20"/>
              </w:rPr>
            </w:pPr>
            <w:ins w:id="2057" w:author="ERCOT" w:date="2023-10-26T12:38:00Z">
              <w:r w:rsidRPr="00E95F39">
                <w:rPr>
                  <w:color w:val="000000" w:themeColor="text1"/>
                  <w:sz w:val="20"/>
                  <w:szCs w:val="20"/>
                </w:rPr>
                <w:t>12.3</w:t>
              </w:r>
            </w:ins>
            <w:del w:id="2058" w:author="ERCOT" w:date="2023-10-26T12:38:00Z">
              <w:r w:rsidRPr="00E95F39" w:rsidDel="00473C81">
                <w:rPr>
                  <w:color w:val="000000" w:themeColor="text1"/>
                  <w:sz w:val="20"/>
                  <w:szCs w:val="20"/>
                </w:rPr>
                <w:delText>16.8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41A9666" w14:textId="45F17270" w:rsidR="009D3E0A" w:rsidRPr="00E95F39" w:rsidRDefault="009D3E0A" w:rsidP="009D3E0A">
            <w:pPr>
              <w:widowControl/>
              <w:autoSpaceDE/>
              <w:autoSpaceDN/>
              <w:adjustRightInd/>
              <w:jc w:val="center"/>
              <w:rPr>
                <w:bCs/>
                <w:color w:val="000000" w:themeColor="text1"/>
                <w:sz w:val="20"/>
                <w:szCs w:val="20"/>
              </w:rPr>
            </w:pPr>
            <w:ins w:id="2059" w:author="ERCOT" w:date="2023-10-26T12:38:00Z">
              <w:r w:rsidRPr="00E95F39">
                <w:rPr>
                  <w:color w:val="000000" w:themeColor="text1"/>
                  <w:sz w:val="20"/>
                  <w:szCs w:val="20"/>
                </w:rPr>
                <w:t>10.5</w:t>
              </w:r>
            </w:ins>
            <w:del w:id="2060" w:author="ERCOT" w:date="2023-10-26T12:38:00Z">
              <w:r w:rsidRPr="00E95F39" w:rsidDel="00473C81">
                <w:rPr>
                  <w:color w:val="000000" w:themeColor="text1"/>
                  <w:sz w:val="20"/>
                  <w:szCs w:val="20"/>
                </w:rPr>
                <w:delText>17.9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B08A684" w14:textId="159EDDDB" w:rsidR="009D3E0A" w:rsidRPr="00E95F39" w:rsidRDefault="009D3E0A" w:rsidP="009D3E0A">
            <w:pPr>
              <w:widowControl/>
              <w:autoSpaceDE/>
              <w:autoSpaceDN/>
              <w:adjustRightInd/>
              <w:jc w:val="center"/>
              <w:rPr>
                <w:bCs/>
                <w:color w:val="000000" w:themeColor="text1"/>
                <w:sz w:val="20"/>
                <w:szCs w:val="20"/>
              </w:rPr>
            </w:pPr>
            <w:ins w:id="2061" w:author="ERCOT" w:date="2023-10-26T12:38:00Z">
              <w:r w:rsidRPr="00E95F39">
                <w:rPr>
                  <w:color w:val="000000" w:themeColor="text1"/>
                  <w:sz w:val="20"/>
                  <w:szCs w:val="20"/>
                </w:rPr>
                <w:t>11.7</w:t>
              </w:r>
            </w:ins>
            <w:del w:id="2062" w:author="ERCOT" w:date="2023-10-26T12:38:00Z">
              <w:r w:rsidRPr="00E95F39" w:rsidDel="00473C81">
                <w:rPr>
                  <w:color w:val="000000" w:themeColor="text1"/>
                  <w:sz w:val="20"/>
                  <w:szCs w:val="20"/>
                </w:rPr>
                <w:delText>13.4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5E8F02B" w14:textId="62064344" w:rsidR="009D3E0A" w:rsidRPr="00E95F39" w:rsidRDefault="009D3E0A" w:rsidP="009D3E0A">
            <w:pPr>
              <w:widowControl/>
              <w:autoSpaceDE/>
              <w:autoSpaceDN/>
              <w:adjustRightInd/>
              <w:jc w:val="center"/>
              <w:rPr>
                <w:bCs/>
                <w:color w:val="000000" w:themeColor="text1"/>
                <w:sz w:val="20"/>
                <w:szCs w:val="20"/>
              </w:rPr>
            </w:pPr>
            <w:ins w:id="2063" w:author="ERCOT" w:date="2023-10-26T12:38:00Z">
              <w:r w:rsidRPr="00E95F39">
                <w:rPr>
                  <w:color w:val="000000" w:themeColor="text1"/>
                  <w:sz w:val="20"/>
                  <w:szCs w:val="20"/>
                </w:rPr>
                <w:t>4.6</w:t>
              </w:r>
            </w:ins>
            <w:del w:id="2064" w:author="ERCOT" w:date="2023-10-26T12:38:00Z">
              <w:r w:rsidRPr="00E95F39" w:rsidDel="00473C81">
                <w:rPr>
                  <w:color w:val="000000" w:themeColor="text1"/>
                  <w:sz w:val="20"/>
                  <w:szCs w:val="20"/>
                </w:rPr>
                <w:delText>6.4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4526FC5" w14:textId="76AAA620" w:rsidR="009D3E0A" w:rsidRPr="00E95F39" w:rsidRDefault="009D3E0A" w:rsidP="009D3E0A">
            <w:pPr>
              <w:widowControl/>
              <w:autoSpaceDE/>
              <w:autoSpaceDN/>
              <w:adjustRightInd/>
              <w:jc w:val="center"/>
              <w:rPr>
                <w:bCs/>
                <w:color w:val="000000" w:themeColor="text1"/>
                <w:sz w:val="20"/>
                <w:szCs w:val="20"/>
              </w:rPr>
            </w:pPr>
            <w:ins w:id="2065" w:author="ERCOT" w:date="2023-10-26T12:38:00Z">
              <w:r w:rsidRPr="00E95F39">
                <w:rPr>
                  <w:color w:val="000000" w:themeColor="text1"/>
                  <w:sz w:val="20"/>
                  <w:szCs w:val="20"/>
                </w:rPr>
                <w:t>0.0</w:t>
              </w:r>
            </w:ins>
            <w:del w:id="206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996C3B7" w14:textId="13339B19" w:rsidR="009D3E0A" w:rsidRPr="00E95F39" w:rsidRDefault="009D3E0A" w:rsidP="009D3E0A">
            <w:pPr>
              <w:widowControl/>
              <w:autoSpaceDE/>
              <w:autoSpaceDN/>
              <w:adjustRightInd/>
              <w:jc w:val="center"/>
              <w:rPr>
                <w:bCs/>
                <w:color w:val="000000" w:themeColor="text1"/>
                <w:sz w:val="20"/>
                <w:szCs w:val="20"/>
              </w:rPr>
            </w:pPr>
            <w:ins w:id="2067" w:author="ERCOT" w:date="2023-10-26T12:38:00Z">
              <w:r w:rsidRPr="00E95F39">
                <w:rPr>
                  <w:color w:val="000000" w:themeColor="text1"/>
                  <w:sz w:val="20"/>
                  <w:szCs w:val="20"/>
                </w:rPr>
                <w:t>0.0</w:t>
              </w:r>
            </w:ins>
            <w:del w:id="206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47DF13BB" w14:textId="35C71C6B" w:rsidR="009D3E0A" w:rsidRPr="00E95F39" w:rsidRDefault="009D3E0A" w:rsidP="009D3E0A">
            <w:pPr>
              <w:widowControl/>
              <w:autoSpaceDE/>
              <w:autoSpaceDN/>
              <w:adjustRightInd/>
              <w:jc w:val="center"/>
              <w:rPr>
                <w:bCs/>
                <w:color w:val="000000" w:themeColor="text1"/>
                <w:sz w:val="20"/>
                <w:szCs w:val="20"/>
              </w:rPr>
            </w:pPr>
            <w:ins w:id="2069" w:author="ERCOT" w:date="2023-10-26T12:38:00Z">
              <w:r w:rsidRPr="00E95F39">
                <w:rPr>
                  <w:color w:val="000000" w:themeColor="text1"/>
                  <w:sz w:val="20"/>
                  <w:szCs w:val="20"/>
                </w:rPr>
                <w:t>0.0</w:t>
              </w:r>
            </w:ins>
            <w:del w:id="2070" w:author="ERCOT" w:date="2023-10-26T12:38:00Z">
              <w:r w:rsidRPr="00E95F39" w:rsidDel="00473C81">
                <w:rPr>
                  <w:color w:val="000000" w:themeColor="text1"/>
                  <w:sz w:val="20"/>
                  <w:szCs w:val="20"/>
                </w:rPr>
                <w:delText>0.0</w:delText>
              </w:r>
            </w:del>
          </w:p>
        </w:tc>
      </w:tr>
      <w:tr w:rsidR="009D3E0A" w:rsidRPr="00ED4D8D" w14:paraId="41DB8A30"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53A12A40" w14:textId="77777777" w:rsidR="009D3E0A" w:rsidRPr="0012615F" w:rsidRDefault="009D3E0A" w:rsidP="009D3E0A">
            <w:pPr>
              <w:widowControl/>
              <w:autoSpaceDE/>
              <w:autoSpaceDN/>
              <w:adjustRightInd/>
              <w:jc w:val="center"/>
              <w:rPr>
                <w:b/>
                <w:bCs/>
                <w:sz w:val="22"/>
                <w:szCs w:val="22"/>
              </w:rPr>
            </w:pPr>
            <w:r w:rsidRPr="0012615F">
              <w:rPr>
                <w:b/>
                <w:bCs/>
                <w:sz w:val="22"/>
                <w:szCs w:val="22"/>
              </w:rPr>
              <w:t>Jun.</w:t>
            </w:r>
          </w:p>
        </w:tc>
        <w:tc>
          <w:tcPr>
            <w:tcW w:w="190" w:type="pct"/>
            <w:tcBorders>
              <w:top w:val="single" w:sz="4" w:space="0" w:color="000000"/>
              <w:left w:val="single" w:sz="4" w:space="0" w:color="000000"/>
              <w:bottom w:val="single" w:sz="4" w:space="0" w:color="000000"/>
              <w:right w:val="single" w:sz="4" w:space="0" w:color="000000"/>
            </w:tcBorders>
            <w:vAlign w:val="center"/>
          </w:tcPr>
          <w:p w14:paraId="68DEC43F" w14:textId="5C94BDE1" w:rsidR="009D3E0A" w:rsidRPr="00E95F39" w:rsidRDefault="009D3E0A" w:rsidP="009D3E0A">
            <w:pPr>
              <w:widowControl/>
              <w:autoSpaceDE/>
              <w:autoSpaceDN/>
              <w:adjustRightInd/>
              <w:jc w:val="center"/>
              <w:rPr>
                <w:bCs/>
                <w:color w:val="000000" w:themeColor="text1"/>
                <w:sz w:val="20"/>
                <w:szCs w:val="20"/>
              </w:rPr>
            </w:pPr>
            <w:ins w:id="2071" w:author="ERCOT" w:date="2023-10-26T12:38:00Z">
              <w:r w:rsidRPr="00E95F39">
                <w:rPr>
                  <w:color w:val="000000" w:themeColor="text1"/>
                  <w:sz w:val="20"/>
                  <w:szCs w:val="20"/>
                </w:rPr>
                <w:t>0.0</w:t>
              </w:r>
            </w:ins>
            <w:del w:id="207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51B8D69" w14:textId="6C5A3E18" w:rsidR="009D3E0A" w:rsidRPr="00E95F39" w:rsidRDefault="009D3E0A" w:rsidP="009D3E0A">
            <w:pPr>
              <w:widowControl/>
              <w:autoSpaceDE/>
              <w:autoSpaceDN/>
              <w:adjustRightInd/>
              <w:jc w:val="center"/>
              <w:rPr>
                <w:bCs/>
                <w:color w:val="000000" w:themeColor="text1"/>
                <w:sz w:val="20"/>
                <w:szCs w:val="20"/>
              </w:rPr>
            </w:pPr>
            <w:ins w:id="2073" w:author="ERCOT" w:date="2023-10-26T12:38:00Z">
              <w:r w:rsidRPr="00E95F39">
                <w:rPr>
                  <w:color w:val="000000" w:themeColor="text1"/>
                  <w:sz w:val="20"/>
                  <w:szCs w:val="20"/>
                </w:rPr>
                <w:t>0.0</w:t>
              </w:r>
            </w:ins>
            <w:del w:id="2074"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D0CDDE5" w14:textId="579F6123" w:rsidR="009D3E0A" w:rsidRPr="00E95F39" w:rsidRDefault="009D3E0A" w:rsidP="009D3E0A">
            <w:pPr>
              <w:widowControl/>
              <w:autoSpaceDE/>
              <w:autoSpaceDN/>
              <w:adjustRightInd/>
              <w:jc w:val="center"/>
              <w:rPr>
                <w:bCs/>
                <w:color w:val="000000" w:themeColor="text1"/>
                <w:sz w:val="20"/>
                <w:szCs w:val="20"/>
              </w:rPr>
            </w:pPr>
            <w:ins w:id="2075" w:author="ERCOT" w:date="2023-10-26T12:38:00Z">
              <w:r w:rsidRPr="00E95F39">
                <w:rPr>
                  <w:color w:val="000000" w:themeColor="text1"/>
                  <w:sz w:val="20"/>
                  <w:szCs w:val="20"/>
                </w:rPr>
                <w:t>0.0</w:t>
              </w:r>
            </w:ins>
            <w:del w:id="207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1A9717D" w14:textId="793275A8" w:rsidR="009D3E0A" w:rsidRPr="00E95F39" w:rsidRDefault="009D3E0A" w:rsidP="009D3E0A">
            <w:pPr>
              <w:widowControl/>
              <w:autoSpaceDE/>
              <w:autoSpaceDN/>
              <w:adjustRightInd/>
              <w:jc w:val="center"/>
              <w:rPr>
                <w:bCs/>
                <w:color w:val="000000" w:themeColor="text1"/>
                <w:sz w:val="20"/>
                <w:szCs w:val="20"/>
              </w:rPr>
            </w:pPr>
            <w:ins w:id="2077" w:author="ERCOT" w:date="2023-10-26T12:38:00Z">
              <w:r w:rsidRPr="00E95F39">
                <w:rPr>
                  <w:color w:val="000000" w:themeColor="text1"/>
                  <w:sz w:val="20"/>
                  <w:szCs w:val="20"/>
                </w:rPr>
                <w:t>0.0</w:t>
              </w:r>
            </w:ins>
            <w:del w:id="207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C736CF9" w14:textId="544280C1" w:rsidR="009D3E0A" w:rsidRPr="00E95F39" w:rsidRDefault="009D3E0A" w:rsidP="009D3E0A">
            <w:pPr>
              <w:widowControl/>
              <w:autoSpaceDE/>
              <w:autoSpaceDN/>
              <w:adjustRightInd/>
              <w:jc w:val="center"/>
              <w:rPr>
                <w:bCs/>
                <w:color w:val="000000" w:themeColor="text1"/>
                <w:sz w:val="20"/>
                <w:szCs w:val="20"/>
              </w:rPr>
            </w:pPr>
            <w:ins w:id="2079" w:author="ERCOT" w:date="2023-10-26T12:38:00Z">
              <w:r w:rsidRPr="00E95F39">
                <w:rPr>
                  <w:color w:val="000000" w:themeColor="text1"/>
                  <w:sz w:val="20"/>
                  <w:szCs w:val="20"/>
                </w:rPr>
                <w:t>0.0</w:t>
              </w:r>
            </w:ins>
            <w:del w:id="208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3287EDF" w14:textId="711567FC" w:rsidR="009D3E0A" w:rsidRPr="00E95F39" w:rsidRDefault="009D3E0A" w:rsidP="009D3E0A">
            <w:pPr>
              <w:widowControl/>
              <w:autoSpaceDE/>
              <w:autoSpaceDN/>
              <w:adjustRightInd/>
              <w:jc w:val="center"/>
              <w:rPr>
                <w:bCs/>
                <w:color w:val="000000" w:themeColor="text1"/>
                <w:sz w:val="20"/>
                <w:szCs w:val="20"/>
              </w:rPr>
            </w:pPr>
            <w:ins w:id="2081" w:author="ERCOT" w:date="2023-10-26T12:38:00Z">
              <w:r w:rsidRPr="00E95F39">
                <w:rPr>
                  <w:color w:val="000000" w:themeColor="text1"/>
                  <w:sz w:val="20"/>
                  <w:szCs w:val="20"/>
                </w:rPr>
                <w:t>0.0</w:t>
              </w:r>
            </w:ins>
            <w:del w:id="208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3982453" w14:textId="75682D4A" w:rsidR="009D3E0A" w:rsidRPr="00E95F39" w:rsidRDefault="009D3E0A" w:rsidP="009D3E0A">
            <w:pPr>
              <w:widowControl/>
              <w:autoSpaceDE/>
              <w:autoSpaceDN/>
              <w:adjustRightInd/>
              <w:jc w:val="center"/>
              <w:rPr>
                <w:bCs/>
                <w:color w:val="000000" w:themeColor="text1"/>
                <w:sz w:val="20"/>
                <w:szCs w:val="20"/>
              </w:rPr>
            </w:pPr>
            <w:ins w:id="2083" w:author="ERCOT" w:date="2023-10-26T12:38:00Z">
              <w:r w:rsidRPr="00E95F39">
                <w:rPr>
                  <w:color w:val="000000" w:themeColor="text1"/>
                  <w:sz w:val="20"/>
                  <w:szCs w:val="20"/>
                </w:rPr>
                <w:t>0.0</w:t>
              </w:r>
            </w:ins>
            <w:del w:id="208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EB672E6" w14:textId="308F75B4" w:rsidR="009D3E0A" w:rsidRPr="00E95F39" w:rsidRDefault="009D3E0A" w:rsidP="009D3E0A">
            <w:pPr>
              <w:widowControl/>
              <w:autoSpaceDE/>
              <w:autoSpaceDN/>
              <w:adjustRightInd/>
              <w:jc w:val="center"/>
              <w:rPr>
                <w:bCs/>
                <w:color w:val="000000" w:themeColor="text1"/>
                <w:sz w:val="20"/>
                <w:szCs w:val="20"/>
              </w:rPr>
            </w:pPr>
            <w:ins w:id="2085" w:author="ERCOT" w:date="2023-10-26T12:38:00Z">
              <w:r w:rsidRPr="00E95F39">
                <w:rPr>
                  <w:color w:val="000000" w:themeColor="text1"/>
                  <w:sz w:val="20"/>
                  <w:szCs w:val="20"/>
                </w:rPr>
                <w:t>0.0</w:t>
              </w:r>
            </w:ins>
            <w:del w:id="208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862A6DE" w14:textId="36565371" w:rsidR="009D3E0A" w:rsidRPr="00E95F39" w:rsidRDefault="009D3E0A" w:rsidP="009D3E0A">
            <w:pPr>
              <w:widowControl/>
              <w:autoSpaceDE/>
              <w:autoSpaceDN/>
              <w:adjustRightInd/>
              <w:jc w:val="center"/>
              <w:rPr>
                <w:bCs/>
                <w:color w:val="000000" w:themeColor="text1"/>
                <w:sz w:val="20"/>
                <w:szCs w:val="20"/>
              </w:rPr>
            </w:pPr>
            <w:ins w:id="2087" w:author="ERCOT" w:date="2023-10-26T12:38:00Z">
              <w:r w:rsidRPr="00E95F39">
                <w:rPr>
                  <w:color w:val="000000" w:themeColor="text1"/>
                  <w:sz w:val="20"/>
                  <w:szCs w:val="20"/>
                </w:rPr>
                <w:t>0.0</w:t>
              </w:r>
            </w:ins>
            <w:del w:id="208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BA846CC" w14:textId="34319ED1" w:rsidR="009D3E0A" w:rsidRPr="00E95F39" w:rsidRDefault="009D3E0A" w:rsidP="009D3E0A">
            <w:pPr>
              <w:widowControl/>
              <w:autoSpaceDE/>
              <w:autoSpaceDN/>
              <w:adjustRightInd/>
              <w:jc w:val="center"/>
              <w:rPr>
                <w:bCs/>
                <w:color w:val="000000" w:themeColor="text1"/>
                <w:sz w:val="20"/>
                <w:szCs w:val="20"/>
              </w:rPr>
            </w:pPr>
            <w:ins w:id="2089" w:author="ERCOT" w:date="2023-10-26T12:38:00Z">
              <w:r w:rsidRPr="00E95F39">
                <w:rPr>
                  <w:color w:val="000000" w:themeColor="text1"/>
                  <w:sz w:val="20"/>
                  <w:szCs w:val="20"/>
                </w:rPr>
                <w:t>3.7</w:t>
              </w:r>
            </w:ins>
            <w:del w:id="2090" w:author="ERCOT" w:date="2023-10-26T12:38:00Z">
              <w:r w:rsidRPr="00E95F39" w:rsidDel="00473C81">
                <w:rPr>
                  <w:color w:val="000000" w:themeColor="text1"/>
                  <w:sz w:val="20"/>
                  <w:szCs w:val="20"/>
                </w:rPr>
                <w:delText>8.9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1B0EA23" w14:textId="07F37537" w:rsidR="009D3E0A" w:rsidRPr="00E95F39" w:rsidRDefault="009D3E0A" w:rsidP="009D3E0A">
            <w:pPr>
              <w:widowControl/>
              <w:autoSpaceDE/>
              <w:autoSpaceDN/>
              <w:adjustRightInd/>
              <w:jc w:val="center"/>
              <w:rPr>
                <w:bCs/>
                <w:color w:val="000000" w:themeColor="text1"/>
                <w:sz w:val="20"/>
                <w:szCs w:val="20"/>
              </w:rPr>
            </w:pPr>
            <w:ins w:id="2091" w:author="ERCOT" w:date="2023-10-26T12:38:00Z">
              <w:r w:rsidRPr="00E95F39">
                <w:rPr>
                  <w:color w:val="000000" w:themeColor="text1"/>
                  <w:sz w:val="20"/>
                  <w:szCs w:val="20"/>
                </w:rPr>
                <w:t>3.0</w:t>
              </w:r>
            </w:ins>
            <w:del w:id="2092" w:author="ERCOT" w:date="2023-10-26T12:38:00Z">
              <w:r w:rsidRPr="00E95F39" w:rsidDel="00473C81">
                <w:rPr>
                  <w:color w:val="000000" w:themeColor="text1"/>
                  <w:sz w:val="20"/>
                  <w:szCs w:val="20"/>
                </w:rPr>
                <w:delText>6.1</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B12F504" w14:textId="52D711E2" w:rsidR="009D3E0A" w:rsidRPr="00E95F39" w:rsidRDefault="009D3E0A" w:rsidP="009D3E0A">
            <w:pPr>
              <w:widowControl/>
              <w:autoSpaceDE/>
              <w:autoSpaceDN/>
              <w:adjustRightInd/>
              <w:jc w:val="center"/>
              <w:rPr>
                <w:bCs/>
                <w:color w:val="000000" w:themeColor="text1"/>
                <w:sz w:val="20"/>
                <w:szCs w:val="20"/>
              </w:rPr>
            </w:pPr>
            <w:ins w:id="2093" w:author="ERCOT" w:date="2023-10-26T12:38:00Z">
              <w:r w:rsidRPr="00E95F39">
                <w:rPr>
                  <w:color w:val="000000" w:themeColor="text1"/>
                  <w:sz w:val="20"/>
                  <w:szCs w:val="20"/>
                </w:rPr>
                <w:t>3.0</w:t>
              </w:r>
            </w:ins>
            <w:del w:id="2094" w:author="ERCOT" w:date="2023-10-26T12:38:00Z">
              <w:r w:rsidRPr="00E95F39" w:rsidDel="00473C81">
                <w:rPr>
                  <w:color w:val="000000" w:themeColor="text1"/>
                  <w:sz w:val="20"/>
                  <w:szCs w:val="20"/>
                </w:rPr>
                <w:delText>5.9</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314E6C0D" w14:textId="6DE4AA64" w:rsidR="009D3E0A" w:rsidRPr="00E95F39" w:rsidRDefault="009D3E0A" w:rsidP="009D3E0A">
            <w:pPr>
              <w:widowControl/>
              <w:autoSpaceDE/>
              <w:autoSpaceDN/>
              <w:adjustRightInd/>
              <w:jc w:val="center"/>
              <w:rPr>
                <w:bCs/>
                <w:color w:val="000000" w:themeColor="text1"/>
                <w:sz w:val="20"/>
                <w:szCs w:val="20"/>
              </w:rPr>
            </w:pPr>
            <w:ins w:id="2095" w:author="ERCOT" w:date="2023-10-26T12:38:00Z">
              <w:r w:rsidRPr="00E95F39">
                <w:rPr>
                  <w:color w:val="000000" w:themeColor="text1"/>
                  <w:sz w:val="20"/>
                  <w:szCs w:val="20"/>
                </w:rPr>
                <w:t>4.4</w:t>
              </w:r>
            </w:ins>
            <w:del w:id="2096" w:author="ERCOT" w:date="2023-10-26T12:38:00Z">
              <w:r w:rsidRPr="00E95F39" w:rsidDel="00473C81">
                <w:rPr>
                  <w:color w:val="000000" w:themeColor="text1"/>
                  <w:sz w:val="20"/>
                  <w:szCs w:val="20"/>
                </w:rPr>
                <w:delText>7.6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8940125" w14:textId="08162351" w:rsidR="009D3E0A" w:rsidRPr="00E95F39" w:rsidRDefault="009D3E0A" w:rsidP="009D3E0A">
            <w:pPr>
              <w:widowControl/>
              <w:autoSpaceDE/>
              <w:autoSpaceDN/>
              <w:adjustRightInd/>
              <w:jc w:val="center"/>
              <w:rPr>
                <w:bCs/>
                <w:color w:val="000000" w:themeColor="text1"/>
                <w:sz w:val="20"/>
                <w:szCs w:val="20"/>
              </w:rPr>
            </w:pPr>
            <w:ins w:id="2097" w:author="ERCOT" w:date="2023-10-26T12:38:00Z">
              <w:r w:rsidRPr="00E95F39">
                <w:rPr>
                  <w:color w:val="000000" w:themeColor="text1"/>
                  <w:sz w:val="20"/>
                  <w:szCs w:val="20"/>
                </w:rPr>
                <w:t>6.6</w:t>
              </w:r>
            </w:ins>
            <w:del w:id="2098" w:author="ERCOT" w:date="2023-10-26T12:38:00Z">
              <w:r w:rsidRPr="00E95F39" w:rsidDel="00473C81">
                <w:rPr>
                  <w:color w:val="000000" w:themeColor="text1"/>
                  <w:sz w:val="20"/>
                  <w:szCs w:val="20"/>
                </w:rPr>
                <w:delText>7.4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0FCBAC9" w14:textId="724B5BEA" w:rsidR="009D3E0A" w:rsidRPr="00E95F39" w:rsidRDefault="009D3E0A" w:rsidP="009D3E0A">
            <w:pPr>
              <w:widowControl/>
              <w:autoSpaceDE/>
              <w:autoSpaceDN/>
              <w:adjustRightInd/>
              <w:jc w:val="center"/>
              <w:rPr>
                <w:bCs/>
                <w:color w:val="000000" w:themeColor="text1"/>
                <w:sz w:val="20"/>
                <w:szCs w:val="20"/>
              </w:rPr>
            </w:pPr>
            <w:ins w:id="2099" w:author="ERCOT" w:date="2023-10-26T12:38:00Z">
              <w:r w:rsidRPr="00E95F39">
                <w:rPr>
                  <w:color w:val="000000" w:themeColor="text1"/>
                  <w:sz w:val="20"/>
                  <w:szCs w:val="20"/>
                </w:rPr>
                <w:t>5.4</w:t>
              </w:r>
            </w:ins>
            <w:del w:id="2100" w:author="ERCOT" w:date="2023-10-26T12:38:00Z">
              <w:r w:rsidRPr="00E95F39" w:rsidDel="00473C81">
                <w:rPr>
                  <w:color w:val="000000" w:themeColor="text1"/>
                  <w:sz w:val="20"/>
                  <w:szCs w:val="20"/>
                </w:rPr>
                <w:delText>8.9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A96A2C4" w14:textId="5F512D0E" w:rsidR="009D3E0A" w:rsidRPr="00E95F39" w:rsidRDefault="009D3E0A" w:rsidP="009D3E0A">
            <w:pPr>
              <w:widowControl/>
              <w:autoSpaceDE/>
              <w:autoSpaceDN/>
              <w:adjustRightInd/>
              <w:jc w:val="center"/>
              <w:rPr>
                <w:bCs/>
                <w:color w:val="000000" w:themeColor="text1"/>
                <w:sz w:val="20"/>
                <w:szCs w:val="20"/>
              </w:rPr>
            </w:pPr>
            <w:ins w:id="2101" w:author="ERCOT" w:date="2023-10-26T12:38:00Z">
              <w:r w:rsidRPr="00E95F39">
                <w:rPr>
                  <w:color w:val="000000" w:themeColor="text1"/>
                  <w:sz w:val="20"/>
                  <w:szCs w:val="20"/>
                </w:rPr>
                <w:t>6.3</w:t>
              </w:r>
            </w:ins>
            <w:del w:id="2102" w:author="ERCOT" w:date="2023-10-26T12:38:00Z">
              <w:r w:rsidRPr="00E95F39" w:rsidDel="00473C81">
                <w:rPr>
                  <w:color w:val="000000" w:themeColor="text1"/>
                  <w:sz w:val="20"/>
                  <w:szCs w:val="20"/>
                </w:rPr>
                <w:delText>12.9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FEEE257" w14:textId="0433FE96" w:rsidR="009D3E0A" w:rsidRPr="00E95F39" w:rsidRDefault="009D3E0A" w:rsidP="009D3E0A">
            <w:pPr>
              <w:widowControl/>
              <w:autoSpaceDE/>
              <w:autoSpaceDN/>
              <w:adjustRightInd/>
              <w:jc w:val="center"/>
              <w:rPr>
                <w:bCs/>
                <w:color w:val="000000" w:themeColor="text1"/>
                <w:sz w:val="20"/>
                <w:szCs w:val="20"/>
              </w:rPr>
            </w:pPr>
            <w:ins w:id="2103" w:author="ERCOT" w:date="2023-10-26T12:38:00Z">
              <w:r w:rsidRPr="00E95F39">
                <w:rPr>
                  <w:color w:val="000000" w:themeColor="text1"/>
                  <w:sz w:val="20"/>
                  <w:szCs w:val="20"/>
                </w:rPr>
                <w:t>11.0</w:t>
              </w:r>
            </w:ins>
            <w:del w:id="2104" w:author="ERCOT" w:date="2023-10-26T12:38:00Z">
              <w:r w:rsidRPr="00E95F39" w:rsidDel="00473C81">
                <w:rPr>
                  <w:color w:val="000000" w:themeColor="text1"/>
                  <w:sz w:val="20"/>
                  <w:szCs w:val="20"/>
                </w:rPr>
                <w:delText>15.8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A6DF2BB" w14:textId="60E02430" w:rsidR="009D3E0A" w:rsidRPr="00E95F39" w:rsidRDefault="009D3E0A" w:rsidP="009D3E0A">
            <w:pPr>
              <w:widowControl/>
              <w:autoSpaceDE/>
              <w:autoSpaceDN/>
              <w:adjustRightInd/>
              <w:jc w:val="center"/>
              <w:rPr>
                <w:bCs/>
                <w:color w:val="000000" w:themeColor="text1"/>
                <w:sz w:val="20"/>
                <w:szCs w:val="20"/>
              </w:rPr>
            </w:pPr>
            <w:ins w:id="2105" w:author="ERCOT" w:date="2023-10-26T12:38:00Z">
              <w:r w:rsidRPr="00E95F39">
                <w:rPr>
                  <w:color w:val="000000" w:themeColor="text1"/>
                  <w:sz w:val="20"/>
                  <w:szCs w:val="20"/>
                </w:rPr>
                <w:t>8.0</w:t>
              </w:r>
            </w:ins>
            <w:del w:id="2106" w:author="ERCOT" w:date="2023-10-26T12:38:00Z">
              <w:r w:rsidRPr="00E95F39" w:rsidDel="00473C81">
                <w:rPr>
                  <w:color w:val="000000" w:themeColor="text1"/>
                  <w:sz w:val="20"/>
                  <w:szCs w:val="20"/>
                </w:rPr>
                <w:delText>17.1</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705C295" w14:textId="528BCD36" w:rsidR="009D3E0A" w:rsidRPr="00E95F39" w:rsidRDefault="009D3E0A" w:rsidP="009D3E0A">
            <w:pPr>
              <w:widowControl/>
              <w:autoSpaceDE/>
              <w:autoSpaceDN/>
              <w:adjustRightInd/>
              <w:jc w:val="center"/>
              <w:rPr>
                <w:bCs/>
                <w:color w:val="000000" w:themeColor="text1"/>
                <w:sz w:val="20"/>
                <w:szCs w:val="20"/>
              </w:rPr>
            </w:pPr>
            <w:ins w:id="2107" w:author="ERCOT" w:date="2023-10-26T12:38:00Z">
              <w:r w:rsidRPr="00E95F39">
                <w:rPr>
                  <w:color w:val="000000" w:themeColor="text1"/>
                  <w:sz w:val="20"/>
                  <w:szCs w:val="20"/>
                </w:rPr>
                <w:t>10.2</w:t>
              </w:r>
            </w:ins>
            <w:del w:id="2108" w:author="ERCOT" w:date="2023-10-26T12:38:00Z">
              <w:r w:rsidRPr="00E95F39" w:rsidDel="00473C81">
                <w:rPr>
                  <w:color w:val="000000" w:themeColor="text1"/>
                  <w:sz w:val="20"/>
                  <w:szCs w:val="20"/>
                </w:rPr>
                <w:delText>17.5</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3068F05" w14:textId="0A4E91A2" w:rsidR="009D3E0A" w:rsidRPr="00E95F39" w:rsidRDefault="009D3E0A" w:rsidP="009D3E0A">
            <w:pPr>
              <w:widowControl/>
              <w:autoSpaceDE/>
              <w:autoSpaceDN/>
              <w:adjustRightInd/>
              <w:jc w:val="center"/>
              <w:rPr>
                <w:bCs/>
                <w:color w:val="000000" w:themeColor="text1"/>
                <w:sz w:val="20"/>
                <w:szCs w:val="20"/>
              </w:rPr>
            </w:pPr>
            <w:ins w:id="2109" w:author="ERCOT" w:date="2023-10-26T12:38:00Z">
              <w:r w:rsidRPr="00E95F39">
                <w:rPr>
                  <w:color w:val="000000" w:themeColor="text1"/>
                  <w:sz w:val="20"/>
                  <w:szCs w:val="20"/>
                </w:rPr>
                <w:t>12.5</w:t>
              </w:r>
            </w:ins>
            <w:del w:id="2110" w:author="ERCOT" w:date="2023-10-26T12:38:00Z">
              <w:r w:rsidRPr="00E95F39" w:rsidDel="00473C81">
                <w:rPr>
                  <w:color w:val="000000" w:themeColor="text1"/>
                  <w:sz w:val="20"/>
                  <w:szCs w:val="20"/>
                </w:rPr>
                <w:delText>17.9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DA971D5" w14:textId="3A58CA99" w:rsidR="009D3E0A" w:rsidRPr="00E95F39" w:rsidRDefault="009D3E0A" w:rsidP="009D3E0A">
            <w:pPr>
              <w:widowControl/>
              <w:autoSpaceDE/>
              <w:autoSpaceDN/>
              <w:adjustRightInd/>
              <w:jc w:val="center"/>
              <w:rPr>
                <w:bCs/>
                <w:color w:val="000000" w:themeColor="text1"/>
                <w:sz w:val="20"/>
                <w:szCs w:val="20"/>
              </w:rPr>
            </w:pPr>
            <w:ins w:id="2111" w:author="ERCOT" w:date="2023-10-26T12:38:00Z">
              <w:r w:rsidRPr="00E95F39">
                <w:rPr>
                  <w:color w:val="000000" w:themeColor="text1"/>
                  <w:sz w:val="20"/>
                  <w:szCs w:val="20"/>
                </w:rPr>
                <w:t>6.2</w:t>
              </w:r>
            </w:ins>
            <w:del w:id="2112" w:author="ERCOT" w:date="2023-10-26T12:38:00Z">
              <w:r w:rsidRPr="00E95F39" w:rsidDel="00473C81">
                <w:rPr>
                  <w:color w:val="000000" w:themeColor="text1"/>
                  <w:sz w:val="20"/>
                  <w:szCs w:val="20"/>
                </w:rPr>
                <w:delText>8.5</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880C901" w14:textId="563A828B" w:rsidR="009D3E0A" w:rsidRPr="00E95F39" w:rsidRDefault="009D3E0A" w:rsidP="009D3E0A">
            <w:pPr>
              <w:widowControl/>
              <w:autoSpaceDE/>
              <w:autoSpaceDN/>
              <w:adjustRightInd/>
              <w:jc w:val="center"/>
              <w:rPr>
                <w:bCs/>
                <w:color w:val="000000" w:themeColor="text1"/>
                <w:sz w:val="20"/>
                <w:szCs w:val="20"/>
              </w:rPr>
            </w:pPr>
            <w:ins w:id="2113" w:author="ERCOT" w:date="2023-10-26T12:38:00Z">
              <w:r w:rsidRPr="00E95F39">
                <w:rPr>
                  <w:color w:val="000000" w:themeColor="text1"/>
                  <w:sz w:val="20"/>
                  <w:szCs w:val="20"/>
                </w:rPr>
                <w:t>0.0</w:t>
              </w:r>
            </w:ins>
            <w:del w:id="211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FAC06ED" w14:textId="5A2AFBE1" w:rsidR="009D3E0A" w:rsidRPr="00E95F39" w:rsidRDefault="009D3E0A" w:rsidP="009D3E0A">
            <w:pPr>
              <w:widowControl/>
              <w:autoSpaceDE/>
              <w:autoSpaceDN/>
              <w:adjustRightInd/>
              <w:jc w:val="center"/>
              <w:rPr>
                <w:bCs/>
                <w:color w:val="000000" w:themeColor="text1"/>
                <w:sz w:val="20"/>
                <w:szCs w:val="20"/>
              </w:rPr>
            </w:pPr>
            <w:ins w:id="2115" w:author="ERCOT" w:date="2023-10-26T12:38:00Z">
              <w:r w:rsidRPr="00E95F39">
                <w:rPr>
                  <w:color w:val="000000" w:themeColor="text1"/>
                  <w:sz w:val="20"/>
                  <w:szCs w:val="20"/>
                </w:rPr>
                <w:t>0.0</w:t>
              </w:r>
            </w:ins>
            <w:del w:id="211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65928A96" w14:textId="315F76E7" w:rsidR="009D3E0A" w:rsidRPr="00E95F39" w:rsidRDefault="009D3E0A" w:rsidP="009D3E0A">
            <w:pPr>
              <w:widowControl/>
              <w:autoSpaceDE/>
              <w:autoSpaceDN/>
              <w:adjustRightInd/>
              <w:jc w:val="center"/>
              <w:rPr>
                <w:bCs/>
                <w:color w:val="000000" w:themeColor="text1"/>
                <w:sz w:val="20"/>
                <w:szCs w:val="20"/>
              </w:rPr>
            </w:pPr>
            <w:ins w:id="2117" w:author="ERCOT" w:date="2023-10-26T12:38:00Z">
              <w:r w:rsidRPr="00E95F39">
                <w:rPr>
                  <w:color w:val="000000" w:themeColor="text1"/>
                  <w:sz w:val="20"/>
                  <w:szCs w:val="20"/>
                </w:rPr>
                <w:t>0.0</w:t>
              </w:r>
            </w:ins>
            <w:del w:id="2118" w:author="ERCOT" w:date="2023-10-26T12:38:00Z">
              <w:r w:rsidRPr="00E95F39" w:rsidDel="00473C81">
                <w:rPr>
                  <w:color w:val="000000" w:themeColor="text1"/>
                  <w:sz w:val="20"/>
                  <w:szCs w:val="20"/>
                </w:rPr>
                <w:delText>0.0</w:delText>
              </w:r>
            </w:del>
          </w:p>
        </w:tc>
      </w:tr>
      <w:tr w:rsidR="009D3E0A" w:rsidRPr="00ED4D8D" w14:paraId="62C0B323"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E512A48" w14:textId="77777777" w:rsidR="009D3E0A" w:rsidRPr="0012615F" w:rsidRDefault="009D3E0A" w:rsidP="009D3E0A">
            <w:pPr>
              <w:widowControl/>
              <w:autoSpaceDE/>
              <w:autoSpaceDN/>
              <w:adjustRightInd/>
              <w:jc w:val="center"/>
              <w:rPr>
                <w:b/>
                <w:bCs/>
                <w:sz w:val="22"/>
                <w:szCs w:val="22"/>
              </w:rPr>
            </w:pPr>
            <w:r w:rsidRPr="0012615F">
              <w:rPr>
                <w:b/>
                <w:bCs/>
                <w:sz w:val="22"/>
                <w:szCs w:val="22"/>
              </w:rPr>
              <w:t>Jul.</w:t>
            </w:r>
          </w:p>
        </w:tc>
        <w:tc>
          <w:tcPr>
            <w:tcW w:w="190" w:type="pct"/>
            <w:tcBorders>
              <w:top w:val="single" w:sz="4" w:space="0" w:color="000000"/>
              <w:left w:val="single" w:sz="4" w:space="0" w:color="000000"/>
              <w:bottom w:val="single" w:sz="4" w:space="0" w:color="000000"/>
              <w:right w:val="single" w:sz="4" w:space="0" w:color="000000"/>
            </w:tcBorders>
            <w:vAlign w:val="center"/>
          </w:tcPr>
          <w:p w14:paraId="2ACFD3A4" w14:textId="4E8E4BDF" w:rsidR="009D3E0A" w:rsidRPr="00E95F39" w:rsidRDefault="009D3E0A" w:rsidP="009D3E0A">
            <w:pPr>
              <w:widowControl/>
              <w:autoSpaceDE/>
              <w:autoSpaceDN/>
              <w:adjustRightInd/>
              <w:jc w:val="center"/>
              <w:rPr>
                <w:bCs/>
                <w:color w:val="000000" w:themeColor="text1"/>
                <w:sz w:val="20"/>
                <w:szCs w:val="20"/>
              </w:rPr>
            </w:pPr>
            <w:ins w:id="2119" w:author="ERCOT" w:date="2023-10-26T12:38:00Z">
              <w:r w:rsidRPr="00E95F39">
                <w:rPr>
                  <w:color w:val="000000" w:themeColor="text1"/>
                  <w:sz w:val="20"/>
                  <w:szCs w:val="20"/>
                </w:rPr>
                <w:t>0.0</w:t>
              </w:r>
            </w:ins>
            <w:del w:id="212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1F6F8FF" w14:textId="0C792DD9" w:rsidR="009D3E0A" w:rsidRPr="00E95F39" w:rsidRDefault="009D3E0A" w:rsidP="009D3E0A">
            <w:pPr>
              <w:widowControl/>
              <w:autoSpaceDE/>
              <w:autoSpaceDN/>
              <w:adjustRightInd/>
              <w:jc w:val="center"/>
              <w:rPr>
                <w:bCs/>
                <w:color w:val="000000" w:themeColor="text1"/>
                <w:sz w:val="20"/>
                <w:szCs w:val="20"/>
              </w:rPr>
            </w:pPr>
            <w:ins w:id="2121" w:author="ERCOT" w:date="2023-10-26T12:38:00Z">
              <w:r w:rsidRPr="00E95F39">
                <w:rPr>
                  <w:color w:val="000000" w:themeColor="text1"/>
                  <w:sz w:val="20"/>
                  <w:szCs w:val="20"/>
                </w:rPr>
                <w:t>0.0</w:t>
              </w:r>
            </w:ins>
            <w:del w:id="2122"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7ABB0DDF" w14:textId="07893A7A" w:rsidR="009D3E0A" w:rsidRPr="00E95F39" w:rsidRDefault="009D3E0A" w:rsidP="009D3E0A">
            <w:pPr>
              <w:widowControl/>
              <w:autoSpaceDE/>
              <w:autoSpaceDN/>
              <w:adjustRightInd/>
              <w:jc w:val="center"/>
              <w:rPr>
                <w:bCs/>
                <w:color w:val="000000" w:themeColor="text1"/>
                <w:sz w:val="20"/>
                <w:szCs w:val="20"/>
              </w:rPr>
            </w:pPr>
            <w:ins w:id="2123" w:author="ERCOT" w:date="2023-10-26T12:38:00Z">
              <w:r w:rsidRPr="00E95F39">
                <w:rPr>
                  <w:color w:val="000000" w:themeColor="text1"/>
                  <w:sz w:val="20"/>
                  <w:szCs w:val="20"/>
                </w:rPr>
                <w:t>0.0</w:t>
              </w:r>
            </w:ins>
            <w:del w:id="212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5102FE7" w14:textId="0D33F452" w:rsidR="009D3E0A" w:rsidRPr="00E95F39" w:rsidRDefault="009D3E0A" w:rsidP="009D3E0A">
            <w:pPr>
              <w:widowControl/>
              <w:autoSpaceDE/>
              <w:autoSpaceDN/>
              <w:adjustRightInd/>
              <w:jc w:val="center"/>
              <w:rPr>
                <w:bCs/>
                <w:color w:val="000000" w:themeColor="text1"/>
                <w:sz w:val="20"/>
                <w:szCs w:val="20"/>
              </w:rPr>
            </w:pPr>
            <w:ins w:id="2125" w:author="ERCOT" w:date="2023-10-26T12:38:00Z">
              <w:r w:rsidRPr="00E95F39">
                <w:rPr>
                  <w:color w:val="000000" w:themeColor="text1"/>
                  <w:sz w:val="20"/>
                  <w:szCs w:val="20"/>
                </w:rPr>
                <w:t>0.0</w:t>
              </w:r>
            </w:ins>
            <w:del w:id="212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90AA67C" w14:textId="70C0DBAE" w:rsidR="009D3E0A" w:rsidRPr="00E95F39" w:rsidRDefault="009D3E0A" w:rsidP="009D3E0A">
            <w:pPr>
              <w:widowControl/>
              <w:autoSpaceDE/>
              <w:autoSpaceDN/>
              <w:adjustRightInd/>
              <w:jc w:val="center"/>
              <w:rPr>
                <w:bCs/>
                <w:color w:val="000000" w:themeColor="text1"/>
                <w:sz w:val="20"/>
                <w:szCs w:val="20"/>
              </w:rPr>
            </w:pPr>
            <w:ins w:id="2127" w:author="ERCOT" w:date="2023-10-26T12:38:00Z">
              <w:r w:rsidRPr="00E95F39">
                <w:rPr>
                  <w:color w:val="000000" w:themeColor="text1"/>
                  <w:sz w:val="20"/>
                  <w:szCs w:val="20"/>
                </w:rPr>
                <w:t>0.0</w:t>
              </w:r>
            </w:ins>
            <w:del w:id="212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8A1965F" w14:textId="0F6FF9F8" w:rsidR="009D3E0A" w:rsidRPr="00E95F39" w:rsidRDefault="009D3E0A" w:rsidP="009D3E0A">
            <w:pPr>
              <w:widowControl/>
              <w:autoSpaceDE/>
              <w:autoSpaceDN/>
              <w:adjustRightInd/>
              <w:jc w:val="center"/>
              <w:rPr>
                <w:bCs/>
                <w:color w:val="000000" w:themeColor="text1"/>
                <w:sz w:val="20"/>
                <w:szCs w:val="20"/>
              </w:rPr>
            </w:pPr>
            <w:ins w:id="2129" w:author="ERCOT" w:date="2023-10-26T12:38:00Z">
              <w:r w:rsidRPr="00E95F39">
                <w:rPr>
                  <w:color w:val="000000" w:themeColor="text1"/>
                  <w:sz w:val="20"/>
                  <w:szCs w:val="20"/>
                </w:rPr>
                <w:t>0.0</w:t>
              </w:r>
            </w:ins>
            <w:del w:id="213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A12A49C" w14:textId="768DBD06" w:rsidR="009D3E0A" w:rsidRPr="00E95F39" w:rsidRDefault="009D3E0A" w:rsidP="009D3E0A">
            <w:pPr>
              <w:widowControl/>
              <w:autoSpaceDE/>
              <w:autoSpaceDN/>
              <w:adjustRightInd/>
              <w:jc w:val="center"/>
              <w:rPr>
                <w:bCs/>
                <w:color w:val="000000" w:themeColor="text1"/>
                <w:sz w:val="20"/>
                <w:szCs w:val="20"/>
              </w:rPr>
            </w:pPr>
            <w:ins w:id="2131" w:author="ERCOT" w:date="2023-10-26T12:38:00Z">
              <w:r w:rsidRPr="00E95F39">
                <w:rPr>
                  <w:color w:val="000000" w:themeColor="text1"/>
                  <w:sz w:val="20"/>
                  <w:szCs w:val="20"/>
                </w:rPr>
                <w:t>0.0</w:t>
              </w:r>
            </w:ins>
            <w:del w:id="213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841D64D" w14:textId="3A38AA48" w:rsidR="009D3E0A" w:rsidRPr="00E95F39" w:rsidRDefault="009D3E0A" w:rsidP="009D3E0A">
            <w:pPr>
              <w:widowControl/>
              <w:autoSpaceDE/>
              <w:autoSpaceDN/>
              <w:adjustRightInd/>
              <w:jc w:val="center"/>
              <w:rPr>
                <w:bCs/>
                <w:color w:val="000000" w:themeColor="text1"/>
                <w:sz w:val="20"/>
                <w:szCs w:val="20"/>
              </w:rPr>
            </w:pPr>
            <w:ins w:id="2133" w:author="ERCOT" w:date="2023-10-26T12:38:00Z">
              <w:r w:rsidRPr="00E95F39">
                <w:rPr>
                  <w:color w:val="000000" w:themeColor="text1"/>
                  <w:sz w:val="20"/>
                  <w:szCs w:val="20"/>
                </w:rPr>
                <w:t>0.0</w:t>
              </w:r>
            </w:ins>
            <w:del w:id="213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0C73BD0" w14:textId="54237A07" w:rsidR="009D3E0A" w:rsidRPr="00E95F39" w:rsidRDefault="009D3E0A" w:rsidP="009D3E0A">
            <w:pPr>
              <w:widowControl/>
              <w:autoSpaceDE/>
              <w:autoSpaceDN/>
              <w:adjustRightInd/>
              <w:jc w:val="center"/>
              <w:rPr>
                <w:bCs/>
                <w:color w:val="000000" w:themeColor="text1"/>
                <w:sz w:val="20"/>
                <w:szCs w:val="20"/>
              </w:rPr>
            </w:pPr>
            <w:ins w:id="2135" w:author="ERCOT" w:date="2023-10-26T12:38:00Z">
              <w:r w:rsidRPr="00E95F39">
                <w:rPr>
                  <w:color w:val="000000" w:themeColor="text1"/>
                  <w:sz w:val="20"/>
                  <w:szCs w:val="20"/>
                </w:rPr>
                <w:t>0.0</w:t>
              </w:r>
            </w:ins>
            <w:del w:id="213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64E6D5C" w14:textId="472D2E48" w:rsidR="009D3E0A" w:rsidRPr="00E95F39" w:rsidRDefault="009D3E0A" w:rsidP="009D3E0A">
            <w:pPr>
              <w:widowControl/>
              <w:autoSpaceDE/>
              <w:autoSpaceDN/>
              <w:adjustRightInd/>
              <w:jc w:val="center"/>
              <w:rPr>
                <w:bCs/>
                <w:color w:val="000000" w:themeColor="text1"/>
                <w:sz w:val="20"/>
                <w:szCs w:val="20"/>
              </w:rPr>
            </w:pPr>
            <w:ins w:id="2137" w:author="ERCOT" w:date="2023-10-26T12:38:00Z">
              <w:r w:rsidRPr="00E95F39">
                <w:rPr>
                  <w:color w:val="000000" w:themeColor="text1"/>
                  <w:sz w:val="20"/>
                  <w:szCs w:val="20"/>
                </w:rPr>
                <w:t>2.8</w:t>
              </w:r>
            </w:ins>
            <w:del w:id="2138" w:author="ERCOT" w:date="2023-10-26T12:38:00Z">
              <w:r w:rsidRPr="00E95F39" w:rsidDel="00473C81">
                <w:rPr>
                  <w:color w:val="000000" w:themeColor="text1"/>
                  <w:sz w:val="20"/>
                  <w:szCs w:val="20"/>
                </w:rPr>
                <w:delText>7.2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9C6313E" w14:textId="039B66A0" w:rsidR="009D3E0A" w:rsidRPr="00E95F39" w:rsidRDefault="009D3E0A" w:rsidP="009D3E0A">
            <w:pPr>
              <w:widowControl/>
              <w:autoSpaceDE/>
              <w:autoSpaceDN/>
              <w:adjustRightInd/>
              <w:jc w:val="center"/>
              <w:rPr>
                <w:bCs/>
                <w:color w:val="000000" w:themeColor="text1"/>
                <w:sz w:val="20"/>
                <w:szCs w:val="20"/>
              </w:rPr>
            </w:pPr>
            <w:ins w:id="2139" w:author="ERCOT" w:date="2023-10-26T12:38:00Z">
              <w:r w:rsidRPr="00E95F39">
                <w:rPr>
                  <w:color w:val="000000" w:themeColor="text1"/>
                  <w:sz w:val="20"/>
                  <w:szCs w:val="20"/>
                </w:rPr>
                <w:t>1.4</w:t>
              </w:r>
            </w:ins>
            <w:del w:id="2140" w:author="ERCOT" w:date="2023-10-26T12:38:00Z">
              <w:r w:rsidRPr="00E95F39" w:rsidDel="00473C81">
                <w:rPr>
                  <w:color w:val="000000" w:themeColor="text1"/>
                  <w:sz w:val="20"/>
                  <w:szCs w:val="20"/>
                </w:rPr>
                <w:delText>5.6</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35C1B06" w14:textId="10DDA6FC" w:rsidR="009D3E0A" w:rsidRPr="00E95F39" w:rsidRDefault="009D3E0A" w:rsidP="009D3E0A">
            <w:pPr>
              <w:widowControl/>
              <w:autoSpaceDE/>
              <w:autoSpaceDN/>
              <w:adjustRightInd/>
              <w:jc w:val="center"/>
              <w:rPr>
                <w:bCs/>
                <w:color w:val="000000" w:themeColor="text1"/>
                <w:sz w:val="20"/>
                <w:szCs w:val="20"/>
              </w:rPr>
            </w:pPr>
            <w:ins w:id="2141" w:author="ERCOT" w:date="2023-10-26T12:38:00Z">
              <w:r w:rsidRPr="00E95F39">
                <w:rPr>
                  <w:color w:val="000000" w:themeColor="text1"/>
                  <w:sz w:val="20"/>
                  <w:szCs w:val="20"/>
                </w:rPr>
                <w:t>3.3</w:t>
              </w:r>
            </w:ins>
            <w:del w:id="2142" w:author="ERCOT" w:date="2023-10-26T12:38:00Z">
              <w:r w:rsidRPr="00E95F39" w:rsidDel="00473C81">
                <w:rPr>
                  <w:color w:val="000000" w:themeColor="text1"/>
                  <w:sz w:val="20"/>
                  <w:szCs w:val="20"/>
                </w:rPr>
                <w:delText>5.5</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3F8586A1" w14:textId="3706B8D1" w:rsidR="009D3E0A" w:rsidRPr="00E95F39" w:rsidRDefault="009D3E0A" w:rsidP="009D3E0A">
            <w:pPr>
              <w:widowControl/>
              <w:autoSpaceDE/>
              <w:autoSpaceDN/>
              <w:adjustRightInd/>
              <w:jc w:val="center"/>
              <w:rPr>
                <w:bCs/>
                <w:color w:val="000000" w:themeColor="text1"/>
                <w:sz w:val="20"/>
                <w:szCs w:val="20"/>
              </w:rPr>
            </w:pPr>
            <w:ins w:id="2143" w:author="ERCOT" w:date="2023-10-26T12:38:00Z">
              <w:r w:rsidRPr="00E95F39">
                <w:rPr>
                  <w:color w:val="000000" w:themeColor="text1"/>
                  <w:sz w:val="20"/>
                  <w:szCs w:val="20"/>
                </w:rPr>
                <w:t>4.5</w:t>
              </w:r>
            </w:ins>
            <w:del w:id="2144" w:author="ERCOT" w:date="2023-10-26T12:38:00Z">
              <w:r w:rsidRPr="00E95F39" w:rsidDel="00473C81">
                <w:rPr>
                  <w:color w:val="000000" w:themeColor="text1"/>
                  <w:sz w:val="20"/>
                  <w:szCs w:val="20"/>
                </w:rPr>
                <w:delText>10.2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08A92FA" w14:textId="78CD9DDB" w:rsidR="009D3E0A" w:rsidRPr="00E95F39" w:rsidRDefault="009D3E0A" w:rsidP="009D3E0A">
            <w:pPr>
              <w:widowControl/>
              <w:autoSpaceDE/>
              <w:autoSpaceDN/>
              <w:adjustRightInd/>
              <w:jc w:val="center"/>
              <w:rPr>
                <w:bCs/>
                <w:color w:val="000000" w:themeColor="text1"/>
                <w:sz w:val="20"/>
                <w:szCs w:val="20"/>
              </w:rPr>
            </w:pPr>
            <w:ins w:id="2145" w:author="ERCOT" w:date="2023-10-26T12:38:00Z">
              <w:r w:rsidRPr="00E95F39">
                <w:rPr>
                  <w:color w:val="000000" w:themeColor="text1"/>
                  <w:sz w:val="20"/>
                  <w:szCs w:val="20"/>
                </w:rPr>
                <w:t>4.6</w:t>
              </w:r>
            </w:ins>
            <w:del w:id="2146" w:author="ERCOT" w:date="2023-10-26T12:38:00Z">
              <w:r w:rsidRPr="00E95F39" w:rsidDel="00473C81">
                <w:rPr>
                  <w:color w:val="000000" w:themeColor="text1"/>
                  <w:sz w:val="20"/>
                  <w:szCs w:val="20"/>
                </w:rPr>
                <w:delText>8.1</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F35350B" w14:textId="129E2C09" w:rsidR="009D3E0A" w:rsidRPr="00E95F39" w:rsidRDefault="009D3E0A" w:rsidP="009D3E0A">
            <w:pPr>
              <w:widowControl/>
              <w:autoSpaceDE/>
              <w:autoSpaceDN/>
              <w:adjustRightInd/>
              <w:jc w:val="center"/>
              <w:rPr>
                <w:bCs/>
                <w:color w:val="000000" w:themeColor="text1"/>
                <w:sz w:val="20"/>
                <w:szCs w:val="20"/>
              </w:rPr>
            </w:pPr>
            <w:ins w:id="2147" w:author="ERCOT" w:date="2023-10-26T12:38:00Z">
              <w:r w:rsidRPr="00E95F39">
                <w:rPr>
                  <w:color w:val="000000" w:themeColor="text1"/>
                  <w:sz w:val="20"/>
                  <w:szCs w:val="20"/>
                </w:rPr>
                <w:t>7.2</w:t>
              </w:r>
            </w:ins>
            <w:del w:id="2148" w:author="ERCOT" w:date="2023-10-26T12:38:00Z">
              <w:r w:rsidRPr="00E95F39" w:rsidDel="00473C81">
                <w:rPr>
                  <w:color w:val="000000" w:themeColor="text1"/>
                  <w:sz w:val="20"/>
                  <w:szCs w:val="20"/>
                </w:rPr>
                <w:delText>9.6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740D7FE" w14:textId="40227442" w:rsidR="009D3E0A" w:rsidRPr="00E95F39" w:rsidRDefault="009D3E0A" w:rsidP="009D3E0A">
            <w:pPr>
              <w:widowControl/>
              <w:autoSpaceDE/>
              <w:autoSpaceDN/>
              <w:adjustRightInd/>
              <w:jc w:val="center"/>
              <w:rPr>
                <w:bCs/>
                <w:color w:val="000000" w:themeColor="text1"/>
                <w:sz w:val="20"/>
                <w:szCs w:val="20"/>
              </w:rPr>
            </w:pPr>
            <w:ins w:id="2149" w:author="ERCOT" w:date="2023-10-26T12:38:00Z">
              <w:r w:rsidRPr="00E95F39">
                <w:rPr>
                  <w:color w:val="000000" w:themeColor="text1"/>
                  <w:sz w:val="20"/>
                  <w:szCs w:val="20"/>
                </w:rPr>
                <w:t>6.6</w:t>
              </w:r>
            </w:ins>
            <w:del w:id="2150" w:author="ERCOT" w:date="2023-10-26T12:38:00Z">
              <w:r w:rsidRPr="00E95F39" w:rsidDel="00473C81">
                <w:rPr>
                  <w:color w:val="000000" w:themeColor="text1"/>
                  <w:sz w:val="20"/>
                  <w:szCs w:val="20"/>
                </w:rPr>
                <w:delText>11.8</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DAAE6EB" w14:textId="2733F75C" w:rsidR="009D3E0A" w:rsidRPr="00E95F39" w:rsidRDefault="009D3E0A" w:rsidP="009D3E0A">
            <w:pPr>
              <w:widowControl/>
              <w:autoSpaceDE/>
              <w:autoSpaceDN/>
              <w:adjustRightInd/>
              <w:jc w:val="center"/>
              <w:rPr>
                <w:bCs/>
                <w:color w:val="000000" w:themeColor="text1"/>
                <w:sz w:val="20"/>
                <w:szCs w:val="20"/>
              </w:rPr>
            </w:pPr>
            <w:ins w:id="2151" w:author="ERCOT" w:date="2023-10-26T12:38:00Z">
              <w:r w:rsidRPr="00E95F39">
                <w:rPr>
                  <w:color w:val="000000" w:themeColor="text1"/>
                  <w:sz w:val="20"/>
                  <w:szCs w:val="20"/>
                </w:rPr>
                <w:t>7.0</w:t>
              </w:r>
            </w:ins>
            <w:del w:id="2152" w:author="ERCOT" w:date="2023-10-26T12:38:00Z">
              <w:r w:rsidRPr="00E95F39" w:rsidDel="00473C81">
                <w:rPr>
                  <w:color w:val="000000" w:themeColor="text1"/>
                  <w:sz w:val="20"/>
                  <w:szCs w:val="20"/>
                </w:rPr>
                <w:delText>13.5</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0698F54" w14:textId="5582C8FF" w:rsidR="009D3E0A" w:rsidRPr="00E95F39" w:rsidRDefault="009D3E0A" w:rsidP="009D3E0A">
            <w:pPr>
              <w:widowControl/>
              <w:autoSpaceDE/>
              <w:autoSpaceDN/>
              <w:adjustRightInd/>
              <w:jc w:val="center"/>
              <w:rPr>
                <w:bCs/>
                <w:color w:val="000000" w:themeColor="text1"/>
                <w:sz w:val="20"/>
                <w:szCs w:val="20"/>
              </w:rPr>
            </w:pPr>
            <w:ins w:id="2153" w:author="ERCOT" w:date="2023-10-26T12:38:00Z">
              <w:r w:rsidRPr="00E95F39">
                <w:rPr>
                  <w:color w:val="000000" w:themeColor="text1"/>
                  <w:sz w:val="20"/>
                  <w:szCs w:val="20"/>
                </w:rPr>
                <w:t>9.5</w:t>
              </w:r>
            </w:ins>
            <w:del w:id="2154" w:author="ERCOT" w:date="2023-10-26T12:38:00Z">
              <w:r w:rsidRPr="00E95F39" w:rsidDel="00473C81">
                <w:rPr>
                  <w:color w:val="000000" w:themeColor="text1"/>
                  <w:sz w:val="20"/>
                  <w:szCs w:val="20"/>
                </w:rPr>
                <w:delText>13.7</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3CAC47B5" w14:textId="792C7FF5" w:rsidR="009D3E0A" w:rsidRPr="00E95F39" w:rsidRDefault="009D3E0A" w:rsidP="009D3E0A">
            <w:pPr>
              <w:widowControl/>
              <w:autoSpaceDE/>
              <w:autoSpaceDN/>
              <w:adjustRightInd/>
              <w:jc w:val="center"/>
              <w:rPr>
                <w:bCs/>
                <w:color w:val="000000" w:themeColor="text1"/>
                <w:sz w:val="20"/>
                <w:szCs w:val="20"/>
              </w:rPr>
            </w:pPr>
            <w:ins w:id="2155" w:author="ERCOT" w:date="2023-10-26T12:38:00Z">
              <w:r w:rsidRPr="00E95F39">
                <w:rPr>
                  <w:color w:val="000000" w:themeColor="text1"/>
                  <w:sz w:val="20"/>
                  <w:szCs w:val="20"/>
                </w:rPr>
                <w:t>9.4</w:t>
              </w:r>
            </w:ins>
            <w:del w:id="2156" w:author="ERCOT" w:date="2023-10-26T12:38:00Z">
              <w:r w:rsidRPr="00E95F39" w:rsidDel="00473C81">
                <w:rPr>
                  <w:color w:val="000000" w:themeColor="text1"/>
                  <w:sz w:val="20"/>
                  <w:szCs w:val="20"/>
                </w:rPr>
                <w:delText>14.3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847BB74" w14:textId="19A55029" w:rsidR="009D3E0A" w:rsidRPr="00E95F39" w:rsidRDefault="009D3E0A" w:rsidP="009D3E0A">
            <w:pPr>
              <w:widowControl/>
              <w:autoSpaceDE/>
              <w:autoSpaceDN/>
              <w:adjustRightInd/>
              <w:jc w:val="center"/>
              <w:rPr>
                <w:bCs/>
                <w:color w:val="000000" w:themeColor="text1"/>
                <w:sz w:val="20"/>
                <w:szCs w:val="20"/>
              </w:rPr>
            </w:pPr>
            <w:ins w:id="2157" w:author="ERCOT" w:date="2023-10-26T12:38:00Z">
              <w:r w:rsidRPr="00E95F39">
                <w:rPr>
                  <w:color w:val="000000" w:themeColor="text1"/>
                  <w:sz w:val="20"/>
                  <w:szCs w:val="20"/>
                </w:rPr>
                <w:t>12.1</w:t>
              </w:r>
            </w:ins>
            <w:del w:id="2158" w:author="ERCOT" w:date="2023-10-26T12:38:00Z">
              <w:r w:rsidRPr="00E95F39" w:rsidDel="00473C81">
                <w:rPr>
                  <w:color w:val="000000" w:themeColor="text1"/>
                  <w:sz w:val="20"/>
                  <w:szCs w:val="20"/>
                </w:rPr>
                <w:delText>16.3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2EF1CAB" w14:textId="200F85F3" w:rsidR="009D3E0A" w:rsidRPr="00E95F39" w:rsidRDefault="009D3E0A" w:rsidP="009D3E0A">
            <w:pPr>
              <w:widowControl/>
              <w:autoSpaceDE/>
              <w:autoSpaceDN/>
              <w:adjustRightInd/>
              <w:jc w:val="center"/>
              <w:rPr>
                <w:bCs/>
                <w:color w:val="000000" w:themeColor="text1"/>
                <w:sz w:val="20"/>
                <w:szCs w:val="20"/>
              </w:rPr>
            </w:pPr>
            <w:ins w:id="2159" w:author="ERCOT" w:date="2023-10-26T12:38:00Z">
              <w:r w:rsidRPr="00E95F39">
                <w:rPr>
                  <w:color w:val="000000" w:themeColor="text1"/>
                  <w:sz w:val="20"/>
                  <w:szCs w:val="20"/>
                </w:rPr>
                <w:t>6.2</w:t>
              </w:r>
            </w:ins>
            <w:del w:id="2160" w:author="ERCOT" w:date="2023-10-26T12:38:00Z">
              <w:r w:rsidRPr="00E95F39" w:rsidDel="00473C81">
                <w:rPr>
                  <w:color w:val="000000" w:themeColor="text1"/>
                  <w:sz w:val="20"/>
                  <w:szCs w:val="20"/>
                </w:rPr>
                <w:delText>8.2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A2BA98F" w14:textId="223CB8F6" w:rsidR="009D3E0A" w:rsidRPr="00E95F39" w:rsidRDefault="009D3E0A" w:rsidP="009D3E0A">
            <w:pPr>
              <w:widowControl/>
              <w:autoSpaceDE/>
              <w:autoSpaceDN/>
              <w:adjustRightInd/>
              <w:jc w:val="center"/>
              <w:rPr>
                <w:bCs/>
                <w:color w:val="000000" w:themeColor="text1"/>
                <w:sz w:val="20"/>
                <w:szCs w:val="20"/>
              </w:rPr>
            </w:pPr>
            <w:ins w:id="2161" w:author="ERCOT" w:date="2023-10-26T12:38:00Z">
              <w:r w:rsidRPr="00E95F39">
                <w:rPr>
                  <w:color w:val="000000" w:themeColor="text1"/>
                  <w:sz w:val="20"/>
                  <w:szCs w:val="20"/>
                </w:rPr>
                <w:t>0.0</w:t>
              </w:r>
            </w:ins>
            <w:del w:id="216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81499D6" w14:textId="56B6A542" w:rsidR="009D3E0A" w:rsidRPr="00E95F39" w:rsidRDefault="009D3E0A" w:rsidP="009D3E0A">
            <w:pPr>
              <w:widowControl/>
              <w:autoSpaceDE/>
              <w:autoSpaceDN/>
              <w:adjustRightInd/>
              <w:jc w:val="center"/>
              <w:rPr>
                <w:bCs/>
                <w:color w:val="000000" w:themeColor="text1"/>
                <w:sz w:val="20"/>
                <w:szCs w:val="20"/>
              </w:rPr>
            </w:pPr>
            <w:ins w:id="2163" w:author="ERCOT" w:date="2023-10-26T12:38:00Z">
              <w:r w:rsidRPr="00E95F39">
                <w:rPr>
                  <w:color w:val="000000" w:themeColor="text1"/>
                  <w:sz w:val="20"/>
                  <w:szCs w:val="20"/>
                </w:rPr>
                <w:t>0.0</w:t>
              </w:r>
            </w:ins>
            <w:del w:id="216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695E53C6" w14:textId="5C75C56C" w:rsidR="009D3E0A" w:rsidRPr="00E95F39" w:rsidRDefault="009D3E0A" w:rsidP="009D3E0A">
            <w:pPr>
              <w:widowControl/>
              <w:autoSpaceDE/>
              <w:autoSpaceDN/>
              <w:adjustRightInd/>
              <w:jc w:val="center"/>
              <w:rPr>
                <w:bCs/>
                <w:color w:val="000000" w:themeColor="text1"/>
                <w:sz w:val="20"/>
                <w:szCs w:val="20"/>
              </w:rPr>
            </w:pPr>
            <w:ins w:id="2165" w:author="ERCOT" w:date="2023-10-26T12:38:00Z">
              <w:r w:rsidRPr="00E95F39">
                <w:rPr>
                  <w:color w:val="000000" w:themeColor="text1"/>
                  <w:sz w:val="20"/>
                  <w:szCs w:val="20"/>
                </w:rPr>
                <w:t>0.0</w:t>
              </w:r>
            </w:ins>
            <w:del w:id="2166" w:author="ERCOT" w:date="2023-10-26T12:38:00Z">
              <w:r w:rsidRPr="00E95F39" w:rsidDel="00473C81">
                <w:rPr>
                  <w:color w:val="000000" w:themeColor="text1"/>
                  <w:sz w:val="20"/>
                  <w:szCs w:val="20"/>
                </w:rPr>
                <w:delText>0.0</w:delText>
              </w:r>
            </w:del>
          </w:p>
        </w:tc>
      </w:tr>
      <w:tr w:rsidR="009D3E0A" w:rsidRPr="00ED4D8D" w14:paraId="466B3816"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5A52840" w14:textId="77777777" w:rsidR="009D3E0A" w:rsidRPr="0012615F" w:rsidRDefault="009D3E0A" w:rsidP="009D3E0A">
            <w:pPr>
              <w:widowControl/>
              <w:autoSpaceDE/>
              <w:autoSpaceDN/>
              <w:adjustRightInd/>
              <w:jc w:val="center"/>
              <w:rPr>
                <w:b/>
                <w:bCs/>
                <w:sz w:val="22"/>
                <w:szCs w:val="22"/>
              </w:rPr>
            </w:pPr>
            <w:r w:rsidRPr="0012615F">
              <w:rPr>
                <w:b/>
                <w:bCs/>
                <w:sz w:val="22"/>
                <w:szCs w:val="22"/>
              </w:rPr>
              <w:t>Aug.</w:t>
            </w:r>
          </w:p>
        </w:tc>
        <w:tc>
          <w:tcPr>
            <w:tcW w:w="190" w:type="pct"/>
            <w:tcBorders>
              <w:top w:val="single" w:sz="4" w:space="0" w:color="000000"/>
              <w:left w:val="single" w:sz="4" w:space="0" w:color="000000"/>
              <w:bottom w:val="single" w:sz="4" w:space="0" w:color="000000"/>
              <w:right w:val="single" w:sz="4" w:space="0" w:color="000000"/>
            </w:tcBorders>
            <w:vAlign w:val="center"/>
          </w:tcPr>
          <w:p w14:paraId="7C05CD41" w14:textId="4B2DCD50" w:rsidR="009D3E0A" w:rsidRPr="00E95F39" w:rsidRDefault="009D3E0A" w:rsidP="009D3E0A">
            <w:pPr>
              <w:widowControl/>
              <w:autoSpaceDE/>
              <w:autoSpaceDN/>
              <w:adjustRightInd/>
              <w:jc w:val="center"/>
              <w:rPr>
                <w:bCs/>
                <w:color w:val="000000" w:themeColor="text1"/>
                <w:sz w:val="20"/>
                <w:szCs w:val="20"/>
              </w:rPr>
            </w:pPr>
            <w:ins w:id="2167" w:author="ERCOT" w:date="2023-10-26T12:38:00Z">
              <w:r w:rsidRPr="00E95F39">
                <w:rPr>
                  <w:color w:val="000000" w:themeColor="text1"/>
                  <w:sz w:val="20"/>
                  <w:szCs w:val="20"/>
                </w:rPr>
                <w:t>0.0</w:t>
              </w:r>
            </w:ins>
            <w:del w:id="216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5A024B0" w14:textId="6F140DE5" w:rsidR="009D3E0A" w:rsidRPr="00E95F39" w:rsidRDefault="009D3E0A" w:rsidP="009D3E0A">
            <w:pPr>
              <w:widowControl/>
              <w:autoSpaceDE/>
              <w:autoSpaceDN/>
              <w:adjustRightInd/>
              <w:jc w:val="center"/>
              <w:rPr>
                <w:bCs/>
                <w:color w:val="000000" w:themeColor="text1"/>
                <w:sz w:val="20"/>
                <w:szCs w:val="20"/>
              </w:rPr>
            </w:pPr>
            <w:ins w:id="2169" w:author="ERCOT" w:date="2023-10-26T12:38:00Z">
              <w:r w:rsidRPr="00E95F39">
                <w:rPr>
                  <w:color w:val="000000" w:themeColor="text1"/>
                  <w:sz w:val="20"/>
                  <w:szCs w:val="20"/>
                </w:rPr>
                <w:t>0.0</w:t>
              </w:r>
            </w:ins>
            <w:del w:id="2170"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6BAC20F8" w14:textId="378463A1" w:rsidR="009D3E0A" w:rsidRPr="00E95F39" w:rsidRDefault="009D3E0A" w:rsidP="009D3E0A">
            <w:pPr>
              <w:widowControl/>
              <w:autoSpaceDE/>
              <w:autoSpaceDN/>
              <w:adjustRightInd/>
              <w:jc w:val="center"/>
              <w:rPr>
                <w:bCs/>
                <w:color w:val="000000" w:themeColor="text1"/>
                <w:sz w:val="20"/>
                <w:szCs w:val="20"/>
              </w:rPr>
            </w:pPr>
            <w:ins w:id="2171" w:author="ERCOT" w:date="2023-10-26T12:38:00Z">
              <w:r w:rsidRPr="00E95F39">
                <w:rPr>
                  <w:color w:val="000000" w:themeColor="text1"/>
                  <w:sz w:val="20"/>
                  <w:szCs w:val="20"/>
                </w:rPr>
                <w:t>0.0</w:t>
              </w:r>
            </w:ins>
            <w:del w:id="217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579AA4D" w14:textId="266AACA7" w:rsidR="009D3E0A" w:rsidRPr="00E95F39" w:rsidRDefault="009D3E0A" w:rsidP="009D3E0A">
            <w:pPr>
              <w:widowControl/>
              <w:autoSpaceDE/>
              <w:autoSpaceDN/>
              <w:adjustRightInd/>
              <w:jc w:val="center"/>
              <w:rPr>
                <w:bCs/>
                <w:color w:val="000000" w:themeColor="text1"/>
                <w:sz w:val="20"/>
                <w:szCs w:val="20"/>
              </w:rPr>
            </w:pPr>
            <w:ins w:id="2173" w:author="ERCOT" w:date="2023-10-26T12:38:00Z">
              <w:r w:rsidRPr="00E95F39">
                <w:rPr>
                  <w:color w:val="000000" w:themeColor="text1"/>
                  <w:sz w:val="20"/>
                  <w:szCs w:val="20"/>
                </w:rPr>
                <w:t>0.0</w:t>
              </w:r>
            </w:ins>
            <w:del w:id="217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7872E80" w14:textId="554A3F9F" w:rsidR="009D3E0A" w:rsidRPr="00E95F39" w:rsidRDefault="009D3E0A" w:rsidP="009D3E0A">
            <w:pPr>
              <w:widowControl/>
              <w:autoSpaceDE/>
              <w:autoSpaceDN/>
              <w:adjustRightInd/>
              <w:jc w:val="center"/>
              <w:rPr>
                <w:bCs/>
                <w:color w:val="000000" w:themeColor="text1"/>
                <w:sz w:val="20"/>
                <w:szCs w:val="20"/>
              </w:rPr>
            </w:pPr>
            <w:ins w:id="2175" w:author="ERCOT" w:date="2023-10-26T12:38:00Z">
              <w:r w:rsidRPr="00E95F39">
                <w:rPr>
                  <w:color w:val="000000" w:themeColor="text1"/>
                  <w:sz w:val="20"/>
                  <w:szCs w:val="20"/>
                </w:rPr>
                <w:t>0.0</w:t>
              </w:r>
            </w:ins>
            <w:del w:id="217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80FDF3B" w14:textId="35404F99" w:rsidR="009D3E0A" w:rsidRPr="00E95F39" w:rsidRDefault="009D3E0A" w:rsidP="009D3E0A">
            <w:pPr>
              <w:widowControl/>
              <w:autoSpaceDE/>
              <w:autoSpaceDN/>
              <w:adjustRightInd/>
              <w:jc w:val="center"/>
              <w:rPr>
                <w:bCs/>
                <w:color w:val="000000" w:themeColor="text1"/>
                <w:sz w:val="20"/>
                <w:szCs w:val="20"/>
              </w:rPr>
            </w:pPr>
            <w:ins w:id="2177" w:author="ERCOT" w:date="2023-10-26T12:38:00Z">
              <w:r w:rsidRPr="00E95F39">
                <w:rPr>
                  <w:color w:val="000000" w:themeColor="text1"/>
                  <w:sz w:val="20"/>
                  <w:szCs w:val="20"/>
                </w:rPr>
                <w:t>0.0</w:t>
              </w:r>
            </w:ins>
            <w:del w:id="217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3F3C881" w14:textId="7E0D7A38" w:rsidR="009D3E0A" w:rsidRPr="00E95F39" w:rsidRDefault="009D3E0A" w:rsidP="009D3E0A">
            <w:pPr>
              <w:widowControl/>
              <w:autoSpaceDE/>
              <w:autoSpaceDN/>
              <w:adjustRightInd/>
              <w:jc w:val="center"/>
              <w:rPr>
                <w:bCs/>
                <w:color w:val="000000" w:themeColor="text1"/>
                <w:sz w:val="20"/>
                <w:szCs w:val="20"/>
              </w:rPr>
            </w:pPr>
            <w:ins w:id="2179" w:author="ERCOT" w:date="2023-10-26T12:38:00Z">
              <w:r w:rsidRPr="00E95F39">
                <w:rPr>
                  <w:color w:val="000000" w:themeColor="text1"/>
                  <w:sz w:val="20"/>
                  <w:szCs w:val="20"/>
                </w:rPr>
                <w:t>0.0</w:t>
              </w:r>
            </w:ins>
            <w:del w:id="218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A5FD02F" w14:textId="0E6081E3" w:rsidR="009D3E0A" w:rsidRPr="00E95F39" w:rsidRDefault="009D3E0A" w:rsidP="009D3E0A">
            <w:pPr>
              <w:widowControl/>
              <w:autoSpaceDE/>
              <w:autoSpaceDN/>
              <w:adjustRightInd/>
              <w:jc w:val="center"/>
              <w:rPr>
                <w:bCs/>
                <w:color w:val="000000" w:themeColor="text1"/>
                <w:sz w:val="20"/>
                <w:szCs w:val="20"/>
              </w:rPr>
            </w:pPr>
            <w:ins w:id="2181" w:author="ERCOT" w:date="2023-10-26T12:38:00Z">
              <w:r w:rsidRPr="00E95F39">
                <w:rPr>
                  <w:color w:val="000000" w:themeColor="text1"/>
                  <w:sz w:val="20"/>
                  <w:szCs w:val="20"/>
                </w:rPr>
                <w:t>0.0</w:t>
              </w:r>
            </w:ins>
            <w:del w:id="218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8C27451" w14:textId="353E31BA" w:rsidR="009D3E0A" w:rsidRPr="00E95F39" w:rsidRDefault="009D3E0A" w:rsidP="009D3E0A">
            <w:pPr>
              <w:widowControl/>
              <w:autoSpaceDE/>
              <w:autoSpaceDN/>
              <w:adjustRightInd/>
              <w:jc w:val="center"/>
              <w:rPr>
                <w:bCs/>
                <w:color w:val="000000" w:themeColor="text1"/>
                <w:sz w:val="20"/>
                <w:szCs w:val="20"/>
              </w:rPr>
            </w:pPr>
            <w:ins w:id="2183" w:author="ERCOT" w:date="2023-10-26T12:38:00Z">
              <w:r w:rsidRPr="00E95F39">
                <w:rPr>
                  <w:color w:val="000000" w:themeColor="text1"/>
                  <w:sz w:val="20"/>
                  <w:szCs w:val="20"/>
                </w:rPr>
                <w:t>0.0</w:t>
              </w:r>
            </w:ins>
            <w:del w:id="218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6F507B7" w14:textId="4C5390D3" w:rsidR="009D3E0A" w:rsidRPr="00E95F39" w:rsidRDefault="009D3E0A" w:rsidP="009D3E0A">
            <w:pPr>
              <w:widowControl/>
              <w:autoSpaceDE/>
              <w:autoSpaceDN/>
              <w:adjustRightInd/>
              <w:jc w:val="center"/>
              <w:rPr>
                <w:bCs/>
                <w:color w:val="000000" w:themeColor="text1"/>
                <w:sz w:val="20"/>
                <w:szCs w:val="20"/>
              </w:rPr>
            </w:pPr>
            <w:ins w:id="2185" w:author="ERCOT" w:date="2023-10-26T12:38:00Z">
              <w:r w:rsidRPr="00E95F39">
                <w:rPr>
                  <w:color w:val="000000" w:themeColor="text1"/>
                  <w:sz w:val="20"/>
                  <w:szCs w:val="20"/>
                </w:rPr>
                <w:t>1.5</w:t>
              </w:r>
            </w:ins>
            <w:del w:id="2186" w:author="ERCOT" w:date="2023-10-26T12:38:00Z">
              <w:r w:rsidRPr="00E95F39" w:rsidDel="00473C81">
                <w:rPr>
                  <w:color w:val="000000" w:themeColor="text1"/>
                  <w:sz w:val="20"/>
                  <w:szCs w:val="20"/>
                </w:rPr>
                <w:delText>5.0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135CB7A" w14:textId="223184E3" w:rsidR="009D3E0A" w:rsidRPr="00E95F39" w:rsidRDefault="009D3E0A" w:rsidP="009D3E0A">
            <w:pPr>
              <w:widowControl/>
              <w:autoSpaceDE/>
              <w:autoSpaceDN/>
              <w:adjustRightInd/>
              <w:jc w:val="center"/>
              <w:rPr>
                <w:bCs/>
                <w:color w:val="000000" w:themeColor="text1"/>
                <w:sz w:val="20"/>
                <w:szCs w:val="20"/>
              </w:rPr>
            </w:pPr>
            <w:ins w:id="2187" w:author="ERCOT" w:date="2023-10-26T12:38:00Z">
              <w:r w:rsidRPr="00E95F39">
                <w:rPr>
                  <w:color w:val="000000" w:themeColor="text1"/>
                  <w:sz w:val="20"/>
                  <w:szCs w:val="20"/>
                </w:rPr>
                <w:t>4.1</w:t>
              </w:r>
            </w:ins>
            <w:del w:id="2188" w:author="ERCOT" w:date="2023-10-26T12:38:00Z">
              <w:r w:rsidRPr="00E95F39" w:rsidDel="00473C81">
                <w:rPr>
                  <w:color w:val="000000" w:themeColor="text1"/>
                  <w:sz w:val="20"/>
                  <w:szCs w:val="20"/>
                </w:rPr>
                <w:delText>5.8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7CBD28C" w14:textId="526DB742" w:rsidR="009D3E0A" w:rsidRPr="00E95F39" w:rsidRDefault="009D3E0A" w:rsidP="009D3E0A">
            <w:pPr>
              <w:widowControl/>
              <w:autoSpaceDE/>
              <w:autoSpaceDN/>
              <w:adjustRightInd/>
              <w:jc w:val="center"/>
              <w:rPr>
                <w:bCs/>
                <w:color w:val="000000" w:themeColor="text1"/>
                <w:sz w:val="20"/>
                <w:szCs w:val="20"/>
              </w:rPr>
            </w:pPr>
            <w:ins w:id="2189" w:author="ERCOT" w:date="2023-10-26T12:38:00Z">
              <w:r w:rsidRPr="00E95F39">
                <w:rPr>
                  <w:color w:val="000000" w:themeColor="text1"/>
                  <w:sz w:val="20"/>
                  <w:szCs w:val="20"/>
                </w:rPr>
                <w:t>4.7</w:t>
              </w:r>
            </w:ins>
            <w:del w:id="2190" w:author="ERCOT" w:date="2023-10-26T12:38:00Z">
              <w:r w:rsidRPr="00E95F39" w:rsidDel="00473C81">
                <w:rPr>
                  <w:color w:val="000000" w:themeColor="text1"/>
                  <w:sz w:val="20"/>
                  <w:szCs w:val="20"/>
                </w:rPr>
                <w:delText>7.8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71592CC8" w14:textId="15A8057C" w:rsidR="009D3E0A" w:rsidRPr="00E95F39" w:rsidRDefault="009D3E0A" w:rsidP="009D3E0A">
            <w:pPr>
              <w:widowControl/>
              <w:autoSpaceDE/>
              <w:autoSpaceDN/>
              <w:adjustRightInd/>
              <w:jc w:val="center"/>
              <w:rPr>
                <w:bCs/>
                <w:color w:val="000000" w:themeColor="text1"/>
                <w:sz w:val="20"/>
                <w:szCs w:val="20"/>
              </w:rPr>
            </w:pPr>
            <w:ins w:id="2191" w:author="ERCOT" w:date="2023-10-26T12:38:00Z">
              <w:r w:rsidRPr="00E95F39">
                <w:rPr>
                  <w:color w:val="000000" w:themeColor="text1"/>
                  <w:sz w:val="20"/>
                  <w:szCs w:val="20"/>
                </w:rPr>
                <w:t>5.7</w:t>
              </w:r>
            </w:ins>
            <w:del w:id="2192" w:author="ERCOT" w:date="2023-10-26T12:38:00Z">
              <w:r w:rsidRPr="00E95F39" w:rsidDel="00473C81">
                <w:rPr>
                  <w:color w:val="000000" w:themeColor="text1"/>
                  <w:sz w:val="20"/>
                  <w:szCs w:val="20"/>
                </w:rPr>
                <w:delText>9.6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517F264" w14:textId="655A325A" w:rsidR="009D3E0A" w:rsidRPr="00E95F39" w:rsidRDefault="009D3E0A" w:rsidP="009D3E0A">
            <w:pPr>
              <w:widowControl/>
              <w:autoSpaceDE/>
              <w:autoSpaceDN/>
              <w:adjustRightInd/>
              <w:jc w:val="center"/>
              <w:rPr>
                <w:bCs/>
                <w:color w:val="000000" w:themeColor="text1"/>
                <w:sz w:val="20"/>
                <w:szCs w:val="20"/>
              </w:rPr>
            </w:pPr>
            <w:ins w:id="2193" w:author="ERCOT" w:date="2023-10-26T12:38:00Z">
              <w:r w:rsidRPr="00E95F39">
                <w:rPr>
                  <w:color w:val="000000" w:themeColor="text1"/>
                  <w:sz w:val="20"/>
                  <w:szCs w:val="20"/>
                </w:rPr>
                <w:t>6.3</w:t>
              </w:r>
            </w:ins>
            <w:del w:id="2194" w:author="ERCOT" w:date="2023-10-26T12:38:00Z">
              <w:r w:rsidRPr="00E95F39" w:rsidDel="00473C81">
                <w:rPr>
                  <w:color w:val="000000" w:themeColor="text1"/>
                  <w:sz w:val="20"/>
                  <w:szCs w:val="20"/>
                </w:rPr>
                <w:delText>11.0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2BA9204" w14:textId="5A92BB7E" w:rsidR="009D3E0A" w:rsidRPr="00E95F39" w:rsidRDefault="009D3E0A" w:rsidP="009D3E0A">
            <w:pPr>
              <w:widowControl/>
              <w:autoSpaceDE/>
              <w:autoSpaceDN/>
              <w:adjustRightInd/>
              <w:jc w:val="center"/>
              <w:rPr>
                <w:bCs/>
                <w:color w:val="000000" w:themeColor="text1"/>
                <w:sz w:val="20"/>
                <w:szCs w:val="20"/>
              </w:rPr>
            </w:pPr>
            <w:ins w:id="2195" w:author="ERCOT" w:date="2023-10-26T12:38:00Z">
              <w:r w:rsidRPr="00E95F39">
                <w:rPr>
                  <w:color w:val="000000" w:themeColor="text1"/>
                  <w:sz w:val="20"/>
                  <w:szCs w:val="20"/>
                </w:rPr>
                <w:t>6.6</w:t>
              </w:r>
            </w:ins>
            <w:del w:id="2196" w:author="ERCOT" w:date="2023-10-26T12:38:00Z">
              <w:r w:rsidRPr="00E95F39" w:rsidDel="00473C81">
                <w:rPr>
                  <w:color w:val="000000" w:themeColor="text1"/>
                  <w:sz w:val="20"/>
                  <w:szCs w:val="20"/>
                </w:rPr>
                <w:delText>12.0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A8052F5" w14:textId="24C1D767" w:rsidR="009D3E0A" w:rsidRPr="00E95F39" w:rsidRDefault="009D3E0A" w:rsidP="009D3E0A">
            <w:pPr>
              <w:widowControl/>
              <w:autoSpaceDE/>
              <w:autoSpaceDN/>
              <w:adjustRightInd/>
              <w:jc w:val="center"/>
              <w:rPr>
                <w:bCs/>
                <w:color w:val="000000" w:themeColor="text1"/>
                <w:sz w:val="20"/>
                <w:szCs w:val="20"/>
              </w:rPr>
            </w:pPr>
            <w:ins w:id="2197" w:author="ERCOT" w:date="2023-10-26T12:38:00Z">
              <w:r w:rsidRPr="00E95F39">
                <w:rPr>
                  <w:color w:val="000000" w:themeColor="text1"/>
                  <w:sz w:val="20"/>
                  <w:szCs w:val="20"/>
                </w:rPr>
                <w:t>8.3</w:t>
              </w:r>
            </w:ins>
            <w:del w:id="2198" w:author="ERCOT" w:date="2023-10-26T12:38:00Z">
              <w:r w:rsidRPr="00E95F39" w:rsidDel="00473C81">
                <w:rPr>
                  <w:color w:val="000000" w:themeColor="text1"/>
                  <w:sz w:val="20"/>
                  <w:szCs w:val="20"/>
                </w:rPr>
                <w:delText>12.3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7FB60FD" w14:textId="062EC007" w:rsidR="009D3E0A" w:rsidRPr="00E95F39" w:rsidRDefault="009D3E0A" w:rsidP="009D3E0A">
            <w:pPr>
              <w:widowControl/>
              <w:autoSpaceDE/>
              <w:autoSpaceDN/>
              <w:adjustRightInd/>
              <w:jc w:val="center"/>
              <w:rPr>
                <w:bCs/>
                <w:color w:val="000000" w:themeColor="text1"/>
                <w:sz w:val="20"/>
                <w:szCs w:val="20"/>
              </w:rPr>
            </w:pPr>
            <w:ins w:id="2199" w:author="ERCOT" w:date="2023-10-26T12:38:00Z">
              <w:r w:rsidRPr="00E95F39">
                <w:rPr>
                  <w:color w:val="000000" w:themeColor="text1"/>
                  <w:sz w:val="20"/>
                  <w:szCs w:val="20"/>
                </w:rPr>
                <w:t>8.9</w:t>
              </w:r>
            </w:ins>
            <w:del w:id="2200" w:author="ERCOT" w:date="2023-10-26T12:38:00Z">
              <w:r w:rsidRPr="00E95F39" w:rsidDel="00473C81">
                <w:rPr>
                  <w:color w:val="000000" w:themeColor="text1"/>
                  <w:sz w:val="20"/>
                  <w:szCs w:val="20"/>
                </w:rPr>
                <w:delText>11.3</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1C4AE8A" w14:textId="158B8DD0" w:rsidR="009D3E0A" w:rsidRPr="00E95F39" w:rsidRDefault="009D3E0A" w:rsidP="009D3E0A">
            <w:pPr>
              <w:widowControl/>
              <w:autoSpaceDE/>
              <w:autoSpaceDN/>
              <w:adjustRightInd/>
              <w:jc w:val="center"/>
              <w:rPr>
                <w:bCs/>
                <w:color w:val="000000" w:themeColor="text1"/>
                <w:sz w:val="20"/>
                <w:szCs w:val="20"/>
              </w:rPr>
            </w:pPr>
            <w:ins w:id="2201" w:author="ERCOT" w:date="2023-10-26T12:38:00Z">
              <w:r w:rsidRPr="00E95F39">
                <w:rPr>
                  <w:color w:val="000000" w:themeColor="text1"/>
                  <w:sz w:val="20"/>
                  <w:szCs w:val="20"/>
                </w:rPr>
                <w:t>8.5</w:t>
              </w:r>
            </w:ins>
            <w:del w:id="2202" w:author="ERCOT" w:date="2023-10-26T12:38:00Z">
              <w:r w:rsidRPr="00E95F39" w:rsidDel="00473C81">
                <w:rPr>
                  <w:color w:val="000000" w:themeColor="text1"/>
                  <w:sz w:val="20"/>
                  <w:szCs w:val="20"/>
                </w:rPr>
                <w:delText>15.8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3168BBCD" w14:textId="24B7074B" w:rsidR="009D3E0A" w:rsidRPr="00E95F39" w:rsidRDefault="009D3E0A" w:rsidP="009D3E0A">
            <w:pPr>
              <w:widowControl/>
              <w:autoSpaceDE/>
              <w:autoSpaceDN/>
              <w:adjustRightInd/>
              <w:jc w:val="center"/>
              <w:rPr>
                <w:bCs/>
                <w:color w:val="000000" w:themeColor="text1"/>
                <w:sz w:val="20"/>
                <w:szCs w:val="20"/>
              </w:rPr>
            </w:pPr>
            <w:ins w:id="2203" w:author="ERCOT" w:date="2023-10-26T12:38:00Z">
              <w:r w:rsidRPr="00E95F39">
                <w:rPr>
                  <w:color w:val="000000" w:themeColor="text1"/>
                  <w:sz w:val="20"/>
                  <w:szCs w:val="20"/>
                </w:rPr>
                <w:t>10.4</w:t>
              </w:r>
            </w:ins>
            <w:del w:id="2204" w:author="ERCOT" w:date="2023-10-26T12:38:00Z">
              <w:r w:rsidRPr="00E95F39" w:rsidDel="00473C81">
                <w:rPr>
                  <w:color w:val="000000" w:themeColor="text1"/>
                  <w:sz w:val="20"/>
                  <w:szCs w:val="20"/>
                </w:rPr>
                <w:delText>15.1</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9F96EE2" w14:textId="3195E920" w:rsidR="009D3E0A" w:rsidRPr="00E95F39" w:rsidRDefault="009D3E0A" w:rsidP="009D3E0A">
            <w:pPr>
              <w:widowControl/>
              <w:autoSpaceDE/>
              <w:autoSpaceDN/>
              <w:adjustRightInd/>
              <w:jc w:val="center"/>
              <w:rPr>
                <w:bCs/>
                <w:color w:val="000000" w:themeColor="text1"/>
                <w:sz w:val="20"/>
                <w:szCs w:val="20"/>
              </w:rPr>
            </w:pPr>
            <w:ins w:id="2205" w:author="ERCOT" w:date="2023-10-26T12:38:00Z">
              <w:r w:rsidRPr="00E95F39">
                <w:rPr>
                  <w:color w:val="000000" w:themeColor="text1"/>
                  <w:sz w:val="20"/>
                  <w:szCs w:val="20"/>
                </w:rPr>
                <w:t>11.1</w:t>
              </w:r>
            </w:ins>
            <w:del w:id="2206" w:author="ERCOT" w:date="2023-10-26T12:38:00Z">
              <w:r w:rsidRPr="00E95F39" w:rsidDel="00473C81">
                <w:rPr>
                  <w:color w:val="000000" w:themeColor="text1"/>
                  <w:sz w:val="20"/>
                  <w:szCs w:val="20"/>
                </w:rPr>
                <w:delText>14.3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11F8B8D" w14:textId="7ED04AA7" w:rsidR="009D3E0A" w:rsidRPr="00E95F39" w:rsidRDefault="009D3E0A" w:rsidP="009D3E0A">
            <w:pPr>
              <w:widowControl/>
              <w:autoSpaceDE/>
              <w:autoSpaceDN/>
              <w:adjustRightInd/>
              <w:jc w:val="center"/>
              <w:rPr>
                <w:bCs/>
                <w:color w:val="000000" w:themeColor="text1"/>
                <w:sz w:val="20"/>
                <w:szCs w:val="20"/>
              </w:rPr>
            </w:pPr>
            <w:ins w:id="2207" w:author="ERCOT" w:date="2023-10-26T12:38:00Z">
              <w:r w:rsidRPr="00E95F39">
                <w:rPr>
                  <w:color w:val="000000" w:themeColor="text1"/>
                  <w:sz w:val="20"/>
                  <w:szCs w:val="20"/>
                </w:rPr>
                <w:t>3.3</w:t>
              </w:r>
            </w:ins>
            <w:del w:id="2208" w:author="ERCOT" w:date="2023-10-26T12:38:00Z">
              <w:r w:rsidRPr="00E95F39" w:rsidDel="00473C81">
                <w:rPr>
                  <w:color w:val="000000" w:themeColor="text1"/>
                  <w:sz w:val="20"/>
                  <w:szCs w:val="20"/>
                </w:rPr>
                <w:delText>3.2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2396396" w14:textId="2B33E301" w:rsidR="009D3E0A" w:rsidRPr="00E95F39" w:rsidRDefault="009D3E0A" w:rsidP="009D3E0A">
            <w:pPr>
              <w:widowControl/>
              <w:autoSpaceDE/>
              <w:autoSpaceDN/>
              <w:adjustRightInd/>
              <w:jc w:val="center"/>
              <w:rPr>
                <w:bCs/>
                <w:color w:val="000000" w:themeColor="text1"/>
                <w:sz w:val="20"/>
                <w:szCs w:val="20"/>
              </w:rPr>
            </w:pPr>
            <w:ins w:id="2209" w:author="ERCOT" w:date="2023-10-26T12:38:00Z">
              <w:r w:rsidRPr="00E95F39">
                <w:rPr>
                  <w:color w:val="000000" w:themeColor="text1"/>
                  <w:sz w:val="20"/>
                  <w:szCs w:val="20"/>
                </w:rPr>
                <w:t>0.0</w:t>
              </w:r>
            </w:ins>
            <w:del w:id="221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EAE3048" w14:textId="71C91297" w:rsidR="009D3E0A" w:rsidRPr="00E95F39" w:rsidRDefault="009D3E0A" w:rsidP="009D3E0A">
            <w:pPr>
              <w:widowControl/>
              <w:autoSpaceDE/>
              <w:autoSpaceDN/>
              <w:adjustRightInd/>
              <w:jc w:val="center"/>
              <w:rPr>
                <w:bCs/>
                <w:color w:val="000000" w:themeColor="text1"/>
                <w:sz w:val="20"/>
                <w:szCs w:val="20"/>
              </w:rPr>
            </w:pPr>
            <w:ins w:id="2211" w:author="ERCOT" w:date="2023-10-26T12:38:00Z">
              <w:r w:rsidRPr="00E95F39">
                <w:rPr>
                  <w:color w:val="000000" w:themeColor="text1"/>
                  <w:sz w:val="20"/>
                  <w:szCs w:val="20"/>
                </w:rPr>
                <w:t>0.0</w:t>
              </w:r>
            </w:ins>
            <w:del w:id="221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2B7F1C3E" w14:textId="74D6C0C6" w:rsidR="009D3E0A" w:rsidRPr="00E95F39" w:rsidRDefault="009D3E0A" w:rsidP="009D3E0A">
            <w:pPr>
              <w:widowControl/>
              <w:autoSpaceDE/>
              <w:autoSpaceDN/>
              <w:adjustRightInd/>
              <w:jc w:val="center"/>
              <w:rPr>
                <w:bCs/>
                <w:color w:val="000000" w:themeColor="text1"/>
                <w:sz w:val="20"/>
                <w:szCs w:val="20"/>
              </w:rPr>
            </w:pPr>
            <w:ins w:id="2213" w:author="ERCOT" w:date="2023-10-26T12:38:00Z">
              <w:r w:rsidRPr="00E95F39">
                <w:rPr>
                  <w:color w:val="000000" w:themeColor="text1"/>
                  <w:sz w:val="20"/>
                  <w:szCs w:val="20"/>
                </w:rPr>
                <w:t>0.0</w:t>
              </w:r>
            </w:ins>
            <w:del w:id="2214" w:author="ERCOT" w:date="2023-10-26T12:38:00Z">
              <w:r w:rsidRPr="00E95F39" w:rsidDel="00473C81">
                <w:rPr>
                  <w:color w:val="000000" w:themeColor="text1"/>
                  <w:sz w:val="20"/>
                  <w:szCs w:val="20"/>
                </w:rPr>
                <w:delText>0.0</w:delText>
              </w:r>
            </w:del>
          </w:p>
        </w:tc>
      </w:tr>
      <w:tr w:rsidR="009D3E0A" w:rsidRPr="00ED4D8D" w14:paraId="70DB4C6F"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A537B5C" w14:textId="77777777" w:rsidR="009D3E0A" w:rsidRPr="0012615F" w:rsidRDefault="009D3E0A" w:rsidP="009D3E0A">
            <w:pPr>
              <w:widowControl/>
              <w:autoSpaceDE/>
              <w:autoSpaceDN/>
              <w:adjustRightInd/>
              <w:jc w:val="center"/>
              <w:rPr>
                <w:b/>
                <w:bCs/>
                <w:sz w:val="22"/>
                <w:szCs w:val="22"/>
              </w:rPr>
            </w:pPr>
            <w:r w:rsidRPr="0012615F">
              <w:rPr>
                <w:b/>
                <w:bCs/>
                <w:sz w:val="22"/>
                <w:szCs w:val="22"/>
              </w:rPr>
              <w:t>Sep.</w:t>
            </w:r>
          </w:p>
        </w:tc>
        <w:tc>
          <w:tcPr>
            <w:tcW w:w="190" w:type="pct"/>
            <w:tcBorders>
              <w:top w:val="single" w:sz="4" w:space="0" w:color="000000"/>
              <w:left w:val="single" w:sz="4" w:space="0" w:color="000000"/>
              <w:bottom w:val="single" w:sz="4" w:space="0" w:color="000000"/>
              <w:right w:val="single" w:sz="4" w:space="0" w:color="000000"/>
            </w:tcBorders>
            <w:vAlign w:val="center"/>
          </w:tcPr>
          <w:p w14:paraId="0FB04A52" w14:textId="564393DC" w:rsidR="009D3E0A" w:rsidRPr="00E95F39" w:rsidRDefault="009D3E0A" w:rsidP="009D3E0A">
            <w:pPr>
              <w:widowControl/>
              <w:autoSpaceDE/>
              <w:autoSpaceDN/>
              <w:adjustRightInd/>
              <w:jc w:val="center"/>
              <w:rPr>
                <w:bCs/>
                <w:color w:val="000000" w:themeColor="text1"/>
                <w:sz w:val="20"/>
                <w:szCs w:val="20"/>
              </w:rPr>
            </w:pPr>
            <w:ins w:id="2215" w:author="ERCOT" w:date="2023-10-26T12:38:00Z">
              <w:r w:rsidRPr="00E95F39">
                <w:rPr>
                  <w:color w:val="000000" w:themeColor="text1"/>
                  <w:sz w:val="20"/>
                  <w:szCs w:val="20"/>
                </w:rPr>
                <w:t>0.0</w:t>
              </w:r>
            </w:ins>
            <w:del w:id="221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91FF3B8" w14:textId="16334271" w:rsidR="009D3E0A" w:rsidRPr="00E95F39" w:rsidRDefault="009D3E0A" w:rsidP="009D3E0A">
            <w:pPr>
              <w:widowControl/>
              <w:autoSpaceDE/>
              <w:autoSpaceDN/>
              <w:adjustRightInd/>
              <w:jc w:val="center"/>
              <w:rPr>
                <w:bCs/>
                <w:color w:val="000000" w:themeColor="text1"/>
                <w:sz w:val="20"/>
                <w:szCs w:val="20"/>
              </w:rPr>
            </w:pPr>
            <w:ins w:id="2217" w:author="ERCOT" w:date="2023-10-26T12:38:00Z">
              <w:r w:rsidRPr="00E95F39">
                <w:rPr>
                  <w:color w:val="000000" w:themeColor="text1"/>
                  <w:sz w:val="20"/>
                  <w:szCs w:val="20"/>
                </w:rPr>
                <w:t>0.0</w:t>
              </w:r>
            </w:ins>
            <w:del w:id="2218"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59D5C211" w14:textId="60EF216F" w:rsidR="009D3E0A" w:rsidRPr="00E95F39" w:rsidRDefault="009D3E0A" w:rsidP="009D3E0A">
            <w:pPr>
              <w:widowControl/>
              <w:autoSpaceDE/>
              <w:autoSpaceDN/>
              <w:adjustRightInd/>
              <w:jc w:val="center"/>
              <w:rPr>
                <w:bCs/>
                <w:color w:val="000000" w:themeColor="text1"/>
                <w:sz w:val="20"/>
                <w:szCs w:val="20"/>
              </w:rPr>
            </w:pPr>
            <w:ins w:id="2219" w:author="ERCOT" w:date="2023-10-26T12:38:00Z">
              <w:r w:rsidRPr="00E95F39">
                <w:rPr>
                  <w:color w:val="000000" w:themeColor="text1"/>
                  <w:sz w:val="20"/>
                  <w:szCs w:val="20"/>
                </w:rPr>
                <w:t>0.0</w:t>
              </w:r>
            </w:ins>
            <w:del w:id="222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882F97D" w14:textId="1F0F26BD" w:rsidR="009D3E0A" w:rsidRPr="00E95F39" w:rsidRDefault="009D3E0A" w:rsidP="009D3E0A">
            <w:pPr>
              <w:widowControl/>
              <w:autoSpaceDE/>
              <w:autoSpaceDN/>
              <w:adjustRightInd/>
              <w:jc w:val="center"/>
              <w:rPr>
                <w:bCs/>
                <w:color w:val="000000" w:themeColor="text1"/>
                <w:sz w:val="20"/>
                <w:szCs w:val="20"/>
              </w:rPr>
            </w:pPr>
            <w:ins w:id="2221" w:author="ERCOT" w:date="2023-10-26T12:38:00Z">
              <w:r w:rsidRPr="00E95F39">
                <w:rPr>
                  <w:color w:val="000000" w:themeColor="text1"/>
                  <w:sz w:val="20"/>
                  <w:szCs w:val="20"/>
                </w:rPr>
                <w:t>0.0</w:t>
              </w:r>
            </w:ins>
            <w:del w:id="222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3AA1F27" w14:textId="7C710D24" w:rsidR="009D3E0A" w:rsidRPr="00E95F39" w:rsidRDefault="009D3E0A" w:rsidP="009D3E0A">
            <w:pPr>
              <w:widowControl/>
              <w:autoSpaceDE/>
              <w:autoSpaceDN/>
              <w:adjustRightInd/>
              <w:jc w:val="center"/>
              <w:rPr>
                <w:bCs/>
                <w:color w:val="000000" w:themeColor="text1"/>
                <w:sz w:val="20"/>
                <w:szCs w:val="20"/>
              </w:rPr>
            </w:pPr>
            <w:ins w:id="2223" w:author="ERCOT" w:date="2023-10-26T12:38:00Z">
              <w:r w:rsidRPr="00E95F39">
                <w:rPr>
                  <w:color w:val="000000" w:themeColor="text1"/>
                  <w:sz w:val="20"/>
                  <w:szCs w:val="20"/>
                </w:rPr>
                <w:t>0.0</w:t>
              </w:r>
            </w:ins>
            <w:del w:id="222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07A06FD" w14:textId="09F843B8" w:rsidR="009D3E0A" w:rsidRPr="00E95F39" w:rsidRDefault="009D3E0A" w:rsidP="009D3E0A">
            <w:pPr>
              <w:widowControl/>
              <w:autoSpaceDE/>
              <w:autoSpaceDN/>
              <w:adjustRightInd/>
              <w:jc w:val="center"/>
              <w:rPr>
                <w:bCs/>
                <w:color w:val="000000" w:themeColor="text1"/>
                <w:sz w:val="20"/>
                <w:szCs w:val="20"/>
              </w:rPr>
            </w:pPr>
            <w:ins w:id="2225" w:author="ERCOT" w:date="2023-10-26T12:38:00Z">
              <w:r w:rsidRPr="00E95F39">
                <w:rPr>
                  <w:color w:val="000000" w:themeColor="text1"/>
                  <w:sz w:val="20"/>
                  <w:szCs w:val="20"/>
                </w:rPr>
                <w:t>0.0</w:t>
              </w:r>
            </w:ins>
            <w:del w:id="222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46B005D" w14:textId="0BA21A10" w:rsidR="009D3E0A" w:rsidRPr="00E95F39" w:rsidRDefault="009D3E0A" w:rsidP="009D3E0A">
            <w:pPr>
              <w:widowControl/>
              <w:autoSpaceDE/>
              <w:autoSpaceDN/>
              <w:adjustRightInd/>
              <w:jc w:val="center"/>
              <w:rPr>
                <w:bCs/>
                <w:color w:val="000000" w:themeColor="text1"/>
                <w:sz w:val="20"/>
                <w:szCs w:val="20"/>
              </w:rPr>
            </w:pPr>
            <w:ins w:id="2227" w:author="ERCOT" w:date="2023-10-26T12:38:00Z">
              <w:r w:rsidRPr="00E95F39">
                <w:rPr>
                  <w:color w:val="000000" w:themeColor="text1"/>
                  <w:sz w:val="20"/>
                  <w:szCs w:val="20"/>
                </w:rPr>
                <w:t>0.0</w:t>
              </w:r>
            </w:ins>
            <w:del w:id="222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7F9AB34" w14:textId="62580C57" w:rsidR="009D3E0A" w:rsidRPr="00E95F39" w:rsidRDefault="009D3E0A" w:rsidP="009D3E0A">
            <w:pPr>
              <w:widowControl/>
              <w:autoSpaceDE/>
              <w:autoSpaceDN/>
              <w:adjustRightInd/>
              <w:jc w:val="center"/>
              <w:rPr>
                <w:bCs/>
                <w:color w:val="000000" w:themeColor="text1"/>
                <w:sz w:val="20"/>
                <w:szCs w:val="20"/>
              </w:rPr>
            </w:pPr>
            <w:ins w:id="2229" w:author="ERCOT" w:date="2023-10-26T12:38:00Z">
              <w:r w:rsidRPr="00E95F39">
                <w:rPr>
                  <w:color w:val="000000" w:themeColor="text1"/>
                  <w:sz w:val="20"/>
                  <w:szCs w:val="20"/>
                </w:rPr>
                <w:t>0.0</w:t>
              </w:r>
            </w:ins>
            <w:del w:id="223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029C54F" w14:textId="76FE2C8A" w:rsidR="009D3E0A" w:rsidRPr="00E95F39" w:rsidRDefault="009D3E0A" w:rsidP="009D3E0A">
            <w:pPr>
              <w:widowControl/>
              <w:autoSpaceDE/>
              <w:autoSpaceDN/>
              <w:adjustRightInd/>
              <w:jc w:val="center"/>
              <w:rPr>
                <w:bCs/>
                <w:color w:val="000000" w:themeColor="text1"/>
                <w:sz w:val="20"/>
                <w:szCs w:val="20"/>
              </w:rPr>
            </w:pPr>
            <w:ins w:id="2231" w:author="ERCOT" w:date="2023-10-26T12:38:00Z">
              <w:r w:rsidRPr="00E95F39">
                <w:rPr>
                  <w:color w:val="000000" w:themeColor="text1"/>
                  <w:sz w:val="20"/>
                  <w:szCs w:val="20"/>
                </w:rPr>
                <w:t>0.0</w:t>
              </w:r>
            </w:ins>
            <w:del w:id="223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D830BE3" w14:textId="5E61951F" w:rsidR="009D3E0A" w:rsidRPr="00E95F39" w:rsidRDefault="009D3E0A" w:rsidP="009D3E0A">
            <w:pPr>
              <w:widowControl/>
              <w:autoSpaceDE/>
              <w:autoSpaceDN/>
              <w:adjustRightInd/>
              <w:jc w:val="center"/>
              <w:rPr>
                <w:bCs/>
                <w:color w:val="000000" w:themeColor="text1"/>
                <w:sz w:val="20"/>
                <w:szCs w:val="20"/>
              </w:rPr>
            </w:pPr>
            <w:ins w:id="2233" w:author="ERCOT" w:date="2023-10-26T12:38:00Z">
              <w:r w:rsidRPr="00E95F39">
                <w:rPr>
                  <w:color w:val="000000" w:themeColor="text1"/>
                  <w:sz w:val="20"/>
                  <w:szCs w:val="20"/>
                </w:rPr>
                <w:t>0.8</w:t>
              </w:r>
            </w:ins>
            <w:del w:id="2234" w:author="ERCOT" w:date="2023-10-26T12:38:00Z">
              <w:r w:rsidRPr="00E95F39" w:rsidDel="00473C81">
                <w:rPr>
                  <w:color w:val="000000" w:themeColor="text1"/>
                  <w:sz w:val="20"/>
                  <w:szCs w:val="20"/>
                </w:rPr>
                <w:delText>3.4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76BF968" w14:textId="5E26461A" w:rsidR="009D3E0A" w:rsidRPr="00E95F39" w:rsidRDefault="009D3E0A" w:rsidP="009D3E0A">
            <w:pPr>
              <w:widowControl/>
              <w:autoSpaceDE/>
              <w:autoSpaceDN/>
              <w:adjustRightInd/>
              <w:jc w:val="center"/>
              <w:rPr>
                <w:bCs/>
                <w:color w:val="000000" w:themeColor="text1"/>
                <w:sz w:val="20"/>
                <w:szCs w:val="20"/>
              </w:rPr>
            </w:pPr>
            <w:ins w:id="2235" w:author="ERCOT" w:date="2023-10-26T12:38:00Z">
              <w:r w:rsidRPr="00E95F39">
                <w:rPr>
                  <w:color w:val="000000" w:themeColor="text1"/>
                  <w:sz w:val="20"/>
                  <w:szCs w:val="20"/>
                </w:rPr>
                <w:t>3.9</w:t>
              </w:r>
            </w:ins>
            <w:del w:id="2236" w:author="ERCOT" w:date="2023-10-26T12:38:00Z">
              <w:r w:rsidRPr="00E95F39" w:rsidDel="00473C81">
                <w:rPr>
                  <w:color w:val="000000" w:themeColor="text1"/>
                  <w:sz w:val="20"/>
                  <w:szCs w:val="20"/>
                </w:rPr>
                <w:delText>5.4</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544BC8E5" w14:textId="55D768F5" w:rsidR="009D3E0A" w:rsidRPr="00E95F39" w:rsidRDefault="009D3E0A" w:rsidP="009D3E0A">
            <w:pPr>
              <w:widowControl/>
              <w:autoSpaceDE/>
              <w:autoSpaceDN/>
              <w:adjustRightInd/>
              <w:jc w:val="center"/>
              <w:rPr>
                <w:bCs/>
                <w:color w:val="000000" w:themeColor="text1"/>
                <w:sz w:val="20"/>
                <w:szCs w:val="20"/>
              </w:rPr>
            </w:pPr>
            <w:ins w:id="2237" w:author="ERCOT" w:date="2023-10-26T12:38:00Z">
              <w:r w:rsidRPr="00E95F39">
                <w:rPr>
                  <w:color w:val="000000" w:themeColor="text1"/>
                  <w:sz w:val="20"/>
                  <w:szCs w:val="20"/>
                </w:rPr>
                <w:t>4.1</w:t>
              </w:r>
            </w:ins>
            <w:del w:id="2238" w:author="ERCOT" w:date="2023-10-26T12:38:00Z">
              <w:r w:rsidRPr="00E95F39" w:rsidDel="00473C81">
                <w:rPr>
                  <w:color w:val="000000" w:themeColor="text1"/>
                  <w:sz w:val="20"/>
                  <w:szCs w:val="20"/>
                </w:rPr>
                <w:delText>8.5</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7A66E948" w14:textId="5C91327C" w:rsidR="009D3E0A" w:rsidRPr="00E95F39" w:rsidRDefault="009D3E0A" w:rsidP="009D3E0A">
            <w:pPr>
              <w:widowControl/>
              <w:autoSpaceDE/>
              <w:autoSpaceDN/>
              <w:adjustRightInd/>
              <w:jc w:val="center"/>
              <w:rPr>
                <w:bCs/>
                <w:color w:val="000000" w:themeColor="text1"/>
                <w:sz w:val="20"/>
                <w:szCs w:val="20"/>
              </w:rPr>
            </w:pPr>
            <w:ins w:id="2239" w:author="ERCOT" w:date="2023-10-26T12:38:00Z">
              <w:r w:rsidRPr="00E95F39">
                <w:rPr>
                  <w:color w:val="000000" w:themeColor="text1"/>
                  <w:sz w:val="20"/>
                  <w:szCs w:val="20"/>
                </w:rPr>
                <w:t>5.2</w:t>
              </w:r>
            </w:ins>
            <w:del w:id="2240" w:author="ERCOT" w:date="2023-10-26T12:38:00Z">
              <w:r w:rsidRPr="00E95F39" w:rsidDel="00473C81">
                <w:rPr>
                  <w:color w:val="000000" w:themeColor="text1"/>
                  <w:sz w:val="20"/>
                  <w:szCs w:val="20"/>
                </w:rPr>
                <w:delText>9.3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910652B" w14:textId="5130A799" w:rsidR="009D3E0A" w:rsidRPr="00E95F39" w:rsidRDefault="009D3E0A" w:rsidP="009D3E0A">
            <w:pPr>
              <w:widowControl/>
              <w:autoSpaceDE/>
              <w:autoSpaceDN/>
              <w:adjustRightInd/>
              <w:jc w:val="center"/>
              <w:rPr>
                <w:bCs/>
                <w:color w:val="000000" w:themeColor="text1"/>
                <w:sz w:val="20"/>
                <w:szCs w:val="20"/>
              </w:rPr>
            </w:pPr>
            <w:ins w:id="2241" w:author="ERCOT" w:date="2023-10-26T12:38:00Z">
              <w:r w:rsidRPr="00E95F39">
                <w:rPr>
                  <w:color w:val="000000" w:themeColor="text1"/>
                  <w:sz w:val="20"/>
                  <w:szCs w:val="20"/>
                </w:rPr>
                <w:t>6.0</w:t>
              </w:r>
            </w:ins>
            <w:del w:id="2242" w:author="ERCOT" w:date="2023-10-26T12:38:00Z">
              <w:r w:rsidRPr="00E95F39" w:rsidDel="00473C81">
                <w:rPr>
                  <w:color w:val="000000" w:themeColor="text1"/>
                  <w:sz w:val="20"/>
                  <w:szCs w:val="20"/>
                </w:rPr>
                <w:delText>11.6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505FFC1" w14:textId="0A01EC76" w:rsidR="009D3E0A" w:rsidRPr="00E95F39" w:rsidRDefault="009D3E0A" w:rsidP="009D3E0A">
            <w:pPr>
              <w:widowControl/>
              <w:autoSpaceDE/>
              <w:autoSpaceDN/>
              <w:adjustRightInd/>
              <w:jc w:val="center"/>
              <w:rPr>
                <w:bCs/>
                <w:color w:val="000000" w:themeColor="text1"/>
                <w:sz w:val="20"/>
                <w:szCs w:val="20"/>
              </w:rPr>
            </w:pPr>
            <w:ins w:id="2243" w:author="ERCOT" w:date="2023-10-26T12:38:00Z">
              <w:r w:rsidRPr="00E95F39">
                <w:rPr>
                  <w:color w:val="000000" w:themeColor="text1"/>
                  <w:sz w:val="20"/>
                  <w:szCs w:val="20"/>
                </w:rPr>
                <w:t>7.4</w:t>
              </w:r>
            </w:ins>
            <w:del w:id="2244" w:author="ERCOT" w:date="2023-10-26T12:38:00Z">
              <w:r w:rsidRPr="00E95F39" w:rsidDel="00473C81">
                <w:rPr>
                  <w:color w:val="000000" w:themeColor="text1"/>
                  <w:sz w:val="20"/>
                  <w:szCs w:val="20"/>
                </w:rPr>
                <w:delText>12.2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23186DA" w14:textId="54061547" w:rsidR="009D3E0A" w:rsidRPr="00E95F39" w:rsidRDefault="009D3E0A" w:rsidP="009D3E0A">
            <w:pPr>
              <w:widowControl/>
              <w:autoSpaceDE/>
              <w:autoSpaceDN/>
              <w:adjustRightInd/>
              <w:jc w:val="center"/>
              <w:rPr>
                <w:bCs/>
                <w:color w:val="000000" w:themeColor="text1"/>
                <w:sz w:val="20"/>
                <w:szCs w:val="20"/>
              </w:rPr>
            </w:pPr>
            <w:ins w:id="2245" w:author="ERCOT" w:date="2023-10-26T12:38:00Z">
              <w:r w:rsidRPr="00E95F39">
                <w:rPr>
                  <w:color w:val="000000" w:themeColor="text1"/>
                  <w:sz w:val="20"/>
                  <w:szCs w:val="20"/>
                </w:rPr>
                <w:t>6.9</w:t>
              </w:r>
            </w:ins>
            <w:del w:id="2246" w:author="ERCOT" w:date="2023-10-26T12:38:00Z">
              <w:r w:rsidRPr="00E95F39" w:rsidDel="00473C81">
                <w:rPr>
                  <w:color w:val="000000" w:themeColor="text1"/>
                  <w:sz w:val="20"/>
                  <w:szCs w:val="20"/>
                </w:rPr>
                <w:delText>12.3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10F16B6" w14:textId="0EFC101D" w:rsidR="009D3E0A" w:rsidRPr="00E95F39" w:rsidRDefault="009D3E0A" w:rsidP="009D3E0A">
            <w:pPr>
              <w:widowControl/>
              <w:autoSpaceDE/>
              <w:autoSpaceDN/>
              <w:adjustRightInd/>
              <w:jc w:val="center"/>
              <w:rPr>
                <w:bCs/>
                <w:color w:val="000000" w:themeColor="text1"/>
                <w:sz w:val="20"/>
                <w:szCs w:val="20"/>
              </w:rPr>
            </w:pPr>
            <w:ins w:id="2247" w:author="ERCOT" w:date="2023-10-26T12:38:00Z">
              <w:r w:rsidRPr="00E95F39">
                <w:rPr>
                  <w:color w:val="000000" w:themeColor="text1"/>
                  <w:sz w:val="20"/>
                  <w:szCs w:val="20"/>
                </w:rPr>
                <w:t>7.2</w:t>
              </w:r>
            </w:ins>
            <w:del w:id="2248" w:author="ERCOT" w:date="2023-10-26T12:38:00Z">
              <w:r w:rsidRPr="00E95F39" w:rsidDel="00473C81">
                <w:rPr>
                  <w:color w:val="000000" w:themeColor="text1"/>
                  <w:sz w:val="20"/>
                  <w:szCs w:val="20"/>
                </w:rPr>
                <w:delText>10.8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2AE722D4" w14:textId="472EC930" w:rsidR="009D3E0A" w:rsidRPr="00E95F39" w:rsidRDefault="009D3E0A" w:rsidP="009D3E0A">
            <w:pPr>
              <w:widowControl/>
              <w:autoSpaceDE/>
              <w:autoSpaceDN/>
              <w:adjustRightInd/>
              <w:jc w:val="center"/>
              <w:rPr>
                <w:bCs/>
                <w:color w:val="000000" w:themeColor="text1"/>
                <w:sz w:val="20"/>
                <w:szCs w:val="20"/>
              </w:rPr>
            </w:pPr>
            <w:ins w:id="2249" w:author="ERCOT" w:date="2023-10-26T12:38:00Z">
              <w:r w:rsidRPr="00E95F39">
                <w:rPr>
                  <w:color w:val="000000" w:themeColor="text1"/>
                  <w:sz w:val="20"/>
                  <w:szCs w:val="20"/>
                </w:rPr>
                <w:t>9.5</w:t>
              </w:r>
            </w:ins>
            <w:del w:id="2250" w:author="ERCOT" w:date="2023-10-26T12:38:00Z">
              <w:r w:rsidRPr="00E95F39" w:rsidDel="00473C81">
                <w:rPr>
                  <w:color w:val="000000" w:themeColor="text1"/>
                  <w:sz w:val="20"/>
                  <w:szCs w:val="20"/>
                </w:rPr>
                <w:delText>15.7</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02FE946" w14:textId="50CEBDB4" w:rsidR="009D3E0A" w:rsidRPr="00E95F39" w:rsidRDefault="009D3E0A" w:rsidP="009D3E0A">
            <w:pPr>
              <w:widowControl/>
              <w:autoSpaceDE/>
              <w:autoSpaceDN/>
              <w:adjustRightInd/>
              <w:jc w:val="center"/>
              <w:rPr>
                <w:bCs/>
                <w:color w:val="000000" w:themeColor="text1"/>
                <w:sz w:val="20"/>
                <w:szCs w:val="20"/>
              </w:rPr>
            </w:pPr>
            <w:ins w:id="2251" w:author="ERCOT" w:date="2023-10-26T12:38:00Z">
              <w:r w:rsidRPr="00E95F39">
                <w:rPr>
                  <w:color w:val="000000" w:themeColor="text1"/>
                  <w:sz w:val="20"/>
                  <w:szCs w:val="20"/>
                </w:rPr>
                <w:t>13.9</w:t>
              </w:r>
            </w:ins>
            <w:del w:id="2252" w:author="ERCOT" w:date="2023-10-26T12:38:00Z">
              <w:r w:rsidRPr="00E95F39" w:rsidDel="00473C81">
                <w:rPr>
                  <w:color w:val="000000" w:themeColor="text1"/>
                  <w:sz w:val="20"/>
                  <w:szCs w:val="20"/>
                </w:rPr>
                <w:delText>15.5</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914D621" w14:textId="7BD9D126" w:rsidR="009D3E0A" w:rsidRPr="00E95F39" w:rsidRDefault="009D3E0A" w:rsidP="009D3E0A">
            <w:pPr>
              <w:widowControl/>
              <w:autoSpaceDE/>
              <w:autoSpaceDN/>
              <w:adjustRightInd/>
              <w:jc w:val="center"/>
              <w:rPr>
                <w:bCs/>
                <w:color w:val="000000" w:themeColor="text1"/>
                <w:sz w:val="20"/>
                <w:szCs w:val="20"/>
              </w:rPr>
            </w:pPr>
            <w:ins w:id="2253" w:author="ERCOT" w:date="2023-10-26T12:38:00Z">
              <w:r w:rsidRPr="00E95F39">
                <w:rPr>
                  <w:color w:val="000000" w:themeColor="text1"/>
                  <w:sz w:val="20"/>
                  <w:szCs w:val="20"/>
                </w:rPr>
                <w:t>8.0</w:t>
              </w:r>
            </w:ins>
            <w:del w:id="2254" w:author="ERCOT" w:date="2023-10-26T12:38:00Z">
              <w:r w:rsidRPr="00E95F39" w:rsidDel="00473C81">
                <w:rPr>
                  <w:color w:val="000000" w:themeColor="text1"/>
                  <w:sz w:val="20"/>
                  <w:szCs w:val="20"/>
                </w:rPr>
                <w:delText>8.1</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F679691" w14:textId="344DD933" w:rsidR="009D3E0A" w:rsidRPr="00E95F39" w:rsidRDefault="009D3E0A" w:rsidP="009D3E0A">
            <w:pPr>
              <w:widowControl/>
              <w:autoSpaceDE/>
              <w:autoSpaceDN/>
              <w:adjustRightInd/>
              <w:jc w:val="center"/>
              <w:rPr>
                <w:bCs/>
                <w:color w:val="000000" w:themeColor="text1"/>
                <w:sz w:val="20"/>
                <w:szCs w:val="20"/>
              </w:rPr>
            </w:pPr>
            <w:ins w:id="2255" w:author="ERCOT" w:date="2023-10-26T12:38:00Z">
              <w:r w:rsidRPr="00E95F39">
                <w:rPr>
                  <w:color w:val="000000" w:themeColor="text1"/>
                  <w:sz w:val="20"/>
                  <w:szCs w:val="20"/>
                </w:rPr>
                <w:t>0.0</w:t>
              </w:r>
            </w:ins>
            <w:del w:id="2256" w:author="ERCOT" w:date="2023-10-26T12:38:00Z">
              <w:r w:rsidRPr="00E95F39" w:rsidDel="00473C81">
                <w:rPr>
                  <w:color w:val="000000" w:themeColor="text1"/>
                  <w:sz w:val="20"/>
                  <w:szCs w:val="20"/>
                </w:rPr>
                <w:delText>0.3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4081418" w14:textId="698A3D60" w:rsidR="009D3E0A" w:rsidRPr="00E95F39" w:rsidRDefault="009D3E0A" w:rsidP="009D3E0A">
            <w:pPr>
              <w:widowControl/>
              <w:autoSpaceDE/>
              <w:autoSpaceDN/>
              <w:adjustRightInd/>
              <w:jc w:val="center"/>
              <w:rPr>
                <w:bCs/>
                <w:color w:val="000000" w:themeColor="text1"/>
                <w:sz w:val="20"/>
                <w:szCs w:val="20"/>
              </w:rPr>
            </w:pPr>
            <w:ins w:id="2257" w:author="ERCOT" w:date="2023-10-26T12:38:00Z">
              <w:r w:rsidRPr="00E95F39">
                <w:rPr>
                  <w:color w:val="000000" w:themeColor="text1"/>
                  <w:sz w:val="20"/>
                  <w:szCs w:val="20"/>
                </w:rPr>
                <w:t>0.0</w:t>
              </w:r>
            </w:ins>
            <w:del w:id="225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4F780E9" w14:textId="72538370" w:rsidR="009D3E0A" w:rsidRPr="00E95F39" w:rsidRDefault="009D3E0A" w:rsidP="009D3E0A">
            <w:pPr>
              <w:widowControl/>
              <w:autoSpaceDE/>
              <w:autoSpaceDN/>
              <w:adjustRightInd/>
              <w:jc w:val="center"/>
              <w:rPr>
                <w:bCs/>
                <w:color w:val="000000" w:themeColor="text1"/>
                <w:sz w:val="20"/>
                <w:szCs w:val="20"/>
              </w:rPr>
            </w:pPr>
            <w:ins w:id="2259" w:author="ERCOT" w:date="2023-10-26T12:38:00Z">
              <w:r w:rsidRPr="00E95F39">
                <w:rPr>
                  <w:color w:val="000000" w:themeColor="text1"/>
                  <w:sz w:val="20"/>
                  <w:szCs w:val="20"/>
                </w:rPr>
                <w:t>0.0</w:t>
              </w:r>
            </w:ins>
            <w:del w:id="226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66193A37" w14:textId="072214CA" w:rsidR="009D3E0A" w:rsidRPr="00E95F39" w:rsidRDefault="009D3E0A" w:rsidP="009D3E0A">
            <w:pPr>
              <w:widowControl/>
              <w:autoSpaceDE/>
              <w:autoSpaceDN/>
              <w:adjustRightInd/>
              <w:jc w:val="center"/>
              <w:rPr>
                <w:bCs/>
                <w:color w:val="000000" w:themeColor="text1"/>
                <w:sz w:val="20"/>
                <w:szCs w:val="20"/>
              </w:rPr>
            </w:pPr>
            <w:ins w:id="2261" w:author="ERCOT" w:date="2023-10-26T12:38:00Z">
              <w:r w:rsidRPr="00E95F39">
                <w:rPr>
                  <w:color w:val="000000" w:themeColor="text1"/>
                  <w:sz w:val="20"/>
                  <w:szCs w:val="20"/>
                </w:rPr>
                <w:t>0.0</w:t>
              </w:r>
            </w:ins>
            <w:del w:id="2262" w:author="ERCOT" w:date="2023-10-26T12:38:00Z">
              <w:r w:rsidRPr="00E95F39" w:rsidDel="00473C81">
                <w:rPr>
                  <w:color w:val="000000" w:themeColor="text1"/>
                  <w:sz w:val="20"/>
                  <w:szCs w:val="20"/>
                </w:rPr>
                <w:delText>0.0</w:delText>
              </w:r>
            </w:del>
          </w:p>
        </w:tc>
      </w:tr>
      <w:tr w:rsidR="009D3E0A" w:rsidRPr="00ED4D8D" w14:paraId="700AAE63"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28103337" w14:textId="77777777" w:rsidR="009D3E0A" w:rsidRPr="0012615F" w:rsidRDefault="009D3E0A" w:rsidP="009D3E0A">
            <w:pPr>
              <w:widowControl/>
              <w:autoSpaceDE/>
              <w:autoSpaceDN/>
              <w:adjustRightInd/>
              <w:jc w:val="center"/>
              <w:rPr>
                <w:b/>
                <w:bCs/>
                <w:sz w:val="22"/>
                <w:szCs w:val="22"/>
              </w:rPr>
            </w:pPr>
            <w:r w:rsidRPr="0012615F">
              <w:rPr>
                <w:b/>
                <w:bCs/>
                <w:sz w:val="22"/>
                <w:szCs w:val="22"/>
              </w:rPr>
              <w:t>Oct.</w:t>
            </w:r>
          </w:p>
        </w:tc>
        <w:tc>
          <w:tcPr>
            <w:tcW w:w="190" w:type="pct"/>
            <w:tcBorders>
              <w:top w:val="single" w:sz="4" w:space="0" w:color="000000"/>
              <w:left w:val="single" w:sz="4" w:space="0" w:color="000000"/>
              <w:bottom w:val="single" w:sz="4" w:space="0" w:color="000000"/>
              <w:right w:val="single" w:sz="4" w:space="0" w:color="000000"/>
            </w:tcBorders>
            <w:vAlign w:val="center"/>
          </w:tcPr>
          <w:p w14:paraId="1089863F" w14:textId="07E643B2" w:rsidR="009D3E0A" w:rsidRPr="00E95F39" w:rsidRDefault="009D3E0A" w:rsidP="009D3E0A">
            <w:pPr>
              <w:widowControl/>
              <w:autoSpaceDE/>
              <w:autoSpaceDN/>
              <w:adjustRightInd/>
              <w:jc w:val="center"/>
              <w:rPr>
                <w:bCs/>
                <w:color w:val="000000" w:themeColor="text1"/>
                <w:sz w:val="20"/>
                <w:szCs w:val="20"/>
              </w:rPr>
            </w:pPr>
            <w:ins w:id="2263" w:author="ERCOT" w:date="2023-10-26T12:38:00Z">
              <w:r w:rsidRPr="00E95F39">
                <w:rPr>
                  <w:color w:val="000000" w:themeColor="text1"/>
                  <w:sz w:val="20"/>
                  <w:szCs w:val="20"/>
                </w:rPr>
                <w:t>0.0</w:t>
              </w:r>
            </w:ins>
            <w:del w:id="226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6EFDA62" w14:textId="7F2425CB" w:rsidR="009D3E0A" w:rsidRPr="00E95F39" w:rsidRDefault="009D3E0A" w:rsidP="009D3E0A">
            <w:pPr>
              <w:widowControl/>
              <w:autoSpaceDE/>
              <w:autoSpaceDN/>
              <w:adjustRightInd/>
              <w:jc w:val="center"/>
              <w:rPr>
                <w:bCs/>
                <w:color w:val="000000" w:themeColor="text1"/>
                <w:sz w:val="20"/>
                <w:szCs w:val="20"/>
              </w:rPr>
            </w:pPr>
            <w:ins w:id="2265" w:author="ERCOT" w:date="2023-10-26T12:38:00Z">
              <w:r w:rsidRPr="00E95F39">
                <w:rPr>
                  <w:color w:val="000000" w:themeColor="text1"/>
                  <w:sz w:val="20"/>
                  <w:szCs w:val="20"/>
                </w:rPr>
                <w:t>0.0</w:t>
              </w:r>
            </w:ins>
            <w:del w:id="2266"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3A999D9F" w14:textId="07776007" w:rsidR="009D3E0A" w:rsidRPr="00E95F39" w:rsidRDefault="009D3E0A" w:rsidP="009D3E0A">
            <w:pPr>
              <w:widowControl/>
              <w:autoSpaceDE/>
              <w:autoSpaceDN/>
              <w:adjustRightInd/>
              <w:jc w:val="center"/>
              <w:rPr>
                <w:bCs/>
                <w:color w:val="000000" w:themeColor="text1"/>
                <w:sz w:val="20"/>
                <w:szCs w:val="20"/>
              </w:rPr>
            </w:pPr>
            <w:ins w:id="2267" w:author="ERCOT" w:date="2023-10-26T12:38:00Z">
              <w:r w:rsidRPr="00E95F39">
                <w:rPr>
                  <w:color w:val="000000" w:themeColor="text1"/>
                  <w:sz w:val="20"/>
                  <w:szCs w:val="20"/>
                </w:rPr>
                <w:t>0.0</w:t>
              </w:r>
            </w:ins>
            <w:del w:id="226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240A332" w14:textId="1971429E" w:rsidR="009D3E0A" w:rsidRPr="00E95F39" w:rsidRDefault="009D3E0A" w:rsidP="009D3E0A">
            <w:pPr>
              <w:widowControl/>
              <w:autoSpaceDE/>
              <w:autoSpaceDN/>
              <w:adjustRightInd/>
              <w:jc w:val="center"/>
              <w:rPr>
                <w:bCs/>
                <w:color w:val="000000" w:themeColor="text1"/>
                <w:sz w:val="20"/>
                <w:szCs w:val="20"/>
              </w:rPr>
            </w:pPr>
            <w:ins w:id="2269" w:author="ERCOT" w:date="2023-10-26T12:38:00Z">
              <w:r w:rsidRPr="00E95F39">
                <w:rPr>
                  <w:color w:val="000000" w:themeColor="text1"/>
                  <w:sz w:val="20"/>
                  <w:szCs w:val="20"/>
                </w:rPr>
                <w:t>0.0</w:t>
              </w:r>
            </w:ins>
            <w:del w:id="227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4C1851C" w14:textId="36F24B04" w:rsidR="009D3E0A" w:rsidRPr="00E95F39" w:rsidRDefault="009D3E0A" w:rsidP="009D3E0A">
            <w:pPr>
              <w:widowControl/>
              <w:autoSpaceDE/>
              <w:autoSpaceDN/>
              <w:adjustRightInd/>
              <w:jc w:val="center"/>
              <w:rPr>
                <w:bCs/>
                <w:color w:val="000000" w:themeColor="text1"/>
                <w:sz w:val="20"/>
                <w:szCs w:val="20"/>
              </w:rPr>
            </w:pPr>
            <w:ins w:id="2271" w:author="ERCOT" w:date="2023-10-26T12:38:00Z">
              <w:r w:rsidRPr="00E95F39">
                <w:rPr>
                  <w:color w:val="000000" w:themeColor="text1"/>
                  <w:sz w:val="20"/>
                  <w:szCs w:val="20"/>
                </w:rPr>
                <w:t>0.0</w:t>
              </w:r>
            </w:ins>
            <w:del w:id="227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F1C7C1B" w14:textId="6918D3DF" w:rsidR="009D3E0A" w:rsidRPr="00E95F39" w:rsidRDefault="009D3E0A" w:rsidP="009D3E0A">
            <w:pPr>
              <w:widowControl/>
              <w:autoSpaceDE/>
              <w:autoSpaceDN/>
              <w:adjustRightInd/>
              <w:jc w:val="center"/>
              <w:rPr>
                <w:bCs/>
                <w:color w:val="000000" w:themeColor="text1"/>
                <w:sz w:val="20"/>
                <w:szCs w:val="20"/>
              </w:rPr>
            </w:pPr>
            <w:ins w:id="2273" w:author="ERCOT" w:date="2023-10-26T12:38:00Z">
              <w:r w:rsidRPr="00E95F39">
                <w:rPr>
                  <w:color w:val="000000" w:themeColor="text1"/>
                  <w:sz w:val="20"/>
                  <w:szCs w:val="20"/>
                </w:rPr>
                <w:t>0.0</w:t>
              </w:r>
            </w:ins>
            <w:del w:id="227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2D1F83E" w14:textId="22F086FA" w:rsidR="009D3E0A" w:rsidRPr="00E95F39" w:rsidRDefault="009D3E0A" w:rsidP="009D3E0A">
            <w:pPr>
              <w:widowControl/>
              <w:autoSpaceDE/>
              <w:autoSpaceDN/>
              <w:adjustRightInd/>
              <w:jc w:val="center"/>
              <w:rPr>
                <w:bCs/>
                <w:color w:val="000000" w:themeColor="text1"/>
                <w:sz w:val="20"/>
                <w:szCs w:val="20"/>
              </w:rPr>
            </w:pPr>
            <w:ins w:id="2275" w:author="ERCOT" w:date="2023-10-26T12:38:00Z">
              <w:r w:rsidRPr="00E95F39">
                <w:rPr>
                  <w:color w:val="000000" w:themeColor="text1"/>
                  <w:sz w:val="20"/>
                  <w:szCs w:val="20"/>
                </w:rPr>
                <w:t>0.0</w:t>
              </w:r>
            </w:ins>
            <w:del w:id="227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C2D3399" w14:textId="6AA529A8" w:rsidR="009D3E0A" w:rsidRPr="00E95F39" w:rsidRDefault="009D3E0A" w:rsidP="009D3E0A">
            <w:pPr>
              <w:widowControl/>
              <w:autoSpaceDE/>
              <w:autoSpaceDN/>
              <w:adjustRightInd/>
              <w:jc w:val="center"/>
              <w:rPr>
                <w:bCs/>
                <w:color w:val="000000" w:themeColor="text1"/>
                <w:sz w:val="20"/>
                <w:szCs w:val="20"/>
              </w:rPr>
            </w:pPr>
            <w:ins w:id="2277" w:author="ERCOT" w:date="2023-10-26T12:38:00Z">
              <w:r w:rsidRPr="00E95F39">
                <w:rPr>
                  <w:color w:val="000000" w:themeColor="text1"/>
                  <w:sz w:val="20"/>
                  <w:szCs w:val="20"/>
                </w:rPr>
                <w:t>0.0</w:t>
              </w:r>
            </w:ins>
            <w:del w:id="227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D213C97" w14:textId="6477A639" w:rsidR="009D3E0A" w:rsidRPr="00E95F39" w:rsidRDefault="009D3E0A" w:rsidP="009D3E0A">
            <w:pPr>
              <w:widowControl/>
              <w:autoSpaceDE/>
              <w:autoSpaceDN/>
              <w:adjustRightInd/>
              <w:jc w:val="center"/>
              <w:rPr>
                <w:bCs/>
                <w:color w:val="000000" w:themeColor="text1"/>
                <w:sz w:val="20"/>
                <w:szCs w:val="20"/>
              </w:rPr>
            </w:pPr>
            <w:ins w:id="2279" w:author="ERCOT" w:date="2023-10-26T12:38:00Z">
              <w:r w:rsidRPr="00E95F39">
                <w:rPr>
                  <w:color w:val="000000" w:themeColor="text1"/>
                  <w:sz w:val="20"/>
                  <w:szCs w:val="20"/>
                </w:rPr>
                <w:t>0.0</w:t>
              </w:r>
            </w:ins>
            <w:del w:id="228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F1E35B0" w14:textId="35269E04" w:rsidR="009D3E0A" w:rsidRPr="00E95F39" w:rsidRDefault="009D3E0A" w:rsidP="009D3E0A">
            <w:pPr>
              <w:widowControl/>
              <w:autoSpaceDE/>
              <w:autoSpaceDN/>
              <w:adjustRightInd/>
              <w:jc w:val="center"/>
              <w:rPr>
                <w:bCs/>
                <w:color w:val="000000" w:themeColor="text1"/>
                <w:sz w:val="20"/>
                <w:szCs w:val="20"/>
              </w:rPr>
            </w:pPr>
            <w:ins w:id="2281" w:author="ERCOT" w:date="2023-10-26T12:38:00Z">
              <w:r w:rsidRPr="00E95F39">
                <w:rPr>
                  <w:color w:val="000000" w:themeColor="text1"/>
                  <w:sz w:val="20"/>
                  <w:szCs w:val="20"/>
                </w:rPr>
                <w:t>1.1</w:t>
              </w:r>
            </w:ins>
            <w:del w:id="2282" w:author="ERCOT" w:date="2023-10-26T12:38:00Z">
              <w:r w:rsidRPr="00E95F39" w:rsidDel="00473C81">
                <w:rPr>
                  <w:color w:val="000000" w:themeColor="text1"/>
                  <w:sz w:val="20"/>
                  <w:szCs w:val="20"/>
                </w:rPr>
                <w:delText>3.8</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4FE69B2" w14:textId="0E4700F2" w:rsidR="009D3E0A" w:rsidRPr="00E95F39" w:rsidRDefault="009D3E0A" w:rsidP="009D3E0A">
            <w:pPr>
              <w:widowControl/>
              <w:autoSpaceDE/>
              <w:autoSpaceDN/>
              <w:adjustRightInd/>
              <w:jc w:val="center"/>
              <w:rPr>
                <w:bCs/>
                <w:color w:val="000000" w:themeColor="text1"/>
                <w:sz w:val="20"/>
                <w:szCs w:val="20"/>
              </w:rPr>
            </w:pPr>
            <w:ins w:id="2283" w:author="ERCOT" w:date="2023-10-26T12:38:00Z">
              <w:r w:rsidRPr="00E95F39">
                <w:rPr>
                  <w:color w:val="000000" w:themeColor="text1"/>
                  <w:sz w:val="20"/>
                  <w:szCs w:val="20"/>
                </w:rPr>
                <w:t>4.3</w:t>
              </w:r>
            </w:ins>
            <w:del w:id="2284" w:author="ERCOT" w:date="2023-10-26T12:38:00Z">
              <w:r w:rsidRPr="00E95F39" w:rsidDel="00473C81">
                <w:rPr>
                  <w:color w:val="000000" w:themeColor="text1"/>
                  <w:sz w:val="20"/>
                  <w:szCs w:val="20"/>
                </w:rPr>
                <w:delText>7.0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2F299374" w14:textId="644846BA" w:rsidR="009D3E0A" w:rsidRPr="00E95F39" w:rsidRDefault="009D3E0A" w:rsidP="009D3E0A">
            <w:pPr>
              <w:widowControl/>
              <w:autoSpaceDE/>
              <w:autoSpaceDN/>
              <w:adjustRightInd/>
              <w:jc w:val="center"/>
              <w:rPr>
                <w:bCs/>
                <w:color w:val="000000" w:themeColor="text1"/>
                <w:sz w:val="20"/>
                <w:szCs w:val="20"/>
              </w:rPr>
            </w:pPr>
            <w:ins w:id="2285" w:author="ERCOT" w:date="2023-10-26T12:38:00Z">
              <w:r w:rsidRPr="00E95F39">
                <w:rPr>
                  <w:color w:val="000000" w:themeColor="text1"/>
                  <w:sz w:val="20"/>
                  <w:szCs w:val="20"/>
                </w:rPr>
                <w:t>5.9</w:t>
              </w:r>
            </w:ins>
            <w:del w:id="2286" w:author="ERCOT" w:date="2023-10-26T12:38:00Z">
              <w:r w:rsidRPr="00E95F39" w:rsidDel="00473C81">
                <w:rPr>
                  <w:color w:val="000000" w:themeColor="text1"/>
                  <w:sz w:val="20"/>
                  <w:szCs w:val="20"/>
                </w:rPr>
                <w:delText>7.3</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690A8F0C" w14:textId="59CA3649" w:rsidR="009D3E0A" w:rsidRPr="00E95F39" w:rsidRDefault="009D3E0A" w:rsidP="009D3E0A">
            <w:pPr>
              <w:widowControl/>
              <w:autoSpaceDE/>
              <w:autoSpaceDN/>
              <w:adjustRightInd/>
              <w:jc w:val="center"/>
              <w:rPr>
                <w:bCs/>
                <w:color w:val="000000" w:themeColor="text1"/>
                <w:sz w:val="20"/>
                <w:szCs w:val="20"/>
              </w:rPr>
            </w:pPr>
            <w:ins w:id="2287" w:author="ERCOT" w:date="2023-10-26T12:38:00Z">
              <w:r w:rsidRPr="00E95F39">
                <w:rPr>
                  <w:color w:val="000000" w:themeColor="text1"/>
                  <w:sz w:val="20"/>
                  <w:szCs w:val="20"/>
                </w:rPr>
                <w:t>6.2</w:t>
              </w:r>
            </w:ins>
            <w:del w:id="2288" w:author="ERCOT" w:date="2023-10-26T12:38:00Z">
              <w:r w:rsidRPr="00E95F39" w:rsidDel="00473C81">
                <w:rPr>
                  <w:color w:val="000000" w:themeColor="text1"/>
                  <w:sz w:val="20"/>
                  <w:szCs w:val="20"/>
                </w:rPr>
                <w:delText>6.0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51EAB41" w14:textId="1020AECB" w:rsidR="009D3E0A" w:rsidRPr="00E95F39" w:rsidRDefault="009D3E0A" w:rsidP="009D3E0A">
            <w:pPr>
              <w:widowControl/>
              <w:autoSpaceDE/>
              <w:autoSpaceDN/>
              <w:adjustRightInd/>
              <w:jc w:val="center"/>
              <w:rPr>
                <w:bCs/>
                <w:color w:val="000000" w:themeColor="text1"/>
                <w:sz w:val="20"/>
                <w:szCs w:val="20"/>
              </w:rPr>
            </w:pPr>
            <w:ins w:id="2289" w:author="ERCOT" w:date="2023-10-26T12:38:00Z">
              <w:r w:rsidRPr="00E95F39">
                <w:rPr>
                  <w:color w:val="000000" w:themeColor="text1"/>
                  <w:sz w:val="20"/>
                  <w:szCs w:val="20"/>
                </w:rPr>
                <w:t>5.9</w:t>
              </w:r>
            </w:ins>
            <w:del w:id="2290" w:author="ERCOT" w:date="2023-10-26T12:38:00Z">
              <w:r w:rsidRPr="00E95F39" w:rsidDel="00473C81">
                <w:rPr>
                  <w:color w:val="000000" w:themeColor="text1"/>
                  <w:sz w:val="20"/>
                  <w:szCs w:val="20"/>
                </w:rPr>
                <w:delText>6.2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49CCC09" w14:textId="7D2D553A" w:rsidR="009D3E0A" w:rsidRPr="00E95F39" w:rsidRDefault="009D3E0A" w:rsidP="009D3E0A">
            <w:pPr>
              <w:widowControl/>
              <w:autoSpaceDE/>
              <w:autoSpaceDN/>
              <w:adjustRightInd/>
              <w:jc w:val="center"/>
              <w:rPr>
                <w:bCs/>
                <w:color w:val="000000" w:themeColor="text1"/>
                <w:sz w:val="20"/>
                <w:szCs w:val="20"/>
              </w:rPr>
            </w:pPr>
            <w:ins w:id="2291" w:author="ERCOT" w:date="2023-10-26T12:38:00Z">
              <w:r w:rsidRPr="00E95F39">
                <w:rPr>
                  <w:color w:val="000000" w:themeColor="text1"/>
                  <w:sz w:val="20"/>
                  <w:szCs w:val="20"/>
                </w:rPr>
                <w:t>8.4</w:t>
              </w:r>
            </w:ins>
            <w:del w:id="2292" w:author="ERCOT" w:date="2023-10-26T12:38:00Z">
              <w:r w:rsidRPr="00E95F39" w:rsidDel="00473C81">
                <w:rPr>
                  <w:color w:val="000000" w:themeColor="text1"/>
                  <w:sz w:val="20"/>
                  <w:szCs w:val="20"/>
                </w:rPr>
                <w:delText>7.0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E4C2C91" w14:textId="56DC2A7D" w:rsidR="009D3E0A" w:rsidRPr="00E95F39" w:rsidRDefault="009D3E0A" w:rsidP="009D3E0A">
            <w:pPr>
              <w:widowControl/>
              <w:autoSpaceDE/>
              <w:autoSpaceDN/>
              <w:adjustRightInd/>
              <w:jc w:val="center"/>
              <w:rPr>
                <w:bCs/>
                <w:color w:val="000000" w:themeColor="text1"/>
                <w:sz w:val="20"/>
                <w:szCs w:val="20"/>
              </w:rPr>
            </w:pPr>
            <w:ins w:id="2293" w:author="ERCOT" w:date="2023-10-26T12:38:00Z">
              <w:r w:rsidRPr="00E95F39">
                <w:rPr>
                  <w:color w:val="000000" w:themeColor="text1"/>
                  <w:sz w:val="20"/>
                  <w:szCs w:val="20"/>
                </w:rPr>
                <w:t>9.9</w:t>
              </w:r>
            </w:ins>
            <w:del w:id="2294" w:author="ERCOT" w:date="2023-10-26T12:38:00Z">
              <w:r w:rsidRPr="00E95F39" w:rsidDel="00473C81">
                <w:rPr>
                  <w:color w:val="000000" w:themeColor="text1"/>
                  <w:sz w:val="20"/>
                  <w:szCs w:val="20"/>
                </w:rPr>
                <w:delText>12.2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B569277" w14:textId="38AF2DE1" w:rsidR="009D3E0A" w:rsidRPr="00E95F39" w:rsidRDefault="009D3E0A" w:rsidP="009D3E0A">
            <w:pPr>
              <w:widowControl/>
              <w:autoSpaceDE/>
              <w:autoSpaceDN/>
              <w:adjustRightInd/>
              <w:jc w:val="center"/>
              <w:rPr>
                <w:bCs/>
                <w:color w:val="000000" w:themeColor="text1"/>
                <w:sz w:val="20"/>
                <w:szCs w:val="20"/>
              </w:rPr>
            </w:pPr>
            <w:ins w:id="2295" w:author="ERCOT" w:date="2023-10-26T12:38:00Z">
              <w:r w:rsidRPr="00E95F39">
                <w:rPr>
                  <w:color w:val="000000" w:themeColor="text1"/>
                  <w:sz w:val="20"/>
                  <w:szCs w:val="20"/>
                </w:rPr>
                <w:t>11.5</w:t>
              </w:r>
            </w:ins>
            <w:del w:id="2296" w:author="ERCOT" w:date="2023-10-26T12:38:00Z">
              <w:r w:rsidRPr="00E95F39" w:rsidDel="00473C81">
                <w:rPr>
                  <w:color w:val="000000" w:themeColor="text1"/>
                  <w:sz w:val="20"/>
                  <w:szCs w:val="20"/>
                </w:rPr>
                <w:delText>13.0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333DA643" w14:textId="4ED5503D" w:rsidR="009D3E0A" w:rsidRPr="00E95F39" w:rsidRDefault="009D3E0A" w:rsidP="009D3E0A">
            <w:pPr>
              <w:widowControl/>
              <w:autoSpaceDE/>
              <w:autoSpaceDN/>
              <w:adjustRightInd/>
              <w:jc w:val="center"/>
              <w:rPr>
                <w:bCs/>
                <w:color w:val="000000" w:themeColor="text1"/>
                <w:sz w:val="20"/>
                <w:szCs w:val="20"/>
              </w:rPr>
            </w:pPr>
            <w:ins w:id="2297" w:author="ERCOT" w:date="2023-10-26T12:38:00Z">
              <w:r w:rsidRPr="00E95F39">
                <w:rPr>
                  <w:color w:val="000000" w:themeColor="text1"/>
                  <w:sz w:val="20"/>
                  <w:szCs w:val="20"/>
                </w:rPr>
                <w:t>14.3</w:t>
              </w:r>
            </w:ins>
            <w:del w:id="2298" w:author="ERCOT" w:date="2023-10-26T12:38:00Z">
              <w:r w:rsidRPr="00E95F39" w:rsidDel="00473C81">
                <w:rPr>
                  <w:color w:val="000000" w:themeColor="text1"/>
                  <w:sz w:val="20"/>
                  <w:szCs w:val="20"/>
                </w:rPr>
                <w:delText>15.0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5F2039AC" w14:textId="45921B75" w:rsidR="009D3E0A" w:rsidRPr="00E95F39" w:rsidRDefault="009D3E0A" w:rsidP="009D3E0A">
            <w:pPr>
              <w:widowControl/>
              <w:autoSpaceDE/>
              <w:autoSpaceDN/>
              <w:adjustRightInd/>
              <w:jc w:val="center"/>
              <w:rPr>
                <w:bCs/>
                <w:color w:val="000000" w:themeColor="text1"/>
                <w:sz w:val="20"/>
                <w:szCs w:val="20"/>
              </w:rPr>
            </w:pPr>
            <w:ins w:id="2299" w:author="ERCOT" w:date="2023-10-26T12:38:00Z">
              <w:r w:rsidRPr="00E95F39">
                <w:rPr>
                  <w:color w:val="000000" w:themeColor="text1"/>
                  <w:sz w:val="20"/>
                  <w:szCs w:val="20"/>
                </w:rPr>
                <w:t>14.0</w:t>
              </w:r>
            </w:ins>
            <w:del w:id="2300" w:author="ERCOT" w:date="2023-10-26T12:38:00Z">
              <w:r w:rsidRPr="00E95F39" w:rsidDel="00473C81">
                <w:rPr>
                  <w:color w:val="000000" w:themeColor="text1"/>
                  <w:sz w:val="20"/>
                  <w:szCs w:val="20"/>
                </w:rPr>
                <w:delText>12.8</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2515373" w14:textId="1CC59294" w:rsidR="009D3E0A" w:rsidRPr="00E95F39" w:rsidRDefault="009D3E0A" w:rsidP="009D3E0A">
            <w:pPr>
              <w:widowControl/>
              <w:autoSpaceDE/>
              <w:autoSpaceDN/>
              <w:adjustRightInd/>
              <w:jc w:val="center"/>
              <w:rPr>
                <w:bCs/>
                <w:color w:val="000000" w:themeColor="text1"/>
                <w:sz w:val="20"/>
                <w:szCs w:val="20"/>
              </w:rPr>
            </w:pPr>
            <w:ins w:id="2301" w:author="ERCOT" w:date="2023-10-26T12:38:00Z">
              <w:r w:rsidRPr="00E95F39">
                <w:rPr>
                  <w:color w:val="000000" w:themeColor="text1"/>
                  <w:sz w:val="20"/>
                  <w:szCs w:val="20"/>
                </w:rPr>
                <w:t>0.8</w:t>
              </w:r>
            </w:ins>
            <w:del w:id="2302" w:author="ERCOT" w:date="2023-10-26T12:38:00Z">
              <w:r w:rsidRPr="00E95F39" w:rsidDel="00473C81">
                <w:rPr>
                  <w:color w:val="000000" w:themeColor="text1"/>
                  <w:sz w:val="20"/>
                  <w:szCs w:val="20"/>
                </w:rPr>
                <w:delText>1.9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4FB460F" w14:textId="09F6EE53" w:rsidR="009D3E0A" w:rsidRPr="00E95F39" w:rsidRDefault="009D3E0A" w:rsidP="009D3E0A">
            <w:pPr>
              <w:widowControl/>
              <w:autoSpaceDE/>
              <w:autoSpaceDN/>
              <w:adjustRightInd/>
              <w:jc w:val="center"/>
              <w:rPr>
                <w:bCs/>
                <w:color w:val="000000" w:themeColor="text1"/>
                <w:sz w:val="20"/>
                <w:szCs w:val="20"/>
              </w:rPr>
            </w:pPr>
            <w:ins w:id="2303" w:author="ERCOT" w:date="2023-10-26T12:38:00Z">
              <w:r w:rsidRPr="00E95F39">
                <w:rPr>
                  <w:color w:val="000000" w:themeColor="text1"/>
                  <w:sz w:val="20"/>
                  <w:szCs w:val="20"/>
                </w:rPr>
                <w:t>0.1</w:t>
              </w:r>
            </w:ins>
            <w:del w:id="230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6BB7ADA" w14:textId="5F68FA2B" w:rsidR="009D3E0A" w:rsidRPr="00E95F39" w:rsidRDefault="009D3E0A" w:rsidP="009D3E0A">
            <w:pPr>
              <w:widowControl/>
              <w:autoSpaceDE/>
              <w:autoSpaceDN/>
              <w:adjustRightInd/>
              <w:jc w:val="center"/>
              <w:rPr>
                <w:bCs/>
                <w:color w:val="000000" w:themeColor="text1"/>
                <w:sz w:val="20"/>
                <w:szCs w:val="20"/>
              </w:rPr>
            </w:pPr>
            <w:ins w:id="2305" w:author="ERCOT" w:date="2023-10-26T12:38:00Z">
              <w:r w:rsidRPr="00E95F39">
                <w:rPr>
                  <w:color w:val="000000" w:themeColor="text1"/>
                  <w:sz w:val="20"/>
                  <w:szCs w:val="20"/>
                </w:rPr>
                <w:t>0.0</w:t>
              </w:r>
            </w:ins>
            <w:del w:id="230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164C907" w14:textId="42BBF5F0" w:rsidR="009D3E0A" w:rsidRPr="00E95F39" w:rsidRDefault="009D3E0A" w:rsidP="009D3E0A">
            <w:pPr>
              <w:widowControl/>
              <w:autoSpaceDE/>
              <w:autoSpaceDN/>
              <w:adjustRightInd/>
              <w:jc w:val="center"/>
              <w:rPr>
                <w:bCs/>
                <w:color w:val="000000" w:themeColor="text1"/>
                <w:sz w:val="20"/>
                <w:szCs w:val="20"/>
              </w:rPr>
            </w:pPr>
            <w:ins w:id="2307" w:author="ERCOT" w:date="2023-10-26T12:38:00Z">
              <w:r w:rsidRPr="00E95F39">
                <w:rPr>
                  <w:color w:val="000000" w:themeColor="text1"/>
                  <w:sz w:val="20"/>
                  <w:szCs w:val="20"/>
                </w:rPr>
                <w:t>0.0</w:t>
              </w:r>
            </w:ins>
            <w:del w:id="230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1280BE21" w14:textId="2FFEFFCF" w:rsidR="009D3E0A" w:rsidRPr="00E95F39" w:rsidRDefault="009D3E0A" w:rsidP="009D3E0A">
            <w:pPr>
              <w:widowControl/>
              <w:autoSpaceDE/>
              <w:autoSpaceDN/>
              <w:adjustRightInd/>
              <w:jc w:val="center"/>
              <w:rPr>
                <w:bCs/>
                <w:color w:val="000000" w:themeColor="text1"/>
                <w:sz w:val="20"/>
                <w:szCs w:val="20"/>
              </w:rPr>
            </w:pPr>
            <w:ins w:id="2309" w:author="ERCOT" w:date="2023-10-26T12:38:00Z">
              <w:r w:rsidRPr="00E95F39">
                <w:rPr>
                  <w:color w:val="000000" w:themeColor="text1"/>
                  <w:sz w:val="20"/>
                  <w:szCs w:val="20"/>
                </w:rPr>
                <w:t>0.0</w:t>
              </w:r>
            </w:ins>
            <w:del w:id="2310" w:author="ERCOT" w:date="2023-10-26T12:38:00Z">
              <w:r w:rsidRPr="00E95F39" w:rsidDel="00473C81">
                <w:rPr>
                  <w:color w:val="000000" w:themeColor="text1"/>
                  <w:sz w:val="20"/>
                  <w:szCs w:val="20"/>
                </w:rPr>
                <w:delText>0.0</w:delText>
              </w:r>
            </w:del>
          </w:p>
        </w:tc>
      </w:tr>
      <w:tr w:rsidR="009D3E0A" w:rsidRPr="00ED4D8D" w14:paraId="54427B93"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64D0EC5C" w14:textId="77777777" w:rsidR="009D3E0A" w:rsidRPr="0012615F" w:rsidRDefault="009D3E0A" w:rsidP="009D3E0A">
            <w:pPr>
              <w:widowControl/>
              <w:autoSpaceDE/>
              <w:autoSpaceDN/>
              <w:adjustRightInd/>
              <w:jc w:val="center"/>
              <w:rPr>
                <w:b/>
                <w:bCs/>
                <w:sz w:val="22"/>
                <w:szCs w:val="22"/>
              </w:rPr>
            </w:pPr>
            <w:r w:rsidRPr="0012615F">
              <w:rPr>
                <w:b/>
                <w:bCs/>
                <w:sz w:val="22"/>
                <w:szCs w:val="22"/>
              </w:rPr>
              <w:t>Nov.</w:t>
            </w:r>
          </w:p>
        </w:tc>
        <w:tc>
          <w:tcPr>
            <w:tcW w:w="190" w:type="pct"/>
            <w:tcBorders>
              <w:top w:val="single" w:sz="4" w:space="0" w:color="000000"/>
              <w:left w:val="single" w:sz="4" w:space="0" w:color="000000"/>
              <w:bottom w:val="single" w:sz="4" w:space="0" w:color="000000"/>
              <w:right w:val="single" w:sz="4" w:space="0" w:color="000000"/>
            </w:tcBorders>
            <w:vAlign w:val="center"/>
          </w:tcPr>
          <w:p w14:paraId="3E08664E" w14:textId="2F9A2AEB" w:rsidR="009D3E0A" w:rsidRPr="00E95F39" w:rsidRDefault="009D3E0A" w:rsidP="009D3E0A">
            <w:pPr>
              <w:widowControl/>
              <w:autoSpaceDE/>
              <w:autoSpaceDN/>
              <w:adjustRightInd/>
              <w:jc w:val="center"/>
              <w:rPr>
                <w:bCs/>
                <w:color w:val="000000" w:themeColor="text1"/>
                <w:sz w:val="20"/>
                <w:szCs w:val="20"/>
              </w:rPr>
            </w:pPr>
            <w:ins w:id="2311" w:author="ERCOT" w:date="2023-10-26T12:38:00Z">
              <w:r w:rsidRPr="00E95F39">
                <w:rPr>
                  <w:color w:val="000000" w:themeColor="text1"/>
                  <w:sz w:val="20"/>
                  <w:szCs w:val="20"/>
                </w:rPr>
                <w:t>0.0</w:t>
              </w:r>
            </w:ins>
            <w:del w:id="231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34992DA" w14:textId="23328668" w:rsidR="009D3E0A" w:rsidRPr="00E95F39" w:rsidRDefault="009D3E0A" w:rsidP="009D3E0A">
            <w:pPr>
              <w:widowControl/>
              <w:autoSpaceDE/>
              <w:autoSpaceDN/>
              <w:adjustRightInd/>
              <w:jc w:val="center"/>
              <w:rPr>
                <w:bCs/>
                <w:color w:val="000000" w:themeColor="text1"/>
                <w:sz w:val="20"/>
                <w:szCs w:val="20"/>
              </w:rPr>
            </w:pPr>
            <w:ins w:id="2313" w:author="ERCOT" w:date="2023-10-26T12:38:00Z">
              <w:r w:rsidRPr="00E95F39">
                <w:rPr>
                  <w:color w:val="000000" w:themeColor="text1"/>
                  <w:sz w:val="20"/>
                  <w:szCs w:val="20"/>
                </w:rPr>
                <w:t>0.0</w:t>
              </w:r>
            </w:ins>
            <w:del w:id="2314"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893B134" w14:textId="12DA78FC" w:rsidR="009D3E0A" w:rsidRPr="00E95F39" w:rsidRDefault="009D3E0A" w:rsidP="009D3E0A">
            <w:pPr>
              <w:widowControl/>
              <w:autoSpaceDE/>
              <w:autoSpaceDN/>
              <w:adjustRightInd/>
              <w:jc w:val="center"/>
              <w:rPr>
                <w:bCs/>
                <w:color w:val="000000" w:themeColor="text1"/>
                <w:sz w:val="20"/>
                <w:szCs w:val="20"/>
              </w:rPr>
            </w:pPr>
            <w:ins w:id="2315" w:author="ERCOT" w:date="2023-10-26T12:38:00Z">
              <w:r w:rsidRPr="00E95F39">
                <w:rPr>
                  <w:color w:val="000000" w:themeColor="text1"/>
                  <w:sz w:val="20"/>
                  <w:szCs w:val="20"/>
                </w:rPr>
                <w:t>0.0</w:t>
              </w:r>
            </w:ins>
            <w:del w:id="231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501E2F7" w14:textId="1C12F4FF" w:rsidR="009D3E0A" w:rsidRPr="00E95F39" w:rsidRDefault="009D3E0A" w:rsidP="009D3E0A">
            <w:pPr>
              <w:widowControl/>
              <w:autoSpaceDE/>
              <w:autoSpaceDN/>
              <w:adjustRightInd/>
              <w:jc w:val="center"/>
              <w:rPr>
                <w:bCs/>
                <w:color w:val="000000" w:themeColor="text1"/>
                <w:sz w:val="20"/>
                <w:szCs w:val="20"/>
              </w:rPr>
            </w:pPr>
            <w:ins w:id="2317" w:author="ERCOT" w:date="2023-10-26T12:38:00Z">
              <w:r w:rsidRPr="00E95F39">
                <w:rPr>
                  <w:color w:val="000000" w:themeColor="text1"/>
                  <w:sz w:val="20"/>
                  <w:szCs w:val="20"/>
                </w:rPr>
                <w:t>0.0</w:t>
              </w:r>
            </w:ins>
            <w:del w:id="231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46D1E15" w14:textId="251D28FD" w:rsidR="009D3E0A" w:rsidRPr="00E95F39" w:rsidRDefault="009D3E0A" w:rsidP="009D3E0A">
            <w:pPr>
              <w:widowControl/>
              <w:autoSpaceDE/>
              <w:autoSpaceDN/>
              <w:adjustRightInd/>
              <w:jc w:val="center"/>
              <w:rPr>
                <w:bCs/>
                <w:color w:val="000000" w:themeColor="text1"/>
                <w:sz w:val="20"/>
                <w:szCs w:val="20"/>
              </w:rPr>
            </w:pPr>
            <w:ins w:id="2319" w:author="ERCOT" w:date="2023-10-26T12:38:00Z">
              <w:r w:rsidRPr="00E95F39">
                <w:rPr>
                  <w:color w:val="000000" w:themeColor="text1"/>
                  <w:sz w:val="20"/>
                  <w:szCs w:val="20"/>
                </w:rPr>
                <w:t>0.0</w:t>
              </w:r>
            </w:ins>
            <w:del w:id="232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927EB50" w14:textId="02E870C0" w:rsidR="009D3E0A" w:rsidRPr="00E95F39" w:rsidRDefault="009D3E0A" w:rsidP="009D3E0A">
            <w:pPr>
              <w:widowControl/>
              <w:autoSpaceDE/>
              <w:autoSpaceDN/>
              <w:adjustRightInd/>
              <w:jc w:val="center"/>
              <w:rPr>
                <w:bCs/>
                <w:color w:val="000000" w:themeColor="text1"/>
                <w:sz w:val="20"/>
                <w:szCs w:val="20"/>
              </w:rPr>
            </w:pPr>
            <w:ins w:id="2321" w:author="ERCOT" w:date="2023-10-26T12:38:00Z">
              <w:r w:rsidRPr="00E95F39">
                <w:rPr>
                  <w:color w:val="000000" w:themeColor="text1"/>
                  <w:sz w:val="20"/>
                  <w:szCs w:val="20"/>
                </w:rPr>
                <w:t>0.0</w:t>
              </w:r>
            </w:ins>
            <w:del w:id="232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B7B342E" w14:textId="16CD6AE8" w:rsidR="009D3E0A" w:rsidRPr="00E95F39" w:rsidRDefault="009D3E0A" w:rsidP="009D3E0A">
            <w:pPr>
              <w:widowControl/>
              <w:autoSpaceDE/>
              <w:autoSpaceDN/>
              <w:adjustRightInd/>
              <w:jc w:val="center"/>
              <w:rPr>
                <w:bCs/>
                <w:color w:val="000000" w:themeColor="text1"/>
                <w:sz w:val="20"/>
                <w:szCs w:val="20"/>
              </w:rPr>
            </w:pPr>
            <w:ins w:id="2323" w:author="ERCOT" w:date="2023-10-26T12:38:00Z">
              <w:r w:rsidRPr="00E95F39">
                <w:rPr>
                  <w:color w:val="000000" w:themeColor="text1"/>
                  <w:sz w:val="20"/>
                  <w:szCs w:val="20"/>
                </w:rPr>
                <w:t>0.0</w:t>
              </w:r>
            </w:ins>
            <w:del w:id="232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08D9390" w14:textId="2F3FAF40" w:rsidR="009D3E0A" w:rsidRPr="00E95F39" w:rsidRDefault="009D3E0A" w:rsidP="009D3E0A">
            <w:pPr>
              <w:widowControl/>
              <w:autoSpaceDE/>
              <w:autoSpaceDN/>
              <w:adjustRightInd/>
              <w:jc w:val="center"/>
              <w:rPr>
                <w:bCs/>
                <w:color w:val="000000" w:themeColor="text1"/>
                <w:sz w:val="20"/>
                <w:szCs w:val="20"/>
              </w:rPr>
            </w:pPr>
            <w:ins w:id="2325" w:author="ERCOT" w:date="2023-10-26T12:38:00Z">
              <w:r w:rsidRPr="00E95F39">
                <w:rPr>
                  <w:color w:val="000000" w:themeColor="text1"/>
                  <w:sz w:val="20"/>
                  <w:szCs w:val="20"/>
                </w:rPr>
                <w:t>0.0</w:t>
              </w:r>
            </w:ins>
            <w:del w:id="232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262E6C3" w14:textId="707F2E15" w:rsidR="009D3E0A" w:rsidRPr="00E95F39" w:rsidRDefault="009D3E0A" w:rsidP="009D3E0A">
            <w:pPr>
              <w:widowControl/>
              <w:autoSpaceDE/>
              <w:autoSpaceDN/>
              <w:adjustRightInd/>
              <w:jc w:val="center"/>
              <w:rPr>
                <w:bCs/>
                <w:color w:val="000000" w:themeColor="text1"/>
                <w:sz w:val="20"/>
                <w:szCs w:val="20"/>
              </w:rPr>
            </w:pPr>
            <w:ins w:id="2327" w:author="ERCOT" w:date="2023-10-26T12:38:00Z">
              <w:r w:rsidRPr="00E95F39">
                <w:rPr>
                  <w:color w:val="000000" w:themeColor="text1"/>
                  <w:sz w:val="20"/>
                  <w:szCs w:val="20"/>
                </w:rPr>
                <w:t>1.4</w:t>
              </w:r>
            </w:ins>
            <w:del w:id="2328" w:author="ERCOT" w:date="2023-10-26T12:38:00Z">
              <w:r w:rsidRPr="00E95F39" w:rsidDel="00473C81">
                <w:rPr>
                  <w:color w:val="000000" w:themeColor="text1"/>
                  <w:sz w:val="20"/>
                  <w:szCs w:val="20"/>
                </w:rPr>
                <w:delText>1.8</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73B8C73" w14:textId="5FB8535E" w:rsidR="009D3E0A" w:rsidRPr="00E95F39" w:rsidRDefault="009D3E0A" w:rsidP="009D3E0A">
            <w:pPr>
              <w:widowControl/>
              <w:autoSpaceDE/>
              <w:autoSpaceDN/>
              <w:adjustRightInd/>
              <w:jc w:val="center"/>
              <w:rPr>
                <w:bCs/>
                <w:color w:val="000000" w:themeColor="text1"/>
                <w:sz w:val="20"/>
                <w:szCs w:val="20"/>
              </w:rPr>
            </w:pPr>
            <w:ins w:id="2329" w:author="ERCOT" w:date="2023-10-26T12:38:00Z">
              <w:r w:rsidRPr="00E95F39">
                <w:rPr>
                  <w:color w:val="000000" w:themeColor="text1"/>
                  <w:sz w:val="20"/>
                  <w:szCs w:val="20"/>
                </w:rPr>
                <w:t>4.7</w:t>
              </w:r>
            </w:ins>
            <w:del w:id="2330" w:author="ERCOT" w:date="2023-10-26T12:38:00Z">
              <w:r w:rsidRPr="00E95F39" w:rsidDel="00473C81">
                <w:rPr>
                  <w:color w:val="000000" w:themeColor="text1"/>
                  <w:sz w:val="20"/>
                  <w:szCs w:val="20"/>
                </w:rPr>
                <w:delText>5.9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287E7CD" w14:textId="1E86CD4C" w:rsidR="009D3E0A" w:rsidRPr="00E95F39" w:rsidRDefault="009D3E0A" w:rsidP="009D3E0A">
            <w:pPr>
              <w:widowControl/>
              <w:autoSpaceDE/>
              <w:autoSpaceDN/>
              <w:adjustRightInd/>
              <w:jc w:val="center"/>
              <w:rPr>
                <w:bCs/>
                <w:color w:val="000000" w:themeColor="text1"/>
                <w:sz w:val="20"/>
                <w:szCs w:val="20"/>
              </w:rPr>
            </w:pPr>
            <w:ins w:id="2331" w:author="ERCOT" w:date="2023-10-26T12:38:00Z">
              <w:r w:rsidRPr="00E95F39">
                <w:rPr>
                  <w:color w:val="000000" w:themeColor="text1"/>
                  <w:sz w:val="20"/>
                  <w:szCs w:val="20"/>
                </w:rPr>
                <w:t>5.6</w:t>
              </w:r>
            </w:ins>
            <w:del w:id="2332" w:author="ERCOT" w:date="2023-10-26T12:38:00Z">
              <w:r w:rsidRPr="00E95F39" w:rsidDel="00473C81">
                <w:rPr>
                  <w:color w:val="000000" w:themeColor="text1"/>
                  <w:sz w:val="20"/>
                  <w:szCs w:val="20"/>
                </w:rPr>
                <w:delText>5.5</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2D47D04" w14:textId="7AEB19CD" w:rsidR="009D3E0A" w:rsidRPr="00E95F39" w:rsidRDefault="009D3E0A" w:rsidP="009D3E0A">
            <w:pPr>
              <w:widowControl/>
              <w:autoSpaceDE/>
              <w:autoSpaceDN/>
              <w:adjustRightInd/>
              <w:jc w:val="center"/>
              <w:rPr>
                <w:bCs/>
                <w:color w:val="000000" w:themeColor="text1"/>
                <w:sz w:val="20"/>
                <w:szCs w:val="20"/>
              </w:rPr>
            </w:pPr>
            <w:ins w:id="2333" w:author="ERCOT" w:date="2023-10-26T12:38:00Z">
              <w:r w:rsidRPr="00E95F39">
                <w:rPr>
                  <w:color w:val="000000" w:themeColor="text1"/>
                  <w:sz w:val="20"/>
                  <w:szCs w:val="20"/>
                </w:rPr>
                <w:t>8.5</w:t>
              </w:r>
            </w:ins>
            <w:del w:id="2334" w:author="ERCOT" w:date="2023-10-26T12:38:00Z">
              <w:r w:rsidRPr="00E95F39" w:rsidDel="00473C81">
                <w:rPr>
                  <w:color w:val="000000" w:themeColor="text1"/>
                  <w:sz w:val="20"/>
                  <w:szCs w:val="20"/>
                </w:rPr>
                <w:delText>7.2</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7CCCB840" w14:textId="31E2DD7D" w:rsidR="009D3E0A" w:rsidRPr="00E95F39" w:rsidRDefault="009D3E0A" w:rsidP="009D3E0A">
            <w:pPr>
              <w:widowControl/>
              <w:autoSpaceDE/>
              <w:autoSpaceDN/>
              <w:adjustRightInd/>
              <w:jc w:val="center"/>
              <w:rPr>
                <w:bCs/>
                <w:color w:val="000000" w:themeColor="text1"/>
                <w:sz w:val="20"/>
                <w:szCs w:val="20"/>
              </w:rPr>
            </w:pPr>
            <w:ins w:id="2335" w:author="ERCOT" w:date="2023-10-26T12:38:00Z">
              <w:r w:rsidRPr="00E95F39">
                <w:rPr>
                  <w:color w:val="000000" w:themeColor="text1"/>
                  <w:sz w:val="20"/>
                  <w:szCs w:val="20"/>
                </w:rPr>
                <w:t>8.9</w:t>
              </w:r>
            </w:ins>
            <w:del w:id="2336" w:author="ERCOT" w:date="2023-10-26T12:38:00Z">
              <w:r w:rsidRPr="00E95F39" w:rsidDel="00473C81">
                <w:rPr>
                  <w:color w:val="000000" w:themeColor="text1"/>
                  <w:sz w:val="20"/>
                  <w:szCs w:val="20"/>
                </w:rPr>
                <w:delText>5.4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4C5591F" w14:textId="320722A3" w:rsidR="009D3E0A" w:rsidRPr="00E95F39" w:rsidRDefault="009D3E0A" w:rsidP="009D3E0A">
            <w:pPr>
              <w:widowControl/>
              <w:autoSpaceDE/>
              <w:autoSpaceDN/>
              <w:adjustRightInd/>
              <w:jc w:val="center"/>
              <w:rPr>
                <w:bCs/>
                <w:color w:val="000000" w:themeColor="text1"/>
                <w:sz w:val="20"/>
                <w:szCs w:val="20"/>
              </w:rPr>
            </w:pPr>
            <w:ins w:id="2337" w:author="ERCOT" w:date="2023-10-26T12:38:00Z">
              <w:r w:rsidRPr="00E95F39">
                <w:rPr>
                  <w:color w:val="000000" w:themeColor="text1"/>
                  <w:sz w:val="20"/>
                  <w:szCs w:val="20"/>
                </w:rPr>
                <w:t>8.0</w:t>
              </w:r>
            </w:ins>
            <w:del w:id="2338" w:author="ERCOT" w:date="2023-10-26T12:38:00Z">
              <w:r w:rsidRPr="00E95F39" w:rsidDel="00473C81">
                <w:rPr>
                  <w:color w:val="000000" w:themeColor="text1"/>
                  <w:sz w:val="20"/>
                  <w:szCs w:val="20"/>
                </w:rPr>
                <w:delText>5.1</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1F8ED6D" w14:textId="6898561C" w:rsidR="009D3E0A" w:rsidRPr="00E95F39" w:rsidRDefault="009D3E0A" w:rsidP="009D3E0A">
            <w:pPr>
              <w:widowControl/>
              <w:autoSpaceDE/>
              <w:autoSpaceDN/>
              <w:adjustRightInd/>
              <w:jc w:val="center"/>
              <w:rPr>
                <w:bCs/>
                <w:color w:val="000000" w:themeColor="text1"/>
                <w:sz w:val="20"/>
                <w:szCs w:val="20"/>
              </w:rPr>
            </w:pPr>
            <w:ins w:id="2339" w:author="ERCOT" w:date="2023-10-26T12:38:00Z">
              <w:r w:rsidRPr="00E95F39">
                <w:rPr>
                  <w:color w:val="000000" w:themeColor="text1"/>
                  <w:sz w:val="20"/>
                  <w:szCs w:val="20"/>
                </w:rPr>
                <w:t>9.4</w:t>
              </w:r>
            </w:ins>
            <w:del w:id="2340" w:author="ERCOT" w:date="2023-10-26T12:38:00Z">
              <w:r w:rsidRPr="00E95F39" w:rsidDel="00473C81">
                <w:rPr>
                  <w:color w:val="000000" w:themeColor="text1"/>
                  <w:sz w:val="20"/>
                  <w:szCs w:val="20"/>
                </w:rPr>
                <w:delText>10.0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5B94F68" w14:textId="3E5E8A5E" w:rsidR="009D3E0A" w:rsidRPr="00E95F39" w:rsidRDefault="009D3E0A" w:rsidP="009D3E0A">
            <w:pPr>
              <w:widowControl/>
              <w:autoSpaceDE/>
              <w:autoSpaceDN/>
              <w:adjustRightInd/>
              <w:jc w:val="center"/>
              <w:rPr>
                <w:bCs/>
                <w:color w:val="000000" w:themeColor="text1"/>
                <w:sz w:val="20"/>
                <w:szCs w:val="20"/>
              </w:rPr>
            </w:pPr>
            <w:ins w:id="2341" w:author="ERCOT" w:date="2023-10-26T12:38:00Z">
              <w:r w:rsidRPr="00E95F39">
                <w:rPr>
                  <w:color w:val="000000" w:themeColor="text1"/>
                  <w:sz w:val="20"/>
                  <w:szCs w:val="20"/>
                </w:rPr>
                <w:t>11.0</w:t>
              </w:r>
            </w:ins>
            <w:del w:id="2342" w:author="ERCOT" w:date="2023-10-26T12:38:00Z">
              <w:r w:rsidRPr="00E95F39" w:rsidDel="00473C81">
                <w:rPr>
                  <w:color w:val="000000" w:themeColor="text1"/>
                  <w:sz w:val="20"/>
                  <w:szCs w:val="20"/>
                </w:rPr>
                <w:delText>8.2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1281656" w14:textId="2C8C545A" w:rsidR="009D3E0A" w:rsidRPr="00E95F39" w:rsidRDefault="009D3E0A" w:rsidP="009D3E0A">
            <w:pPr>
              <w:widowControl/>
              <w:autoSpaceDE/>
              <w:autoSpaceDN/>
              <w:adjustRightInd/>
              <w:jc w:val="center"/>
              <w:rPr>
                <w:bCs/>
                <w:color w:val="000000" w:themeColor="text1"/>
                <w:sz w:val="20"/>
                <w:szCs w:val="20"/>
              </w:rPr>
            </w:pPr>
            <w:ins w:id="2343" w:author="ERCOT" w:date="2023-10-26T12:38:00Z">
              <w:r w:rsidRPr="00E95F39">
                <w:rPr>
                  <w:color w:val="000000" w:themeColor="text1"/>
                  <w:sz w:val="20"/>
                  <w:szCs w:val="20"/>
                </w:rPr>
                <w:t>14.3</w:t>
              </w:r>
            </w:ins>
            <w:del w:id="2344" w:author="ERCOT" w:date="2023-10-26T12:38:00Z">
              <w:r w:rsidRPr="00E95F39" w:rsidDel="00473C81">
                <w:rPr>
                  <w:color w:val="000000" w:themeColor="text1"/>
                  <w:sz w:val="20"/>
                  <w:szCs w:val="20"/>
                </w:rPr>
                <w:delText>18.1</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9ED94A5" w14:textId="1B4CBB18" w:rsidR="009D3E0A" w:rsidRPr="00E95F39" w:rsidRDefault="009D3E0A" w:rsidP="009D3E0A">
            <w:pPr>
              <w:widowControl/>
              <w:autoSpaceDE/>
              <w:autoSpaceDN/>
              <w:adjustRightInd/>
              <w:jc w:val="center"/>
              <w:rPr>
                <w:bCs/>
                <w:color w:val="000000" w:themeColor="text1"/>
                <w:sz w:val="20"/>
                <w:szCs w:val="20"/>
              </w:rPr>
            </w:pPr>
            <w:ins w:id="2345" w:author="ERCOT" w:date="2023-10-26T12:38:00Z">
              <w:r w:rsidRPr="00E95F39">
                <w:rPr>
                  <w:color w:val="000000" w:themeColor="text1"/>
                  <w:sz w:val="20"/>
                  <w:szCs w:val="20"/>
                </w:rPr>
                <w:t>8.8</w:t>
              </w:r>
            </w:ins>
            <w:del w:id="2346" w:author="ERCOT" w:date="2023-10-26T12:38:00Z">
              <w:r w:rsidRPr="00E95F39" w:rsidDel="00473C81">
                <w:rPr>
                  <w:color w:val="000000" w:themeColor="text1"/>
                  <w:sz w:val="20"/>
                  <w:szCs w:val="20"/>
                </w:rPr>
                <w:delText>8.8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A6C48A5" w14:textId="75819FBD" w:rsidR="009D3E0A" w:rsidRPr="00E95F39" w:rsidRDefault="009D3E0A" w:rsidP="009D3E0A">
            <w:pPr>
              <w:widowControl/>
              <w:autoSpaceDE/>
              <w:autoSpaceDN/>
              <w:adjustRightInd/>
              <w:jc w:val="center"/>
              <w:rPr>
                <w:bCs/>
                <w:color w:val="000000" w:themeColor="text1"/>
                <w:sz w:val="20"/>
                <w:szCs w:val="20"/>
              </w:rPr>
            </w:pPr>
            <w:ins w:id="2347" w:author="ERCOT" w:date="2023-10-26T12:38:00Z">
              <w:r w:rsidRPr="00E95F39">
                <w:rPr>
                  <w:color w:val="000000" w:themeColor="text1"/>
                  <w:sz w:val="20"/>
                  <w:szCs w:val="20"/>
                </w:rPr>
                <w:t>5.6</w:t>
              </w:r>
            </w:ins>
            <w:del w:id="234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72BBF74" w14:textId="3007424F" w:rsidR="009D3E0A" w:rsidRPr="00E95F39" w:rsidRDefault="009D3E0A" w:rsidP="009D3E0A">
            <w:pPr>
              <w:widowControl/>
              <w:autoSpaceDE/>
              <w:autoSpaceDN/>
              <w:adjustRightInd/>
              <w:jc w:val="center"/>
              <w:rPr>
                <w:bCs/>
                <w:color w:val="000000" w:themeColor="text1"/>
                <w:sz w:val="20"/>
                <w:szCs w:val="20"/>
              </w:rPr>
            </w:pPr>
            <w:ins w:id="2349" w:author="ERCOT" w:date="2023-10-26T12:38:00Z">
              <w:r w:rsidRPr="00E95F39">
                <w:rPr>
                  <w:color w:val="000000" w:themeColor="text1"/>
                  <w:sz w:val="20"/>
                  <w:szCs w:val="20"/>
                </w:rPr>
                <w:t>0.0</w:t>
              </w:r>
            </w:ins>
            <w:del w:id="235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45C92FE" w14:textId="6A9279BA" w:rsidR="009D3E0A" w:rsidRPr="00E95F39" w:rsidRDefault="009D3E0A" w:rsidP="009D3E0A">
            <w:pPr>
              <w:widowControl/>
              <w:autoSpaceDE/>
              <w:autoSpaceDN/>
              <w:adjustRightInd/>
              <w:jc w:val="center"/>
              <w:rPr>
                <w:bCs/>
                <w:color w:val="000000" w:themeColor="text1"/>
                <w:sz w:val="20"/>
                <w:szCs w:val="20"/>
              </w:rPr>
            </w:pPr>
            <w:ins w:id="2351" w:author="ERCOT" w:date="2023-10-26T12:38:00Z">
              <w:r w:rsidRPr="00E95F39">
                <w:rPr>
                  <w:color w:val="000000" w:themeColor="text1"/>
                  <w:sz w:val="20"/>
                  <w:szCs w:val="20"/>
                </w:rPr>
                <w:t>0.0</w:t>
              </w:r>
            </w:ins>
            <w:del w:id="235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E7FE98D" w14:textId="20A76AC9" w:rsidR="009D3E0A" w:rsidRPr="00E95F39" w:rsidRDefault="009D3E0A" w:rsidP="009D3E0A">
            <w:pPr>
              <w:widowControl/>
              <w:autoSpaceDE/>
              <w:autoSpaceDN/>
              <w:adjustRightInd/>
              <w:jc w:val="center"/>
              <w:rPr>
                <w:bCs/>
                <w:color w:val="000000" w:themeColor="text1"/>
                <w:sz w:val="20"/>
                <w:szCs w:val="20"/>
              </w:rPr>
            </w:pPr>
            <w:ins w:id="2353" w:author="ERCOT" w:date="2023-10-26T12:38:00Z">
              <w:r w:rsidRPr="00E95F39">
                <w:rPr>
                  <w:color w:val="000000" w:themeColor="text1"/>
                  <w:sz w:val="20"/>
                  <w:szCs w:val="20"/>
                </w:rPr>
                <w:t>0.0</w:t>
              </w:r>
            </w:ins>
            <w:del w:id="235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C2F8071" w14:textId="2B17D513" w:rsidR="009D3E0A" w:rsidRPr="00E95F39" w:rsidRDefault="009D3E0A" w:rsidP="009D3E0A">
            <w:pPr>
              <w:widowControl/>
              <w:autoSpaceDE/>
              <w:autoSpaceDN/>
              <w:adjustRightInd/>
              <w:jc w:val="center"/>
              <w:rPr>
                <w:bCs/>
                <w:color w:val="000000" w:themeColor="text1"/>
                <w:sz w:val="20"/>
                <w:szCs w:val="20"/>
              </w:rPr>
            </w:pPr>
            <w:ins w:id="2355" w:author="ERCOT" w:date="2023-10-26T12:38:00Z">
              <w:r w:rsidRPr="00E95F39">
                <w:rPr>
                  <w:color w:val="000000" w:themeColor="text1"/>
                  <w:sz w:val="20"/>
                  <w:szCs w:val="20"/>
                </w:rPr>
                <w:t>0.0</w:t>
              </w:r>
            </w:ins>
            <w:del w:id="235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255F4E10" w14:textId="185DC9F4" w:rsidR="009D3E0A" w:rsidRPr="00E95F39" w:rsidRDefault="009D3E0A" w:rsidP="009D3E0A">
            <w:pPr>
              <w:widowControl/>
              <w:autoSpaceDE/>
              <w:autoSpaceDN/>
              <w:adjustRightInd/>
              <w:jc w:val="center"/>
              <w:rPr>
                <w:bCs/>
                <w:color w:val="000000" w:themeColor="text1"/>
                <w:sz w:val="20"/>
                <w:szCs w:val="20"/>
              </w:rPr>
            </w:pPr>
            <w:ins w:id="2357" w:author="ERCOT" w:date="2023-10-26T12:38:00Z">
              <w:r w:rsidRPr="00E95F39">
                <w:rPr>
                  <w:color w:val="000000" w:themeColor="text1"/>
                  <w:sz w:val="20"/>
                  <w:szCs w:val="20"/>
                </w:rPr>
                <w:t>0.0</w:t>
              </w:r>
            </w:ins>
            <w:del w:id="2358" w:author="ERCOT" w:date="2023-10-26T12:38:00Z">
              <w:r w:rsidRPr="00E95F39" w:rsidDel="00473C81">
                <w:rPr>
                  <w:color w:val="000000" w:themeColor="text1"/>
                  <w:sz w:val="20"/>
                  <w:szCs w:val="20"/>
                </w:rPr>
                <w:delText>0.0</w:delText>
              </w:r>
            </w:del>
          </w:p>
        </w:tc>
      </w:tr>
      <w:tr w:rsidR="009D3E0A" w:rsidRPr="00ED4D8D" w14:paraId="6D2B5EA7" w14:textId="77777777" w:rsidTr="009D3E0A">
        <w:trPr>
          <w:trHeight w:val="555"/>
          <w:tblCellSpacing w:w="0" w:type="dxa"/>
        </w:trPr>
        <w:tc>
          <w:tcPr>
            <w:tcW w:w="260" w:type="pct"/>
            <w:tcBorders>
              <w:top w:val="single" w:sz="4" w:space="0" w:color="auto"/>
              <w:left w:val="single" w:sz="8" w:space="0" w:color="000000"/>
              <w:bottom w:val="single" w:sz="12" w:space="0" w:color="000000"/>
              <w:right w:val="single" w:sz="8" w:space="0" w:color="000000"/>
            </w:tcBorders>
            <w:vAlign w:val="center"/>
          </w:tcPr>
          <w:p w14:paraId="158BA659" w14:textId="77777777" w:rsidR="009D3E0A" w:rsidRPr="0012615F" w:rsidRDefault="009D3E0A" w:rsidP="009D3E0A">
            <w:pPr>
              <w:widowControl/>
              <w:autoSpaceDE/>
              <w:autoSpaceDN/>
              <w:adjustRightInd/>
              <w:jc w:val="center"/>
              <w:rPr>
                <w:b/>
                <w:bCs/>
                <w:sz w:val="22"/>
                <w:szCs w:val="22"/>
              </w:rPr>
            </w:pPr>
            <w:r w:rsidRPr="0012615F">
              <w:rPr>
                <w:b/>
                <w:bCs/>
                <w:sz w:val="22"/>
                <w:szCs w:val="22"/>
              </w:rPr>
              <w:t>Dec.</w:t>
            </w:r>
          </w:p>
        </w:tc>
        <w:tc>
          <w:tcPr>
            <w:tcW w:w="190" w:type="pct"/>
            <w:tcBorders>
              <w:top w:val="single" w:sz="4" w:space="0" w:color="000000"/>
              <w:left w:val="single" w:sz="4" w:space="0" w:color="000000"/>
              <w:bottom w:val="single" w:sz="8" w:space="0" w:color="000000"/>
              <w:right w:val="single" w:sz="4" w:space="0" w:color="000000"/>
            </w:tcBorders>
            <w:vAlign w:val="center"/>
          </w:tcPr>
          <w:p w14:paraId="2979660C" w14:textId="2635C61C" w:rsidR="009D3E0A" w:rsidRPr="00E95F39" w:rsidRDefault="009D3E0A" w:rsidP="009D3E0A">
            <w:pPr>
              <w:widowControl/>
              <w:autoSpaceDE/>
              <w:autoSpaceDN/>
              <w:adjustRightInd/>
              <w:jc w:val="center"/>
              <w:rPr>
                <w:bCs/>
                <w:color w:val="000000" w:themeColor="text1"/>
                <w:sz w:val="20"/>
                <w:szCs w:val="20"/>
              </w:rPr>
            </w:pPr>
            <w:ins w:id="2359" w:author="ERCOT" w:date="2023-10-26T12:38:00Z">
              <w:r w:rsidRPr="00E95F39">
                <w:rPr>
                  <w:color w:val="000000" w:themeColor="text1"/>
                  <w:sz w:val="20"/>
                  <w:szCs w:val="20"/>
                </w:rPr>
                <w:t>0.0</w:t>
              </w:r>
            </w:ins>
            <w:del w:id="236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314C994D" w14:textId="62EC1399" w:rsidR="009D3E0A" w:rsidRPr="00E95F39" w:rsidRDefault="009D3E0A" w:rsidP="009D3E0A">
            <w:pPr>
              <w:widowControl/>
              <w:autoSpaceDE/>
              <w:autoSpaceDN/>
              <w:adjustRightInd/>
              <w:jc w:val="center"/>
              <w:rPr>
                <w:bCs/>
                <w:color w:val="000000" w:themeColor="text1"/>
                <w:sz w:val="20"/>
                <w:szCs w:val="20"/>
              </w:rPr>
            </w:pPr>
            <w:ins w:id="2361" w:author="ERCOT" w:date="2023-10-26T12:38:00Z">
              <w:r w:rsidRPr="00E95F39">
                <w:rPr>
                  <w:color w:val="000000" w:themeColor="text1"/>
                  <w:sz w:val="20"/>
                  <w:szCs w:val="20"/>
                </w:rPr>
                <w:t>0.0</w:t>
              </w:r>
            </w:ins>
            <w:del w:id="2362"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8" w:space="0" w:color="000000"/>
              <w:right w:val="single" w:sz="4" w:space="0" w:color="000000"/>
            </w:tcBorders>
            <w:vAlign w:val="center"/>
          </w:tcPr>
          <w:p w14:paraId="62A1E8A0" w14:textId="6E77784F" w:rsidR="009D3E0A" w:rsidRPr="00E95F39" w:rsidRDefault="009D3E0A" w:rsidP="009D3E0A">
            <w:pPr>
              <w:widowControl/>
              <w:autoSpaceDE/>
              <w:autoSpaceDN/>
              <w:adjustRightInd/>
              <w:jc w:val="center"/>
              <w:rPr>
                <w:bCs/>
                <w:color w:val="000000" w:themeColor="text1"/>
                <w:sz w:val="20"/>
                <w:szCs w:val="20"/>
              </w:rPr>
            </w:pPr>
            <w:ins w:id="2363" w:author="ERCOT" w:date="2023-10-26T12:38:00Z">
              <w:r w:rsidRPr="00E95F39">
                <w:rPr>
                  <w:color w:val="000000" w:themeColor="text1"/>
                  <w:sz w:val="20"/>
                  <w:szCs w:val="20"/>
                </w:rPr>
                <w:t>0.0</w:t>
              </w:r>
            </w:ins>
            <w:del w:id="236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7866312A" w14:textId="1A58A5ED" w:rsidR="009D3E0A" w:rsidRPr="00E95F39" w:rsidRDefault="009D3E0A" w:rsidP="009D3E0A">
            <w:pPr>
              <w:widowControl/>
              <w:autoSpaceDE/>
              <w:autoSpaceDN/>
              <w:adjustRightInd/>
              <w:jc w:val="center"/>
              <w:rPr>
                <w:bCs/>
                <w:color w:val="000000" w:themeColor="text1"/>
                <w:sz w:val="20"/>
                <w:szCs w:val="20"/>
              </w:rPr>
            </w:pPr>
            <w:ins w:id="2365" w:author="ERCOT" w:date="2023-10-26T12:38:00Z">
              <w:r w:rsidRPr="00E95F39">
                <w:rPr>
                  <w:color w:val="000000" w:themeColor="text1"/>
                  <w:sz w:val="20"/>
                  <w:szCs w:val="20"/>
                </w:rPr>
                <w:t>0.0</w:t>
              </w:r>
            </w:ins>
            <w:del w:id="236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03791FCF" w14:textId="62748777" w:rsidR="009D3E0A" w:rsidRPr="00E95F39" w:rsidRDefault="009D3E0A" w:rsidP="009D3E0A">
            <w:pPr>
              <w:widowControl/>
              <w:autoSpaceDE/>
              <w:autoSpaceDN/>
              <w:adjustRightInd/>
              <w:jc w:val="center"/>
              <w:rPr>
                <w:bCs/>
                <w:color w:val="000000" w:themeColor="text1"/>
                <w:sz w:val="20"/>
                <w:szCs w:val="20"/>
              </w:rPr>
            </w:pPr>
            <w:ins w:id="2367" w:author="ERCOT" w:date="2023-10-26T12:38:00Z">
              <w:r w:rsidRPr="00E95F39">
                <w:rPr>
                  <w:color w:val="000000" w:themeColor="text1"/>
                  <w:sz w:val="20"/>
                  <w:szCs w:val="20"/>
                </w:rPr>
                <w:t>0.0</w:t>
              </w:r>
            </w:ins>
            <w:del w:id="236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58C5EBF0" w14:textId="1579E69F" w:rsidR="009D3E0A" w:rsidRPr="00E95F39" w:rsidRDefault="009D3E0A" w:rsidP="009D3E0A">
            <w:pPr>
              <w:widowControl/>
              <w:autoSpaceDE/>
              <w:autoSpaceDN/>
              <w:adjustRightInd/>
              <w:jc w:val="center"/>
              <w:rPr>
                <w:bCs/>
                <w:color w:val="000000" w:themeColor="text1"/>
                <w:sz w:val="20"/>
                <w:szCs w:val="20"/>
              </w:rPr>
            </w:pPr>
            <w:ins w:id="2369" w:author="ERCOT" w:date="2023-10-26T12:38:00Z">
              <w:r w:rsidRPr="00E95F39">
                <w:rPr>
                  <w:color w:val="000000" w:themeColor="text1"/>
                  <w:sz w:val="20"/>
                  <w:szCs w:val="20"/>
                </w:rPr>
                <w:t>0.0</w:t>
              </w:r>
            </w:ins>
            <w:del w:id="237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3BF948AE" w14:textId="5B893892" w:rsidR="009D3E0A" w:rsidRPr="00E95F39" w:rsidRDefault="009D3E0A" w:rsidP="009D3E0A">
            <w:pPr>
              <w:widowControl/>
              <w:autoSpaceDE/>
              <w:autoSpaceDN/>
              <w:adjustRightInd/>
              <w:jc w:val="center"/>
              <w:rPr>
                <w:bCs/>
                <w:color w:val="000000" w:themeColor="text1"/>
                <w:sz w:val="20"/>
                <w:szCs w:val="20"/>
              </w:rPr>
            </w:pPr>
            <w:ins w:id="2371" w:author="ERCOT" w:date="2023-10-26T12:38:00Z">
              <w:r w:rsidRPr="00E95F39">
                <w:rPr>
                  <w:color w:val="000000" w:themeColor="text1"/>
                  <w:sz w:val="20"/>
                  <w:szCs w:val="20"/>
                </w:rPr>
                <w:t>0.0</w:t>
              </w:r>
            </w:ins>
            <w:del w:id="237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656603AA" w14:textId="12A2A8B5" w:rsidR="009D3E0A" w:rsidRPr="00E95F39" w:rsidRDefault="009D3E0A" w:rsidP="009D3E0A">
            <w:pPr>
              <w:widowControl/>
              <w:autoSpaceDE/>
              <w:autoSpaceDN/>
              <w:adjustRightInd/>
              <w:jc w:val="center"/>
              <w:rPr>
                <w:bCs/>
                <w:color w:val="000000" w:themeColor="text1"/>
                <w:sz w:val="20"/>
                <w:szCs w:val="20"/>
              </w:rPr>
            </w:pPr>
            <w:ins w:id="2373" w:author="ERCOT" w:date="2023-10-26T12:38:00Z">
              <w:r w:rsidRPr="00E95F39">
                <w:rPr>
                  <w:color w:val="000000" w:themeColor="text1"/>
                  <w:sz w:val="20"/>
                  <w:szCs w:val="20"/>
                </w:rPr>
                <w:t>0.0</w:t>
              </w:r>
            </w:ins>
            <w:del w:id="237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15A78367" w14:textId="7149DBDA" w:rsidR="009D3E0A" w:rsidRPr="00E95F39" w:rsidRDefault="009D3E0A" w:rsidP="009D3E0A">
            <w:pPr>
              <w:widowControl/>
              <w:autoSpaceDE/>
              <w:autoSpaceDN/>
              <w:adjustRightInd/>
              <w:jc w:val="center"/>
              <w:rPr>
                <w:bCs/>
                <w:color w:val="000000" w:themeColor="text1"/>
                <w:sz w:val="20"/>
                <w:szCs w:val="20"/>
              </w:rPr>
            </w:pPr>
            <w:ins w:id="2375" w:author="ERCOT" w:date="2023-10-26T12:38:00Z">
              <w:r w:rsidRPr="00E95F39">
                <w:rPr>
                  <w:color w:val="000000" w:themeColor="text1"/>
                  <w:sz w:val="20"/>
                  <w:szCs w:val="20"/>
                </w:rPr>
                <w:t>0.0</w:t>
              </w:r>
            </w:ins>
            <w:del w:id="2376" w:author="ERCOT" w:date="2023-10-26T12:38:00Z">
              <w:r w:rsidRPr="00E95F39" w:rsidDel="00473C81">
                <w:rPr>
                  <w:color w:val="000000" w:themeColor="text1"/>
                  <w:sz w:val="20"/>
                  <w:szCs w:val="20"/>
                </w:rPr>
                <w:delText>0.2</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5668B672" w14:textId="215985E0" w:rsidR="009D3E0A" w:rsidRPr="00E95F39" w:rsidRDefault="009D3E0A" w:rsidP="009D3E0A">
            <w:pPr>
              <w:widowControl/>
              <w:autoSpaceDE/>
              <w:autoSpaceDN/>
              <w:adjustRightInd/>
              <w:jc w:val="center"/>
              <w:rPr>
                <w:bCs/>
                <w:color w:val="000000" w:themeColor="text1"/>
                <w:sz w:val="20"/>
                <w:szCs w:val="20"/>
              </w:rPr>
            </w:pPr>
            <w:ins w:id="2377" w:author="ERCOT" w:date="2023-10-26T12:38:00Z">
              <w:r w:rsidRPr="00E95F39">
                <w:rPr>
                  <w:color w:val="000000" w:themeColor="text1"/>
                  <w:sz w:val="20"/>
                  <w:szCs w:val="20"/>
                </w:rPr>
                <w:t>4.9</w:t>
              </w:r>
            </w:ins>
            <w:del w:id="2378" w:author="ERCOT" w:date="2023-10-26T12:38:00Z">
              <w:r w:rsidRPr="00E95F39" w:rsidDel="00473C81">
                <w:rPr>
                  <w:color w:val="000000" w:themeColor="text1"/>
                  <w:sz w:val="20"/>
                  <w:szCs w:val="20"/>
                </w:rPr>
                <w:delText>5.5</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0A2C1DD1" w14:textId="5C40AA56" w:rsidR="009D3E0A" w:rsidRPr="00E95F39" w:rsidRDefault="009D3E0A" w:rsidP="009D3E0A">
            <w:pPr>
              <w:widowControl/>
              <w:autoSpaceDE/>
              <w:autoSpaceDN/>
              <w:adjustRightInd/>
              <w:jc w:val="center"/>
              <w:rPr>
                <w:bCs/>
                <w:color w:val="000000" w:themeColor="text1"/>
                <w:sz w:val="20"/>
                <w:szCs w:val="20"/>
              </w:rPr>
            </w:pPr>
            <w:ins w:id="2379" w:author="ERCOT" w:date="2023-10-26T12:38:00Z">
              <w:r w:rsidRPr="00E95F39">
                <w:rPr>
                  <w:color w:val="000000" w:themeColor="text1"/>
                  <w:sz w:val="20"/>
                  <w:szCs w:val="20"/>
                </w:rPr>
                <w:t>6.1</w:t>
              </w:r>
            </w:ins>
            <w:del w:id="2380" w:author="ERCOT" w:date="2023-10-26T12:38:00Z">
              <w:r w:rsidRPr="00E95F39" w:rsidDel="00473C81">
                <w:rPr>
                  <w:color w:val="000000" w:themeColor="text1"/>
                  <w:sz w:val="20"/>
                  <w:szCs w:val="20"/>
                </w:rPr>
                <w:delText>8.1</w:delText>
              </w:r>
            </w:del>
          </w:p>
        </w:tc>
        <w:tc>
          <w:tcPr>
            <w:tcW w:w="226" w:type="pct"/>
            <w:tcBorders>
              <w:top w:val="single" w:sz="4" w:space="0" w:color="000000"/>
              <w:left w:val="single" w:sz="4" w:space="0" w:color="000000"/>
              <w:bottom w:val="single" w:sz="8" w:space="0" w:color="000000"/>
              <w:right w:val="single" w:sz="4" w:space="0" w:color="000000"/>
            </w:tcBorders>
            <w:vAlign w:val="center"/>
          </w:tcPr>
          <w:p w14:paraId="59808BB4" w14:textId="4C28DE7A" w:rsidR="009D3E0A" w:rsidRPr="00E95F39" w:rsidRDefault="009D3E0A" w:rsidP="009D3E0A">
            <w:pPr>
              <w:widowControl/>
              <w:autoSpaceDE/>
              <w:autoSpaceDN/>
              <w:adjustRightInd/>
              <w:jc w:val="center"/>
              <w:rPr>
                <w:bCs/>
                <w:color w:val="000000" w:themeColor="text1"/>
                <w:sz w:val="20"/>
                <w:szCs w:val="20"/>
              </w:rPr>
            </w:pPr>
            <w:ins w:id="2381" w:author="ERCOT" w:date="2023-10-26T12:38:00Z">
              <w:r w:rsidRPr="00E95F39">
                <w:rPr>
                  <w:color w:val="000000" w:themeColor="text1"/>
                  <w:sz w:val="20"/>
                  <w:szCs w:val="20"/>
                </w:rPr>
                <w:t>5.3</w:t>
              </w:r>
            </w:ins>
            <w:del w:id="2382" w:author="ERCOT" w:date="2023-10-26T12:38:00Z">
              <w:r w:rsidRPr="00E95F39" w:rsidDel="00473C81">
                <w:rPr>
                  <w:color w:val="000000" w:themeColor="text1"/>
                  <w:sz w:val="20"/>
                  <w:szCs w:val="20"/>
                </w:rPr>
                <w:delText>8.9</w:delText>
              </w:r>
            </w:del>
          </w:p>
        </w:tc>
        <w:tc>
          <w:tcPr>
            <w:tcW w:w="226" w:type="pct"/>
            <w:tcBorders>
              <w:top w:val="single" w:sz="4" w:space="0" w:color="000000"/>
              <w:left w:val="single" w:sz="4" w:space="0" w:color="000000"/>
              <w:bottom w:val="single" w:sz="8" w:space="0" w:color="000000"/>
              <w:right w:val="single" w:sz="4" w:space="0" w:color="000000"/>
            </w:tcBorders>
            <w:vAlign w:val="center"/>
          </w:tcPr>
          <w:p w14:paraId="337C5BBF" w14:textId="317E3B22" w:rsidR="009D3E0A" w:rsidRPr="00E95F39" w:rsidRDefault="009D3E0A" w:rsidP="009D3E0A">
            <w:pPr>
              <w:widowControl/>
              <w:autoSpaceDE/>
              <w:autoSpaceDN/>
              <w:adjustRightInd/>
              <w:jc w:val="center"/>
              <w:rPr>
                <w:bCs/>
                <w:color w:val="000000" w:themeColor="text1"/>
                <w:sz w:val="20"/>
                <w:szCs w:val="20"/>
              </w:rPr>
            </w:pPr>
            <w:ins w:id="2383" w:author="ERCOT" w:date="2023-10-26T12:38:00Z">
              <w:r w:rsidRPr="00E95F39">
                <w:rPr>
                  <w:color w:val="000000" w:themeColor="text1"/>
                  <w:sz w:val="20"/>
                  <w:szCs w:val="20"/>
                </w:rPr>
                <w:t>6.9</w:t>
              </w:r>
            </w:ins>
            <w:del w:id="2384" w:author="ERCOT" w:date="2023-10-26T12:38:00Z">
              <w:r w:rsidRPr="00E95F39" w:rsidDel="00473C81">
                <w:rPr>
                  <w:color w:val="000000" w:themeColor="text1"/>
                  <w:sz w:val="20"/>
                  <w:szCs w:val="20"/>
                </w:rPr>
                <w:delText>4.9</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44D882AE" w14:textId="2AA103F6" w:rsidR="009D3E0A" w:rsidRPr="00E95F39" w:rsidRDefault="009D3E0A" w:rsidP="009D3E0A">
            <w:pPr>
              <w:widowControl/>
              <w:autoSpaceDE/>
              <w:autoSpaceDN/>
              <w:adjustRightInd/>
              <w:jc w:val="center"/>
              <w:rPr>
                <w:bCs/>
                <w:color w:val="000000" w:themeColor="text1"/>
                <w:sz w:val="20"/>
                <w:szCs w:val="20"/>
              </w:rPr>
            </w:pPr>
            <w:ins w:id="2385" w:author="ERCOT" w:date="2023-10-26T12:38:00Z">
              <w:r w:rsidRPr="00E95F39">
                <w:rPr>
                  <w:color w:val="000000" w:themeColor="text1"/>
                  <w:sz w:val="20"/>
                  <w:szCs w:val="20"/>
                </w:rPr>
                <w:t>6.9</w:t>
              </w:r>
            </w:ins>
            <w:del w:id="2386" w:author="ERCOT" w:date="2023-10-26T12:38:00Z">
              <w:r w:rsidRPr="00E95F39" w:rsidDel="00473C81">
                <w:rPr>
                  <w:color w:val="000000" w:themeColor="text1"/>
                  <w:sz w:val="20"/>
                  <w:szCs w:val="20"/>
                </w:rPr>
                <w:delText>9.2</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411A3450" w14:textId="6EF3FB53" w:rsidR="009D3E0A" w:rsidRPr="00E95F39" w:rsidRDefault="009D3E0A" w:rsidP="009D3E0A">
            <w:pPr>
              <w:widowControl/>
              <w:autoSpaceDE/>
              <w:autoSpaceDN/>
              <w:adjustRightInd/>
              <w:jc w:val="center"/>
              <w:rPr>
                <w:bCs/>
                <w:color w:val="000000" w:themeColor="text1"/>
                <w:sz w:val="20"/>
                <w:szCs w:val="20"/>
              </w:rPr>
            </w:pPr>
            <w:ins w:id="2387" w:author="ERCOT" w:date="2023-10-26T12:38:00Z">
              <w:r w:rsidRPr="00E95F39">
                <w:rPr>
                  <w:color w:val="000000" w:themeColor="text1"/>
                  <w:sz w:val="20"/>
                  <w:szCs w:val="20"/>
                </w:rPr>
                <w:t>8.2</w:t>
              </w:r>
            </w:ins>
            <w:del w:id="2388" w:author="ERCOT" w:date="2023-10-26T12:38:00Z">
              <w:r w:rsidRPr="00E95F39" w:rsidDel="00473C81">
                <w:rPr>
                  <w:color w:val="000000" w:themeColor="text1"/>
                  <w:sz w:val="20"/>
                  <w:szCs w:val="20"/>
                </w:rPr>
                <w:delText>12.1</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2555B881" w14:textId="3A5354C6" w:rsidR="009D3E0A" w:rsidRPr="00E95F39" w:rsidRDefault="009D3E0A" w:rsidP="009D3E0A">
            <w:pPr>
              <w:widowControl/>
              <w:autoSpaceDE/>
              <w:autoSpaceDN/>
              <w:adjustRightInd/>
              <w:jc w:val="center"/>
              <w:rPr>
                <w:bCs/>
                <w:color w:val="000000" w:themeColor="text1"/>
                <w:sz w:val="20"/>
                <w:szCs w:val="20"/>
              </w:rPr>
            </w:pPr>
            <w:ins w:id="2389" w:author="ERCOT" w:date="2023-10-26T12:38:00Z">
              <w:r w:rsidRPr="00E95F39">
                <w:rPr>
                  <w:color w:val="000000" w:themeColor="text1"/>
                  <w:sz w:val="20"/>
                  <w:szCs w:val="20"/>
                </w:rPr>
                <w:t>10.1</w:t>
              </w:r>
            </w:ins>
            <w:del w:id="2390" w:author="ERCOT" w:date="2023-10-26T12:38:00Z">
              <w:r w:rsidRPr="00E95F39" w:rsidDel="00473C81">
                <w:rPr>
                  <w:color w:val="000000" w:themeColor="text1"/>
                  <w:sz w:val="20"/>
                  <w:szCs w:val="20"/>
                </w:rPr>
                <w:delText>15.9</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649405BA" w14:textId="4721ACD9" w:rsidR="009D3E0A" w:rsidRPr="00E95F39" w:rsidRDefault="009D3E0A" w:rsidP="009D3E0A">
            <w:pPr>
              <w:widowControl/>
              <w:autoSpaceDE/>
              <w:autoSpaceDN/>
              <w:adjustRightInd/>
              <w:jc w:val="center"/>
              <w:rPr>
                <w:bCs/>
                <w:color w:val="000000" w:themeColor="text1"/>
                <w:sz w:val="20"/>
                <w:szCs w:val="20"/>
              </w:rPr>
            </w:pPr>
            <w:ins w:id="2391" w:author="ERCOT" w:date="2023-10-26T12:38:00Z">
              <w:r w:rsidRPr="00E95F39">
                <w:rPr>
                  <w:color w:val="000000" w:themeColor="text1"/>
                  <w:sz w:val="20"/>
                  <w:szCs w:val="20"/>
                </w:rPr>
                <w:t>13.6</w:t>
              </w:r>
            </w:ins>
            <w:del w:id="2392" w:author="ERCOT" w:date="2023-10-26T12:38:00Z">
              <w:r w:rsidRPr="00E95F39" w:rsidDel="00473C81">
                <w:rPr>
                  <w:color w:val="000000" w:themeColor="text1"/>
                  <w:sz w:val="20"/>
                  <w:szCs w:val="20"/>
                </w:rPr>
                <w:delText>18.0</w:delText>
              </w:r>
            </w:del>
          </w:p>
        </w:tc>
        <w:tc>
          <w:tcPr>
            <w:tcW w:w="226" w:type="pct"/>
            <w:tcBorders>
              <w:top w:val="single" w:sz="4" w:space="0" w:color="000000"/>
              <w:left w:val="single" w:sz="4" w:space="0" w:color="000000"/>
              <w:bottom w:val="single" w:sz="8" w:space="0" w:color="000000"/>
              <w:right w:val="single" w:sz="4" w:space="0" w:color="000000"/>
            </w:tcBorders>
            <w:vAlign w:val="center"/>
          </w:tcPr>
          <w:p w14:paraId="1DAC9ABF" w14:textId="412F9C94" w:rsidR="009D3E0A" w:rsidRPr="00E95F39" w:rsidRDefault="009D3E0A" w:rsidP="009D3E0A">
            <w:pPr>
              <w:widowControl/>
              <w:autoSpaceDE/>
              <w:autoSpaceDN/>
              <w:adjustRightInd/>
              <w:jc w:val="center"/>
              <w:rPr>
                <w:bCs/>
                <w:color w:val="000000" w:themeColor="text1"/>
                <w:sz w:val="20"/>
                <w:szCs w:val="20"/>
              </w:rPr>
            </w:pPr>
            <w:ins w:id="2393" w:author="ERCOT" w:date="2023-10-26T12:38:00Z">
              <w:r w:rsidRPr="00E95F39">
                <w:rPr>
                  <w:color w:val="000000" w:themeColor="text1"/>
                  <w:sz w:val="20"/>
                  <w:szCs w:val="20"/>
                </w:rPr>
                <w:t>7.6</w:t>
              </w:r>
            </w:ins>
            <w:del w:id="2394" w:author="ERCOT" w:date="2023-10-26T12:38:00Z">
              <w:r w:rsidRPr="00E95F39" w:rsidDel="00473C81">
                <w:rPr>
                  <w:color w:val="000000" w:themeColor="text1"/>
                  <w:sz w:val="20"/>
                  <w:szCs w:val="20"/>
                </w:rPr>
                <w:delText>10.0</w:delText>
              </w:r>
            </w:del>
          </w:p>
        </w:tc>
        <w:tc>
          <w:tcPr>
            <w:tcW w:w="226" w:type="pct"/>
            <w:tcBorders>
              <w:top w:val="single" w:sz="4" w:space="0" w:color="000000"/>
              <w:left w:val="single" w:sz="4" w:space="0" w:color="000000"/>
              <w:bottom w:val="single" w:sz="8" w:space="0" w:color="000000"/>
              <w:right w:val="single" w:sz="4" w:space="0" w:color="000000"/>
            </w:tcBorders>
            <w:vAlign w:val="center"/>
          </w:tcPr>
          <w:p w14:paraId="01B953A1" w14:textId="60CBA61E" w:rsidR="009D3E0A" w:rsidRPr="00E95F39" w:rsidRDefault="009D3E0A" w:rsidP="009D3E0A">
            <w:pPr>
              <w:widowControl/>
              <w:autoSpaceDE/>
              <w:autoSpaceDN/>
              <w:adjustRightInd/>
              <w:jc w:val="center"/>
              <w:rPr>
                <w:bCs/>
                <w:color w:val="000000" w:themeColor="text1"/>
                <w:sz w:val="20"/>
                <w:szCs w:val="20"/>
              </w:rPr>
            </w:pPr>
            <w:ins w:id="2395" w:author="ERCOT" w:date="2023-10-26T12:38:00Z">
              <w:r w:rsidRPr="00E95F39">
                <w:rPr>
                  <w:color w:val="000000" w:themeColor="text1"/>
                  <w:sz w:val="20"/>
                  <w:szCs w:val="20"/>
                </w:rPr>
                <w:t>0.1</w:t>
              </w:r>
            </w:ins>
            <w:del w:id="239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3DC9EA7B" w14:textId="3C12779E" w:rsidR="009D3E0A" w:rsidRPr="00E95F39" w:rsidRDefault="009D3E0A" w:rsidP="009D3E0A">
            <w:pPr>
              <w:widowControl/>
              <w:autoSpaceDE/>
              <w:autoSpaceDN/>
              <w:adjustRightInd/>
              <w:jc w:val="center"/>
              <w:rPr>
                <w:bCs/>
                <w:color w:val="000000" w:themeColor="text1"/>
                <w:sz w:val="20"/>
                <w:szCs w:val="20"/>
              </w:rPr>
            </w:pPr>
            <w:ins w:id="2397" w:author="ERCOT" w:date="2023-10-26T12:38:00Z">
              <w:r w:rsidRPr="00E95F39">
                <w:rPr>
                  <w:color w:val="000000" w:themeColor="text1"/>
                  <w:sz w:val="20"/>
                  <w:szCs w:val="20"/>
                </w:rPr>
                <w:t>0.0</w:t>
              </w:r>
            </w:ins>
            <w:del w:id="239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063543DC" w14:textId="7A016158" w:rsidR="009D3E0A" w:rsidRPr="00E95F39" w:rsidRDefault="009D3E0A" w:rsidP="009D3E0A">
            <w:pPr>
              <w:widowControl/>
              <w:autoSpaceDE/>
              <w:autoSpaceDN/>
              <w:adjustRightInd/>
              <w:jc w:val="center"/>
              <w:rPr>
                <w:bCs/>
                <w:color w:val="000000" w:themeColor="text1"/>
                <w:sz w:val="20"/>
                <w:szCs w:val="20"/>
              </w:rPr>
            </w:pPr>
            <w:ins w:id="2399" w:author="ERCOT" w:date="2023-10-26T12:38:00Z">
              <w:r w:rsidRPr="00E95F39">
                <w:rPr>
                  <w:color w:val="000000" w:themeColor="text1"/>
                  <w:sz w:val="20"/>
                  <w:szCs w:val="20"/>
                </w:rPr>
                <w:t>0.0</w:t>
              </w:r>
            </w:ins>
            <w:del w:id="240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44790ADD" w14:textId="0529C595" w:rsidR="009D3E0A" w:rsidRPr="00E95F39" w:rsidRDefault="009D3E0A" w:rsidP="009D3E0A">
            <w:pPr>
              <w:widowControl/>
              <w:autoSpaceDE/>
              <w:autoSpaceDN/>
              <w:adjustRightInd/>
              <w:jc w:val="center"/>
              <w:rPr>
                <w:bCs/>
                <w:color w:val="000000" w:themeColor="text1"/>
                <w:sz w:val="20"/>
                <w:szCs w:val="20"/>
              </w:rPr>
            </w:pPr>
            <w:ins w:id="2401" w:author="ERCOT" w:date="2023-10-26T12:38:00Z">
              <w:r w:rsidRPr="00E95F39">
                <w:rPr>
                  <w:color w:val="000000" w:themeColor="text1"/>
                  <w:sz w:val="20"/>
                  <w:szCs w:val="20"/>
                </w:rPr>
                <w:t>0.0</w:t>
              </w:r>
            </w:ins>
            <w:del w:id="240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72A2A61C" w14:textId="067542E5" w:rsidR="009D3E0A" w:rsidRPr="00E95F39" w:rsidRDefault="009D3E0A" w:rsidP="009D3E0A">
            <w:pPr>
              <w:widowControl/>
              <w:autoSpaceDE/>
              <w:autoSpaceDN/>
              <w:adjustRightInd/>
              <w:jc w:val="center"/>
              <w:rPr>
                <w:bCs/>
                <w:color w:val="000000" w:themeColor="text1"/>
                <w:sz w:val="20"/>
                <w:szCs w:val="20"/>
              </w:rPr>
            </w:pPr>
            <w:ins w:id="2403" w:author="ERCOT" w:date="2023-10-26T12:38:00Z">
              <w:r w:rsidRPr="00E95F39">
                <w:rPr>
                  <w:color w:val="000000" w:themeColor="text1"/>
                  <w:sz w:val="20"/>
                  <w:szCs w:val="20"/>
                </w:rPr>
                <w:t>0.0</w:t>
              </w:r>
            </w:ins>
            <w:del w:id="240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8" w:space="0" w:color="000000"/>
            </w:tcBorders>
            <w:vAlign w:val="center"/>
          </w:tcPr>
          <w:p w14:paraId="64CB7A9A" w14:textId="55AC6E2A" w:rsidR="009D3E0A" w:rsidRPr="00E95F39" w:rsidRDefault="009D3E0A" w:rsidP="009D3E0A">
            <w:pPr>
              <w:widowControl/>
              <w:autoSpaceDE/>
              <w:autoSpaceDN/>
              <w:adjustRightInd/>
              <w:jc w:val="center"/>
              <w:rPr>
                <w:bCs/>
                <w:color w:val="000000" w:themeColor="text1"/>
                <w:sz w:val="20"/>
                <w:szCs w:val="20"/>
              </w:rPr>
            </w:pPr>
            <w:ins w:id="2405" w:author="ERCOT" w:date="2023-10-26T12:38:00Z">
              <w:r w:rsidRPr="00E95F39">
                <w:rPr>
                  <w:color w:val="000000" w:themeColor="text1"/>
                  <w:sz w:val="20"/>
                  <w:szCs w:val="20"/>
                </w:rPr>
                <w:t>0.0</w:t>
              </w:r>
            </w:ins>
            <w:del w:id="2406" w:author="ERCOT" w:date="2023-10-26T12:38:00Z">
              <w:r w:rsidRPr="00E95F39" w:rsidDel="00473C81">
                <w:rPr>
                  <w:color w:val="000000" w:themeColor="text1"/>
                  <w:sz w:val="20"/>
                  <w:szCs w:val="20"/>
                </w:rPr>
                <w:delText>0.0</w:delText>
              </w:r>
            </w:del>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7D31FFF7" w:rsidR="002B0003" w:rsidRPr="00EC4D96" w:rsidRDefault="00B204BB" w:rsidP="00E65EA9">
            <w:pPr>
              <w:widowControl/>
              <w:autoSpaceDE/>
              <w:autoSpaceDN/>
              <w:adjustRightInd/>
              <w:jc w:val="both"/>
              <w:rPr>
                <w:b/>
                <w:bCs/>
                <w:sz w:val="22"/>
                <w:szCs w:val="22"/>
              </w:rPr>
            </w:pPr>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A730CB" w:rsidRPr="00CC576E" w14:paraId="698F5E2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A730CB" w:rsidRPr="000357D1" w:rsidRDefault="00A730CB" w:rsidP="00A730CB">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30711D65" w14:textId="7148AA84" w:rsidR="00A730CB" w:rsidRPr="00E95F39" w:rsidRDefault="00A730CB" w:rsidP="00E95F39">
            <w:pPr>
              <w:widowControl/>
              <w:autoSpaceDE/>
              <w:autoSpaceDN/>
              <w:adjustRightInd/>
              <w:jc w:val="center"/>
              <w:rPr>
                <w:b/>
                <w:bCs/>
                <w:sz w:val="22"/>
                <w:szCs w:val="22"/>
              </w:rPr>
            </w:pPr>
            <w:ins w:id="2407" w:author="ERCOT" w:date="2023-10-26T12:39:00Z">
              <w:r w:rsidRPr="00E95F39">
                <w:rPr>
                  <w:sz w:val="22"/>
                  <w:szCs w:val="22"/>
                </w:rPr>
                <w:t>0.0</w:t>
              </w:r>
            </w:ins>
            <w:del w:id="2408"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E81672E" w14:textId="3F01CBE3" w:rsidR="00A730CB" w:rsidRPr="00E95F39" w:rsidRDefault="00A730CB" w:rsidP="00E95F39">
            <w:pPr>
              <w:widowControl/>
              <w:autoSpaceDE/>
              <w:autoSpaceDN/>
              <w:adjustRightInd/>
              <w:jc w:val="center"/>
              <w:rPr>
                <w:b/>
                <w:bCs/>
                <w:sz w:val="22"/>
                <w:szCs w:val="22"/>
              </w:rPr>
            </w:pPr>
            <w:ins w:id="2409" w:author="ERCOT" w:date="2023-10-26T12:39:00Z">
              <w:r w:rsidRPr="00E95F39">
                <w:rPr>
                  <w:sz w:val="22"/>
                  <w:szCs w:val="22"/>
                </w:rPr>
                <w:t>0.0</w:t>
              </w:r>
            </w:ins>
            <w:del w:id="241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605874" w14:textId="2D219020" w:rsidR="00A730CB" w:rsidRPr="00E95F39" w:rsidRDefault="00A730CB" w:rsidP="00E95F39">
            <w:pPr>
              <w:widowControl/>
              <w:autoSpaceDE/>
              <w:autoSpaceDN/>
              <w:adjustRightInd/>
              <w:jc w:val="center"/>
              <w:rPr>
                <w:b/>
                <w:bCs/>
                <w:sz w:val="22"/>
                <w:szCs w:val="22"/>
              </w:rPr>
            </w:pPr>
            <w:ins w:id="2411" w:author="ERCOT" w:date="2023-10-26T12:39:00Z">
              <w:r w:rsidRPr="00E95F39">
                <w:rPr>
                  <w:sz w:val="22"/>
                  <w:szCs w:val="22"/>
                </w:rPr>
                <w:t>0.0</w:t>
              </w:r>
            </w:ins>
            <w:del w:id="241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C2E4704" w14:textId="34A453EE" w:rsidR="00A730CB" w:rsidRPr="00E95F39" w:rsidRDefault="00A730CB" w:rsidP="00E95F39">
            <w:pPr>
              <w:widowControl/>
              <w:autoSpaceDE/>
              <w:autoSpaceDN/>
              <w:adjustRightInd/>
              <w:jc w:val="center"/>
              <w:rPr>
                <w:b/>
                <w:bCs/>
                <w:sz w:val="22"/>
                <w:szCs w:val="22"/>
              </w:rPr>
            </w:pPr>
            <w:ins w:id="2413" w:author="ERCOT" w:date="2023-10-26T12:39:00Z">
              <w:r w:rsidRPr="00E95F39">
                <w:rPr>
                  <w:sz w:val="22"/>
                  <w:szCs w:val="22"/>
                </w:rPr>
                <w:t>0.0</w:t>
              </w:r>
            </w:ins>
            <w:del w:id="241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6671502" w14:textId="427FBBF0" w:rsidR="00A730CB" w:rsidRPr="00E95F39" w:rsidRDefault="00A730CB" w:rsidP="00E95F39">
            <w:pPr>
              <w:widowControl/>
              <w:autoSpaceDE/>
              <w:autoSpaceDN/>
              <w:adjustRightInd/>
              <w:jc w:val="center"/>
              <w:rPr>
                <w:b/>
                <w:bCs/>
                <w:sz w:val="22"/>
                <w:szCs w:val="22"/>
              </w:rPr>
            </w:pPr>
            <w:ins w:id="2415" w:author="ERCOT" w:date="2023-10-26T12:39:00Z">
              <w:r w:rsidRPr="00E95F39">
                <w:rPr>
                  <w:sz w:val="22"/>
                  <w:szCs w:val="22"/>
                </w:rPr>
                <w:t>0.0</w:t>
              </w:r>
            </w:ins>
            <w:del w:id="241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B9DBC2E" w14:textId="43849A14" w:rsidR="00A730CB" w:rsidRPr="00E95F39" w:rsidRDefault="00A730CB" w:rsidP="00E95F39">
            <w:pPr>
              <w:widowControl/>
              <w:autoSpaceDE/>
              <w:autoSpaceDN/>
              <w:adjustRightInd/>
              <w:jc w:val="center"/>
              <w:rPr>
                <w:b/>
                <w:bCs/>
                <w:sz w:val="22"/>
                <w:szCs w:val="22"/>
              </w:rPr>
            </w:pPr>
            <w:ins w:id="2417" w:author="ERCOT" w:date="2023-10-26T12:39:00Z">
              <w:r w:rsidRPr="00E95F39">
                <w:rPr>
                  <w:sz w:val="22"/>
                  <w:szCs w:val="22"/>
                </w:rPr>
                <w:t>0.0</w:t>
              </w:r>
            </w:ins>
            <w:del w:id="241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48EB01" w14:textId="16427A3A" w:rsidR="00A730CB" w:rsidRPr="00E95F39" w:rsidRDefault="00A730CB" w:rsidP="00E95F39">
            <w:pPr>
              <w:widowControl/>
              <w:autoSpaceDE/>
              <w:autoSpaceDN/>
              <w:adjustRightInd/>
              <w:jc w:val="center"/>
              <w:rPr>
                <w:b/>
                <w:bCs/>
                <w:sz w:val="22"/>
                <w:szCs w:val="22"/>
              </w:rPr>
            </w:pPr>
            <w:ins w:id="2419" w:author="ERCOT" w:date="2023-10-26T12:39:00Z">
              <w:r w:rsidRPr="00E95F39">
                <w:rPr>
                  <w:sz w:val="22"/>
                  <w:szCs w:val="22"/>
                </w:rPr>
                <w:t>0.0</w:t>
              </w:r>
            </w:ins>
            <w:del w:id="242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16C6B57" w14:textId="37023C7E" w:rsidR="00A730CB" w:rsidRPr="00E95F39" w:rsidRDefault="00A730CB" w:rsidP="00E95F39">
            <w:pPr>
              <w:widowControl/>
              <w:autoSpaceDE/>
              <w:autoSpaceDN/>
              <w:adjustRightInd/>
              <w:jc w:val="center"/>
              <w:rPr>
                <w:b/>
                <w:bCs/>
                <w:sz w:val="22"/>
                <w:szCs w:val="22"/>
              </w:rPr>
            </w:pPr>
            <w:ins w:id="2421" w:author="ERCOT" w:date="2023-10-26T12:39:00Z">
              <w:r w:rsidRPr="00E95F39">
                <w:rPr>
                  <w:sz w:val="22"/>
                  <w:szCs w:val="22"/>
                </w:rPr>
                <w:t>2.8</w:t>
              </w:r>
            </w:ins>
            <w:del w:id="2422" w:author="ERCOT" w:date="2023-10-26T12:39:00Z">
              <w:r w:rsidRPr="00E95F39" w:rsidDel="0040323E">
                <w:rPr>
                  <w:sz w:val="22"/>
                  <w:szCs w:val="22"/>
                </w:rPr>
                <w:delText>0.3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75ECA9D" w14:textId="4504B485" w:rsidR="00A730CB" w:rsidRPr="00E95F39" w:rsidRDefault="00A730CB" w:rsidP="00E95F39">
            <w:pPr>
              <w:widowControl/>
              <w:autoSpaceDE/>
              <w:autoSpaceDN/>
              <w:adjustRightInd/>
              <w:jc w:val="center"/>
              <w:rPr>
                <w:b/>
                <w:bCs/>
                <w:sz w:val="22"/>
                <w:szCs w:val="22"/>
              </w:rPr>
            </w:pPr>
            <w:ins w:id="2423" w:author="ERCOT" w:date="2023-10-26T12:39:00Z">
              <w:r w:rsidRPr="00E95F39">
                <w:rPr>
                  <w:sz w:val="22"/>
                  <w:szCs w:val="22"/>
                </w:rPr>
                <w:t>17.2</w:t>
              </w:r>
            </w:ins>
            <w:del w:id="2424" w:author="ERCOT" w:date="2023-10-26T12:39:00Z">
              <w:r w:rsidRPr="00E95F39" w:rsidDel="0040323E">
                <w:rPr>
                  <w:sz w:val="22"/>
                  <w:szCs w:val="22"/>
                </w:rPr>
                <w:delText>15.6</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1A8FB2FE" w14:textId="48FBCF4F" w:rsidR="00A730CB" w:rsidRPr="00E95F39" w:rsidRDefault="00A730CB" w:rsidP="00E95F39">
            <w:pPr>
              <w:widowControl/>
              <w:autoSpaceDE/>
              <w:autoSpaceDN/>
              <w:adjustRightInd/>
              <w:jc w:val="center"/>
              <w:rPr>
                <w:b/>
                <w:bCs/>
                <w:sz w:val="22"/>
                <w:szCs w:val="22"/>
              </w:rPr>
            </w:pPr>
            <w:ins w:id="2425" w:author="ERCOT" w:date="2023-10-26T12:39:00Z">
              <w:r w:rsidRPr="00E95F39">
                <w:rPr>
                  <w:sz w:val="22"/>
                  <w:szCs w:val="22"/>
                </w:rPr>
                <w:t>11.1</w:t>
              </w:r>
            </w:ins>
            <w:del w:id="2426" w:author="ERCOT" w:date="2023-10-26T12:39:00Z">
              <w:r w:rsidRPr="00E95F39" w:rsidDel="0040323E">
                <w:rPr>
                  <w:sz w:val="22"/>
                  <w:szCs w:val="22"/>
                </w:rPr>
                <w:delText>22.4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5D27878" w14:textId="4143D384" w:rsidR="00A730CB" w:rsidRPr="00E95F39" w:rsidRDefault="00A730CB" w:rsidP="00E95F39">
            <w:pPr>
              <w:widowControl/>
              <w:autoSpaceDE/>
              <w:autoSpaceDN/>
              <w:adjustRightInd/>
              <w:jc w:val="center"/>
              <w:rPr>
                <w:b/>
                <w:bCs/>
                <w:sz w:val="22"/>
                <w:szCs w:val="22"/>
              </w:rPr>
            </w:pPr>
            <w:ins w:id="2427" w:author="ERCOT" w:date="2023-10-26T12:39:00Z">
              <w:r w:rsidRPr="00E95F39">
                <w:rPr>
                  <w:sz w:val="22"/>
                  <w:szCs w:val="22"/>
                </w:rPr>
                <w:t>6.4</w:t>
              </w:r>
            </w:ins>
            <w:del w:id="2428" w:author="ERCOT" w:date="2023-10-26T12:39:00Z">
              <w:r w:rsidRPr="00E95F39" w:rsidDel="0040323E">
                <w:rPr>
                  <w:sz w:val="22"/>
                  <w:szCs w:val="22"/>
                </w:rPr>
                <w:delText>11.8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6643DEE" w14:textId="0B01F049" w:rsidR="00A730CB" w:rsidRPr="00E95F39" w:rsidRDefault="00A730CB" w:rsidP="00E95F39">
            <w:pPr>
              <w:widowControl/>
              <w:autoSpaceDE/>
              <w:autoSpaceDN/>
              <w:adjustRightInd/>
              <w:jc w:val="center"/>
              <w:rPr>
                <w:b/>
                <w:bCs/>
                <w:sz w:val="22"/>
                <w:szCs w:val="22"/>
              </w:rPr>
            </w:pPr>
            <w:ins w:id="2429" w:author="ERCOT" w:date="2023-10-26T12:39:00Z">
              <w:r w:rsidRPr="00E95F39">
                <w:rPr>
                  <w:sz w:val="22"/>
                  <w:szCs w:val="22"/>
                </w:rPr>
                <w:t>5.3</w:t>
              </w:r>
            </w:ins>
            <w:del w:id="2430" w:author="ERCOT" w:date="2023-10-26T12:39:00Z">
              <w:r w:rsidRPr="00E95F39" w:rsidDel="0040323E">
                <w:rPr>
                  <w:sz w:val="22"/>
                  <w:szCs w:val="22"/>
                </w:rPr>
                <w:delText>15.5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EA89EFE" w14:textId="17C1EE89" w:rsidR="00A730CB" w:rsidRPr="00E95F39" w:rsidRDefault="00A730CB" w:rsidP="00E95F39">
            <w:pPr>
              <w:widowControl/>
              <w:autoSpaceDE/>
              <w:autoSpaceDN/>
              <w:adjustRightInd/>
              <w:jc w:val="center"/>
              <w:rPr>
                <w:b/>
                <w:bCs/>
                <w:sz w:val="22"/>
                <w:szCs w:val="22"/>
              </w:rPr>
            </w:pPr>
            <w:ins w:id="2431" w:author="ERCOT" w:date="2023-10-26T12:39:00Z">
              <w:r w:rsidRPr="00E95F39">
                <w:rPr>
                  <w:sz w:val="22"/>
                  <w:szCs w:val="22"/>
                </w:rPr>
                <w:t>4.8</w:t>
              </w:r>
            </w:ins>
            <w:del w:id="2432" w:author="ERCOT" w:date="2023-10-26T12:39:00Z">
              <w:r w:rsidRPr="00E95F39" w:rsidDel="0040323E">
                <w:rPr>
                  <w:sz w:val="22"/>
                  <w:szCs w:val="22"/>
                </w:rPr>
                <w:delText>9.3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5E82D58" w14:textId="4CDE78CC" w:rsidR="00A730CB" w:rsidRPr="00E95F39" w:rsidRDefault="00A730CB" w:rsidP="00E95F39">
            <w:pPr>
              <w:widowControl/>
              <w:autoSpaceDE/>
              <w:autoSpaceDN/>
              <w:adjustRightInd/>
              <w:jc w:val="center"/>
              <w:rPr>
                <w:b/>
                <w:bCs/>
                <w:sz w:val="22"/>
                <w:szCs w:val="22"/>
              </w:rPr>
            </w:pPr>
            <w:ins w:id="2433" w:author="ERCOT" w:date="2023-10-26T12:39:00Z">
              <w:r w:rsidRPr="00E95F39">
                <w:rPr>
                  <w:sz w:val="22"/>
                  <w:szCs w:val="22"/>
                </w:rPr>
                <w:t>7.0</w:t>
              </w:r>
            </w:ins>
            <w:del w:id="2434" w:author="ERCOT" w:date="2023-10-26T12:39:00Z">
              <w:r w:rsidRPr="00E95F39" w:rsidDel="0040323E">
                <w:rPr>
                  <w:sz w:val="22"/>
                  <w:szCs w:val="22"/>
                </w:rPr>
                <w:delText>10.6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7207636" w14:textId="0D960D85" w:rsidR="00A730CB" w:rsidRPr="00E95F39" w:rsidRDefault="00A730CB" w:rsidP="00E95F39">
            <w:pPr>
              <w:widowControl/>
              <w:autoSpaceDE/>
              <w:autoSpaceDN/>
              <w:adjustRightInd/>
              <w:jc w:val="center"/>
              <w:rPr>
                <w:b/>
                <w:bCs/>
                <w:sz w:val="22"/>
                <w:szCs w:val="22"/>
              </w:rPr>
            </w:pPr>
            <w:ins w:id="2435" w:author="ERCOT" w:date="2023-10-26T12:39:00Z">
              <w:r w:rsidRPr="00E95F39">
                <w:rPr>
                  <w:sz w:val="22"/>
                  <w:szCs w:val="22"/>
                </w:rPr>
                <w:t>6.3</w:t>
              </w:r>
            </w:ins>
            <w:del w:id="2436" w:author="ERCOT" w:date="2023-10-26T12:39:00Z">
              <w:r w:rsidRPr="00E95F39" w:rsidDel="0040323E">
                <w:rPr>
                  <w:sz w:val="22"/>
                  <w:szCs w:val="22"/>
                </w:rPr>
                <w:delText>12.9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363EF86" w14:textId="76124FDC" w:rsidR="00A730CB" w:rsidRPr="00E95F39" w:rsidRDefault="00A730CB" w:rsidP="00E95F39">
            <w:pPr>
              <w:widowControl/>
              <w:autoSpaceDE/>
              <w:autoSpaceDN/>
              <w:adjustRightInd/>
              <w:jc w:val="center"/>
              <w:rPr>
                <w:b/>
                <w:bCs/>
                <w:sz w:val="22"/>
                <w:szCs w:val="22"/>
              </w:rPr>
            </w:pPr>
            <w:ins w:id="2437" w:author="ERCOT" w:date="2023-10-26T12:39:00Z">
              <w:r w:rsidRPr="00E95F39">
                <w:rPr>
                  <w:sz w:val="22"/>
                  <w:szCs w:val="22"/>
                </w:rPr>
                <w:t>5.1</w:t>
              </w:r>
            </w:ins>
            <w:del w:id="2438" w:author="ERCOT" w:date="2023-10-26T12:39:00Z">
              <w:r w:rsidRPr="00E95F39" w:rsidDel="0040323E">
                <w:rPr>
                  <w:sz w:val="22"/>
                  <w:szCs w:val="22"/>
                </w:rPr>
                <w:delText>12.6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BE8D5D4" w14:textId="76000B1D" w:rsidR="00A730CB" w:rsidRPr="00E95F39" w:rsidRDefault="00A730CB" w:rsidP="00E95F39">
            <w:pPr>
              <w:widowControl/>
              <w:autoSpaceDE/>
              <w:autoSpaceDN/>
              <w:adjustRightInd/>
              <w:jc w:val="center"/>
              <w:rPr>
                <w:b/>
                <w:bCs/>
                <w:sz w:val="22"/>
                <w:szCs w:val="22"/>
              </w:rPr>
            </w:pPr>
            <w:ins w:id="2439" w:author="ERCOT" w:date="2023-10-26T12:39:00Z">
              <w:r w:rsidRPr="00E95F39">
                <w:rPr>
                  <w:sz w:val="22"/>
                  <w:szCs w:val="22"/>
                </w:rPr>
                <w:t>2.7</w:t>
              </w:r>
            </w:ins>
            <w:del w:id="2440" w:author="ERCOT" w:date="2023-10-26T12:39:00Z">
              <w:r w:rsidRPr="00E95F39" w:rsidDel="0040323E">
                <w:rPr>
                  <w:sz w:val="22"/>
                  <w:szCs w:val="22"/>
                </w:rPr>
                <w:delText>8.9</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E5FD9F0" w14:textId="63524600" w:rsidR="00A730CB" w:rsidRPr="00E95F39" w:rsidRDefault="00A730CB" w:rsidP="00E95F39">
            <w:pPr>
              <w:widowControl/>
              <w:autoSpaceDE/>
              <w:autoSpaceDN/>
              <w:adjustRightInd/>
              <w:jc w:val="center"/>
              <w:rPr>
                <w:b/>
                <w:bCs/>
                <w:sz w:val="22"/>
                <w:szCs w:val="22"/>
              </w:rPr>
            </w:pPr>
            <w:ins w:id="2441" w:author="ERCOT" w:date="2023-10-26T12:39:00Z">
              <w:r w:rsidRPr="00E95F39">
                <w:rPr>
                  <w:sz w:val="22"/>
                  <w:szCs w:val="22"/>
                </w:rPr>
                <w:t>0.0</w:t>
              </w:r>
            </w:ins>
            <w:del w:id="2442" w:author="ERCOT" w:date="2023-10-26T12:39:00Z">
              <w:r w:rsidRPr="00E95F39" w:rsidDel="0040323E">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3E38C7AB" w14:textId="4AF5CD89" w:rsidR="00A730CB" w:rsidRPr="00E95F39" w:rsidRDefault="00A730CB" w:rsidP="00E95F39">
            <w:pPr>
              <w:widowControl/>
              <w:autoSpaceDE/>
              <w:autoSpaceDN/>
              <w:adjustRightInd/>
              <w:jc w:val="center"/>
              <w:rPr>
                <w:b/>
                <w:bCs/>
                <w:sz w:val="22"/>
                <w:szCs w:val="22"/>
              </w:rPr>
            </w:pPr>
            <w:ins w:id="2443" w:author="ERCOT" w:date="2023-10-26T12:39:00Z">
              <w:r w:rsidRPr="00E95F39">
                <w:rPr>
                  <w:sz w:val="22"/>
                  <w:szCs w:val="22"/>
                </w:rPr>
                <w:t>0.0</w:t>
              </w:r>
            </w:ins>
            <w:del w:id="2444" w:author="ERCOT" w:date="2023-10-26T12:39:00Z">
              <w:r w:rsidRPr="00E95F39" w:rsidDel="0040323E">
                <w:rPr>
                  <w:sz w:val="22"/>
                  <w:szCs w:val="22"/>
                </w:rPr>
                <w:delText>-0.4</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2350D226" w14:textId="30D92628" w:rsidR="00A730CB" w:rsidRPr="00E95F39" w:rsidRDefault="00A730CB" w:rsidP="00E95F39">
            <w:pPr>
              <w:widowControl/>
              <w:autoSpaceDE/>
              <w:autoSpaceDN/>
              <w:adjustRightInd/>
              <w:jc w:val="center"/>
              <w:rPr>
                <w:b/>
                <w:bCs/>
                <w:sz w:val="22"/>
                <w:szCs w:val="22"/>
              </w:rPr>
            </w:pPr>
            <w:ins w:id="2445" w:author="ERCOT" w:date="2023-10-26T12:39:00Z">
              <w:r w:rsidRPr="00E95F39">
                <w:rPr>
                  <w:sz w:val="22"/>
                  <w:szCs w:val="22"/>
                </w:rPr>
                <w:t>0.0</w:t>
              </w:r>
            </w:ins>
            <w:del w:id="2446" w:author="ERCOT" w:date="2023-10-26T12:39:00Z">
              <w:r w:rsidRPr="00E95F39" w:rsidDel="0040323E">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6E9ACC46" w14:textId="3FA4FDCF" w:rsidR="00A730CB" w:rsidRPr="00E95F39" w:rsidRDefault="00A730CB" w:rsidP="00E95F39">
            <w:pPr>
              <w:widowControl/>
              <w:autoSpaceDE/>
              <w:autoSpaceDN/>
              <w:adjustRightInd/>
              <w:jc w:val="center"/>
              <w:rPr>
                <w:b/>
                <w:bCs/>
                <w:sz w:val="22"/>
                <w:szCs w:val="22"/>
              </w:rPr>
            </w:pPr>
            <w:ins w:id="2447" w:author="ERCOT" w:date="2023-10-26T12:39:00Z">
              <w:r w:rsidRPr="00E95F39">
                <w:rPr>
                  <w:sz w:val="22"/>
                  <w:szCs w:val="22"/>
                </w:rPr>
                <w:t>0.0</w:t>
              </w:r>
            </w:ins>
            <w:del w:id="2448"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439B9CC7" w14:textId="06F33EBD" w:rsidR="00A730CB" w:rsidRPr="00E95F39" w:rsidRDefault="00A730CB" w:rsidP="00E95F39">
            <w:pPr>
              <w:widowControl/>
              <w:autoSpaceDE/>
              <w:autoSpaceDN/>
              <w:adjustRightInd/>
              <w:jc w:val="center"/>
              <w:rPr>
                <w:b/>
                <w:bCs/>
                <w:sz w:val="22"/>
                <w:szCs w:val="22"/>
              </w:rPr>
            </w:pPr>
            <w:ins w:id="2449" w:author="ERCOT" w:date="2023-10-26T12:39:00Z">
              <w:r w:rsidRPr="00E95F39">
                <w:rPr>
                  <w:sz w:val="22"/>
                  <w:szCs w:val="22"/>
                </w:rPr>
                <w:t>0.0</w:t>
              </w:r>
            </w:ins>
            <w:del w:id="2450"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3DA682B" w14:textId="5E7ECB47" w:rsidR="00A730CB" w:rsidRPr="00E95F39" w:rsidRDefault="00A730CB" w:rsidP="00E95F39">
            <w:pPr>
              <w:widowControl/>
              <w:autoSpaceDE/>
              <w:autoSpaceDN/>
              <w:adjustRightInd/>
              <w:jc w:val="center"/>
              <w:rPr>
                <w:b/>
                <w:bCs/>
                <w:sz w:val="22"/>
                <w:szCs w:val="22"/>
              </w:rPr>
            </w:pPr>
            <w:ins w:id="2451" w:author="ERCOT" w:date="2023-10-26T12:39:00Z">
              <w:r w:rsidRPr="00E95F39">
                <w:rPr>
                  <w:sz w:val="22"/>
                  <w:szCs w:val="22"/>
                </w:rPr>
                <w:t>0.0</w:t>
              </w:r>
            </w:ins>
            <w:del w:id="2452"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2CDB0659" w14:textId="34768431" w:rsidR="00A730CB" w:rsidRPr="00E95F39" w:rsidRDefault="00A730CB" w:rsidP="00E95F39">
            <w:pPr>
              <w:widowControl/>
              <w:autoSpaceDE/>
              <w:autoSpaceDN/>
              <w:adjustRightInd/>
              <w:jc w:val="center"/>
              <w:rPr>
                <w:b/>
                <w:bCs/>
                <w:sz w:val="22"/>
                <w:szCs w:val="22"/>
              </w:rPr>
            </w:pPr>
            <w:ins w:id="2453" w:author="ERCOT" w:date="2023-10-26T12:39:00Z">
              <w:r w:rsidRPr="00E95F39">
                <w:rPr>
                  <w:sz w:val="22"/>
                  <w:szCs w:val="22"/>
                </w:rPr>
                <w:t>0.0</w:t>
              </w:r>
            </w:ins>
            <w:del w:id="2454" w:author="ERCOT" w:date="2023-10-26T12:39:00Z">
              <w:r w:rsidRPr="00E95F39" w:rsidDel="0040323E">
                <w:rPr>
                  <w:sz w:val="22"/>
                  <w:szCs w:val="22"/>
                </w:rPr>
                <w:delText>0.0</w:delText>
              </w:r>
            </w:del>
          </w:p>
        </w:tc>
      </w:tr>
      <w:tr w:rsidR="00A730CB" w:rsidRPr="00CC576E" w14:paraId="660C64B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A730CB" w:rsidRPr="000357D1" w:rsidRDefault="00A730CB" w:rsidP="00A730CB">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2EBFF96C" w14:textId="1E064D75" w:rsidR="00A730CB" w:rsidRPr="00E95F39" w:rsidRDefault="00A730CB" w:rsidP="00E95F39">
            <w:pPr>
              <w:widowControl/>
              <w:autoSpaceDE/>
              <w:autoSpaceDN/>
              <w:adjustRightInd/>
              <w:jc w:val="center"/>
              <w:rPr>
                <w:b/>
                <w:bCs/>
                <w:sz w:val="22"/>
                <w:szCs w:val="22"/>
              </w:rPr>
            </w:pPr>
            <w:ins w:id="2455" w:author="ERCOT" w:date="2023-10-26T12:39:00Z">
              <w:r w:rsidRPr="00E95F39">
                <w:rPr>
                  <w:sz w:val="22"/>
                  <w:szCs w:val="22"/>
                </w:rPr>
                <w:t>0.0</w:t>
              </w:r>
            </w:ins>
            <w:del w:id="2456"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5D07276" w14:textId="22A96598" w:rsidR="00A730CB" w:rsidRPr="00E95F39" w:rsidRDefault="00A730CB" w:rsidP="00E95F39">
            <w:pPr>
              <w:widowControl/>
              <w:autoSpaceDE/>
              <w:autoSpaceDN/>
              <w:adjustRightInd/>
              <w:jc w:val="center"/>
              <w:rPr>
                <w:b/>
                <w:bCs/>
                <w:sz w:val="22"/>
                <w:szCs w:val="22"/>
              </w:rPr>
            </w:pPr>
            <w:ins w:id="2457" w:author="ERCOT" w:date="2023-10-26T12:39:00Z">
              <w:r w:rsidRPr="00E95F39">
                <w:rPr>
                  <w:sz w:val="22"/>
                  <w:szCs w:val="22"/>
                </w:rPr>
                <w:t>0.0</w:t>
              </w:r>
            </w:ins>
            <w:del w:id="245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8C3E49E" w14:textId="5EF70378" w:rsidR="00A730CB" w:rsidRPr="00E95F39" w:rsidRDefault="00A730CB" w:rsidP="00E95F39">
            <w:pPr>
              <w:widowControl/>
              <w:autoSpaceDE/>
              <w:autoSpaceDN/>
              <w:adjustRightInd/>
              <w:jc w:val="center"/>
              <w:rPr>
                <w:b/>
                <w:bCs/>
                <w:sz w:val="22"/>
                <w:szCs w:val="22"/>
              </w:rPr>
            </w:pPr>
            <w:ins w:id="2459" w:author="ERCOT" w:date="2023-10-26T12:39:00Z">
              <w:r w:rsidRPr="00E95F39">
                <w:rPr>
                  <w:sz w:val="22"/>
                  <w:szCs w:val="22"/>
                </w:rPr>
                <w:t>0.0</w:t>
              </w:r>
            </w:ins>
            <w:del w:id="246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E2673BE" w14:textId="35FCCEA2" w:rsidR="00A730CB" w:rsidRPr="00E95F39" w:rsidRDefault="00A730CB" w:rsidP="00E95F39">
            <w:pPr>
              <w:widowControl/>
              <w:autoSpaceDE/>
              <w:autoSpaceDN/>
              <w:adjustRightInd/>
              <w:jc w:val="center"/>
              <w:rPr>
                <w:b/>
                <w:bCs/>
                <w:sz w:val="22"/>
                <w:szCs w:val="22"/>
              </w:rPr>
            </w:pPr>
            <w:ins w:id="2461" w:author="ERCOT" w:date="2023-10-26T12:39:00Z">
              <w:r w:rsidRPr="00E95F39">
                <w:rPr>
                  <w:sz w:val="22"/>
                  <w:szCs w:val="22"/>
                </w:rPr>
                <w:t>0.0</w:t>
              </w:r>
            </w:ins>
            <w:del w:id="246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432FAB0" w14:textId="2FCA6615" w:rsidR="00A730CB" w:rsidRPr="00E95F39" w:rsidRDefault="00A730CB" w:rsidP="00E95F39">
            <w:pPr>
              <w:widowControl/>
              <w:autoSpaceDE/>
              <w:autoSpaceDN/>
              <w:adjustRightInd/>
              <w:jc w:val="center"/>
              <w:rPr>
                <w:b/>
                <w:bCs/>
                <w:sz w:val="22"/>
                <w:szCs w:val="22"/>
              </w:rPr>
            </w:pPr>
            <w:ins w:id="2463" w:author="ERCOT" w:date="2023-10-26T12:39:00Z">
              <w:r w:rsidRPr="00E95F39">
                <w:rPr>
                  <w:sz w:val="22"/>
                  <w:szCs w:val="22"/>
                </w:rPr>
                <w:t>0.0</w:t>
              </w:r>
            </w:ins>
            <w:del w:id="246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2C83AC1" w14:textId="5CB5C9A0" w:rsidR="00A730CB" w:rsidRPr="00E95F39" w:rsidRDefault="00A730CB" w:rsidP="00E95F39">
            <w:pPr>
              <w:widowControl/>
              <w:autoSpaceDE/>
              <w:autoSpaceDN/>
              <w:adjustRightInd/>
              <w:jc w:val="center"/>
              <w:rPr>
                <w:b/>
                <w:bCs/>
                <w:sz w:val="22"/>
                <w:szCs w:val="22"/>
              </w:rPr>
            </w:pPr>
            <w:ins w:id="2465" w:author="ERCOT" w:date="2023-10-26T12:39:00Z">
              <w:r w:rsidRPr="00E95F39">
                <w:rPr>
                  <w:sz w:val="22"/>
                  <w:szCs w:val="22"/>
                </w:rPr>
                <w:t>0.0</w:t>
              </w:r>
            </w:ins>
            <w:del w:id="246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682F207" w14:textId="6A8230AC" w:rsidR="00A730CB" w:rsidRPr="00E95F39" w:rsidRDefault="00A730CB" w:rsidP="00E95F39">
            <w:pPr>
              <w:widowControl/>
              <w:autoSpaceDE/>
              <w:autoSpaceDN/>
              <w:adjustRightInd/>
              <w:jc w:val="center"/>
              <w:rPr>
                <w:b/>
                <w:bCs/>
                <w:sz w:val="22"/>
                <w:szCs w:val="22"/>
              </w:rPr>
            </w:pPr>
            <w:ins w:id="2467" w:author="ERCOT" w:date="2023-10-26T12:39:00Z">
              <w:r w:rsidRPr="00E95F39">
                <w:rPr>
                  <w:sz w:val="22"/>
                  <w:szCs w:val="22"/>
                </w:rPr>
                <w:t>0.0</w:t>
              </w:r>
            </w:ins>
            <w:del w:id="246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88BD04E" w14:textId="4609BDF7" w:rsidR="00A730CB" w:rsidRPr="00E95F39" w:rsidRDefault="00A730CB" w:rsidP="00E95F39">
            <w:pPr>
              <w:widowControl/>
              <w:autoSpaceDE/>
              <w:autoSpaceDN/>
              <w:adjustRightInd/>
              <w:jc w:val="center"/>
              <w:rPr>
                <w:b/>
                <w:bCs/>
                <w:sz w:val="22"/>
                <w:szCs w:val="22"/>
              </w:rPr>
            </w:pPr>
            <w:ins w:id="2469" w:author="ERCOT" w:date="2023-10-26T12:39:00Z">
              <w:r w:rsidRPr="00E95F39">
                <w:rPr>
                  <w:sz w:val="22"/>
                  <w:szCs w:val="22"/>
                </w:rPr>
                <w:t>11.1</w:t>
              </w:r>
            </w:ins>
            <w:del w:id="2470" w:author="ERCOT" w:date="2023-10-26T12:39:00Z">
              <w:r w:rsidRPr="00E95F39" w:rsidDel="0040323E">
                <w:rPr>
                  <w:sz w:val="22"/>
                  <w:szCs w:val="22"/>
                </w:rPr>
                <w:delText>3.0</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06C33168" w14:textId="13BB0689" w:rsidR="00A730CB" w:rsidRPr="00E95F39" w:rsidRDefault="00A730CB" w:rsidP="00E95F39">
            <w:pPr>
              <w:widowControl/>
              <w:autoSpaceDE/>
              <w:autoSpaceDN/>
              <w:adjustRightInd/>
              <w:jc w:val="center"/>
              <w:rPr>
                <w:b/>
                <w:bCs/>
                <w:sz w:val="22"/>
                <w:szCs w:val="22"/>
              </w:rPr>
            </w:pPr>
            <w:ins w:id="2471" w:author="ERCOT" w:date="2023-10-26T12:39:00Z">
              <w:r w:rsidRPr="00E95F39">
                <w:rPr>
                  <w:sz w:val="22"/>
                  <w:szCs w:val="22"/>
                </w:rPr>
                <w:t>19.7</w:t>
              </w:r>
            </w:ins>
            <w:del w:id="2472" w:author="ERCOT" w:date="2023-10-26T12:39:00Z">
              <w:r w:rsidRPr="00E95F39" w:rsidDel="0040323E">
                <w:rPr>
                  <w:sz w:val="22"/>
                  <w:szCs w:val="22"/>
                </w:rPr>
                <w:delText>21.2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094B19EF" w14:textId="6F2DB332" w:rsidR="00A730CB" w:rsidRPr="00E95F39" w:rsidRDefault="00A730CB" w:rsidP="00E95F39">
            <w:pPr>
              <w:widowControl/>
              <w:autoSpaceDE/>
              <w:autoSpaceDN/>
              <w:adjustRightInd/>
              <w:jc w:val="center"/>
              <w:rPr>
                <w:b/>
                <w:bCs/>
                <w:sz w:val="22"/>
                <w:szCs w:val="22"/>
              </w:rPr>
            </w:pPr>
            <w:ins w:id="2473" w:author="ERCOT" w:date="2023-10-26T12:39:00Z">
              <w:r w:rsidRPr="00E95F39">
                <w:rPr>
                  <w:sz w:val="22"/>
                  <w:szCs w:val="22"/>
                </w:rPr>
                <w:t>16.1</w:t>
              </w:r>
            </w:ins>
            <w:del w:id="2474" w:author="ERCOT" w:date="2023-10-26T12:39:00Z">
              <w:r w:rsidRPr="00E95F39" w:rsidDel="0040323E">
                <w:rPr>
                  <w:sz w:val="22"/>
                  <w:szCs w:val="22"/>
                </w:rPr>
                <w:delText>15.4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12E8D50" w14:textId="0F4F4FA9" w:rsidR="00A730CB" w:rsidRPr="00E95F39" w:rsidRDefault="00A730CB" w:rsidP="00E95F39">
            <w:pPr>
              <w:widowControl/>
              <w:autoSpaceDE/>
              <w:autoSpaceDN/>
              <w:adjustRightInd/>
              <w:jc w:val="center"/>
              <w:rPr>
                <w:b/>
                <w:bCs/>
                <w:sz w:val="22"/>
                <w:szCs w:val="22"/>
              </w:rPr>
            </w:pPr>
            <w:ins w:id="2475" w:author="ERCOT" w:date="2023-10-26T12:39:00Z">
              <w:r w:rsidRPr="00E95F39">
                <w:rPr>
                  <w:sz w:val="22"/>
                  <w:szCs w:val="22"/>
                </w:rPr>
                <w:t>8.6</w:t>
              </w:r>
            </w:ins>
            <w:del w:id="2476" w:author="ERCOT" w:date="2023-10-26T12:39:00Z">
              <w:r w:rsidRPr="00E95F39" w:rsidDel="0040323E">
                <w:rPr>
                  <w:sz w:val="22"/>
                  <w:szCs w:val="22"/>
                </w:rPr>
                <w:delText>13.3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F00557" w14:textId="20EA8CA4" w:rsidR="00A730CB" w:rsidRPr="00E95F39" w:rsidRDefault="00A730CB" w:rsidP="00E95F39">
            <w:pPr>
              <w:widowControl/>
              <w:autoSpaceDE/>
              <w:autoSpaceDN/>
              <w:adjustRightInd/>
              <w:jc w:val="center"/>
              <w:rPr>
                <w:b/>
                <w:bCs/>
                <w:sz w:val="22"/>
                <w:szCs w:val="22"/>
              </w:rPr>
            </w:pPr>
            <w:ins w:id="2477" w:author="ERCOT" w:date="2023-10-26T12:39:00Z">
              <w:r w:rsidRPr="00E95F39">
                <w:rPr>
                  <w:sz w:val="22"/>
                  <w:szCs w:val="22"/>
                </w:rPr>
                <w:t>8.6</w:t>
              </w:r>
            </w:ins>
            <w:del w:id="2478" w:author="ERCOT" w:date="2023-10-26T12:39:00Z">
              <w:r w:rsidRPr="00E95F39" w:rsidDel="0040323E">
                <w:rPr>
                  <w:sz w:val="22"/>
                  <w:szCs w:val="22"/>
                </w:rPr>
                <w:delText>11.8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00994D3" w14:textId="7A422CBB" w:rsidR="00A730CB" w:rsidRPr="00E95F39" w:rsidRDefault="00A730CB" w:rsidP="00E95F39">
            <w:pPr>
              <w:widowControl/>
              <w:autoSpaceDE/>
              <w:autoSpaceDN/>
              <w:adjustRightInd/>
              <w:jc w:val="center"/>
              <w:rPr>
                <w:b/>
                <w:bCs/>
                <w:sz w:val="22"/>
                <w:szCs w:val="22"/>
              </w:rPr>
            </w:pPr>
            <w:ins w:id="2479" w:author="ERCOT" w:date="2023-10-26T12:39:00Z">
              <w:r w:rsidRPr="00E95F39">
                <w:rPr>
                  <w:sz w:val="22"/>
                  <w:szCs w:val="22"/>
                </w:rPr>
                <w:t>8.4</w:t>
              </w:r>
            </w:ins>
            <w:del w:id="2480" w:author="ERCOT" w:date="2023-10-26T12:39:00Z">
              <w:r w:rsidRPr="00E95F39" w:rsidDel="0040323E">
                <w:rPr>
                  <w:sz w:val="22"/>
                  <w:szCs w:val="22"/>
                </w:rPr>
                <w:delText>13.6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A9F41A9" w14:textId="3BFD4E15" w:rsidR="00A730CB" w:rsidRPr="00E95F39" w:rsidRDefault="00A730CB" w:rsidP="00E95F39">
            <w:pPr>
              <w:widowControl/>
              <w:autoSpaceDE/>
              <w:autoSpaceDN/>
              <w:adjustRightInd/>
              <w:jc w:val="center"/>
              <w:rPr>
                <w:b/>
                <w:bCs/>
                <w:sz w:val="22"/>
                <w:szCs w:val="22"/>
              </w:rPr>
            </w:pPr>
            <w:ins w:id="2481" w:author="ERCOT" w:date="2023-10-26T12:39:00Z">
              <w:r w:rsidRPr="00E95F39">
                <w:rPr>
                  <w:sz w:val="22"/>
                  <w:szCs w:val="22"/>
                </w:rPr>
                <w:t>7.9</w:t>
              </w:r>
            </w:ins>
            <w:del w:id="2482" w:author="ERCOT" w:date="2023-10-26T12:39:00Z">
              <w:r w:rsidRPr="00E95F39" w:rsidDel="0040323E">
                <w:rPr>
                  <w:sz w:val="22"/>
                  <w:szCs w:val="22"/>
                </w:rPr>
                <w:delText>13.1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AA6D685" w14:textId="1F464280" w:rsidR="00A730CB" w:rsidRPr="00E95F39" w:rsidRDefault="00A730CB" w:rsidP="00E95F39">
            <w:pPr>
              <w:widowControl/>
              <w:autoSpaceDE/>
              <w:autoSpaceDN/>
              <w:adjustRightInd/>
              <w:jc w:val="center"/>
              <w:rPr>
                <w:b/>
                <w:bCs/>
                <w:sz w:val="22"/>
                <w:szCs w:val="22"/>
              </w:rPr>
            </w:pPr>
            <w:ins w:id="2483" w:author="ERCOT" w:date="2023-10-26T12:39:00Z">
              <w:r w:rsidRPr="00E95F39">
                <w:rPr>
                  <w:sz w:val="22"/>
                  <w:szCs w:val="22"/>
                </w:rPr>
                <w:t>9.5</w:t>
              </w:r>
            </w:ins>
            <w:del w:id="2484" w:author="ERCOT" w:date="2023-10-26T12:39:00Z">
              <w:r w:rsidRPr="00E95F39" w:rsidDel="0040323E">
                <w:rPr>
                  <w:sz w:val="22"/>
                  <w:szCs w:val="22"/>
                </w:rPr>
                <w:delText>15.1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D809C42" w14:textId="5D4D0944" w:rsidR="00A730CB" w:rsidRPr="00E95F39" w:rsidRDefault="00A730CB" w:rsidP="00E95F39">
            <w:pPr>
              <w:widowControl/>
              <w:autoSpaceDE/>
              <w:autoSpaceDN/>
              <w:adjustRightInd/>
              <w:jc w:val="center"/>
              <w:rPr>
                <w:b/>
                <w:bCs/>
                <w:sz w:val="22"/>
                <w:szCs w:val="22"/>
              </w:rPr>
            </w:pPr>
            <w:ins w:id="2485" w:author="ERCOT" w:date="2023-10-26T12:39:00Z">
              <w:r w:rsidRPr="00E95F39">
                <w:rPr>
                  <w:sz w:val="22"/>
                  <w:szCs w:val="22"/>
                </w:rPr>
                <w:t>9.2</w:t>
              </w:r>
            </w:ins>
            <w:del w:id="2486" w:author="ERCOT" w:date="2023-10-26T12:39:00Z">
              <w:r w:rsidRPr="00E95F39" w:rsidDel="0040323E">
                <w:rPr>
                  <w:sz w:val="22"/>
                  <w:szCs w:val="22"/>
                </w:rPr>
                <w:delText>15.5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9F7780D" w14:textId="371A4DCA" w:rsidR="00A730CB" w:rsidRPr="00E95F39" w:rsidRDefault="00A730CB" w:rsidP="00E95F39">
            <w:pPr>
              <w:widowControl/>
              <w:autoSpaceDE/>
              <w:autoSpaceDN/>
              <w:adjustRightInd/>
              <w:jc w:val="center"/>
              <w:rPr>
                <w:b/>
                <w:bCs/>
                <w:sz w:val="22"/>
                <w:szCs w:val="22"/>
              </w:rPr>
            </w:pPr>
            <w:ins w:id="2487" w:author="ERCOT" w:date="2023-10-26T12:39:00Z">
              <w:r w:rsidRPr="00E95F39">
                <w:rPr>
                  <w:sz w:val="22"/>
                  <w:szCs w:val="22"/>
                </w:rPr>
                <w:t>8.5</w:t>
              </w:r>
            </w:ins>
            <w:del w:id="2488" w:author="ERCOT" w:date="2023-10-26T12:39:00Z">
              <w:r w:rsidRPr="00E95F39" w:rsidDel="0040323E">
                <w:rPr>
                  <w:sz w:val="22"/>
                  <w:szCs w:val="22"/>
                </w:rPr>
                <w:delText>17.4</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5C57008" w14:textId="7F32B2E5" w:rsidR="00A730CB" w:rsidRPr="00E95F39" w:rsidRDefault="00A730CB" w:rsidP="00E95F39">
            <w:pPr>
              <w:widowControl/>
              <w:autoSpaceDE/>
              <w:autoSpaceDN/>
              <w:adjustRightInd/>
              <w:jc w:val="center"/>
              <w:rPr>
                <w:b/>
                <w:bCs/>
                <w:sz w:val="22"/>
                <w:szCs w:val="22"/>
              </w:rPr>
            </w:pPr>
            <w:ins w:id="2489" w:author="ERCOT" w:date="2023-10-26T12:39:00Z">
              <w:r w:rsidRPr="00E95F39">
                <w:rPr>
                  <w:sz w:val="22"/>
                  <w:szCs w:val="22"/>
                </w:rPr>
                <w:t>1.9</w:t>
              </w:r>
            </w:ins>
            <w:del w:id="2490" w:author="ERCOT" w:date="2023-10-26T12:39:00Z">
              <w:r w:rsidRPr="00E95F39" w:rsidDel="0040323E">
                <w:rPr>
                  <w:sz w:val="22"/>
                  <w:szCs w:val="22"/>
                </w:rPr>
                <w:delText>5.0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02678634" w14:textId="1D7E4CF0" w:rsidR="00A730CB" w:rsidRPr="00E95F39" w:rsidRDefault="00A730CB" w:rsidP="00E95F39">
            <w:pPr>
              <w:widowControl/>
              <w:autoSpaceDE/>
              <w:autoSpaceDN/>
              <w:adjustRightInd/>
              <w:jc w:val="center"/>
              <w:rPr>
                <w:b/>
                <w:bCs/>
                <w:sz w:val="22"/>
                <w:szCs w:val="22"/>
              </w:rPr>
            </w:pPr>
            <w:ins w:id="2491" w:author="ERCOT" w:date="2023-10-26T12:39:00Z">
              <w:r w:rsidRPr="00E95F39">
                <w:rPr>
                  <w:sz w:val="22"/>
                  <w:szCs w:val="22"/>
                </w:rPr>
                <w:t>0.0</w:t>
              </w:r>
            </w:ins>
            <w:del w:id="2492" w:author="ERCOT" w:date="2023-10-26T12:39:00Z">
              <w:r w:rsidRPr="00E95F39" w:rsidDel="0040323E">
                <w:rPr>
                  <w:sz w:val="22"/>
                  <w:szCs w:val="22"/>
                </w:rPr>
                <w:delText>-0.5</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58941B35" w14:textId="5215F9BE" w:rsidR="00A730CB" w:rsidRPr="00E95F39" w:rsidRDefault="00A730CB" w:rsidP="00E95F39">
            <w:pPr>
              <w:widowControl/>
              <w:autoSpaceDE/>
              <w:autoSpaceDN/>
              <w:adjustRightInd/>
              <w:jc w:val="center"/>
              <w:rPr>
                <w:b/>
                <w:bCs/>
                <w:sz w:val="22"/>
                <w:szCs w:val="22"/>
              </w:rPr>
            </w:pPr>
            <w:ins w:id="2493" w:author="ERCOT" w:date="2023-10-26T12:39:00Z">
              <w:r w:rsidRPr="00E95F39">
                <w:rPr>
                  <w:sz w:val="22"/>
                  <w:szCs w:val="22"/>
                </w:rPr>
                <w:t>0.0</w:t>
              </w:r>
            </w:ins>
            <w:del w:id="2494" w:author="ERCOT" w:date="2023-10-26T12:39:00Z">
              <w:r w:rsidRPr="00E95F39" w:rsidDel="0040323E">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44E4A170" w14:textId="124C2E9A" w:rsidR="00A730CB" w:rsidRPr="00E95F39" w:rsidRDefault="00A730CB" w:rsidP="00E95F39">
            <w:pPr>
              <w:widowControl/>
              <w:autoSpaceDE/>
              <w:autoSpaceDN/>
              <w:adjustRightInd/>
              <w:jc w:val="center"/>
              <w:rPr>
                <w:b/>
                <w:bCs/>
                <w:sz w:val="22"/>
                <w:szCs w:val="22"/>
              </w:rPr>
            </w:pPr>
            <w:ins w:id="2495" w:author="ERCOT" w:date="2023-10-26T12:39:00Z">
              <w:r w:rsidRPr="00E95F39">
                <w:rPr>
                  <w:sz w:val="22"/>
                  <w:szCs w:val="22"/>
                </w:rPr>
                <w:t>0.0</w:t>
              </w:r>
            </w:ins>
            <w:del w:id="2496"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21226B9" w14:textId="353E4077" w:rsidR="00A730CB" w:rsidRPr="00E95F39" w:rsidRDefault="00A730CB" w:rsidP="00E95F39">
            <w:pPr>
              <w:widowControl/>
              <w:autoSpaceDE/>
              <w:autoSpaceDN/>
              <w:adjustRightInd/>
              <w:jc w:val="center"/>
              <w:rPr>
                <w:b/>
                <w:bCs/>
                <w:sz w:val="22"/>
                <w:szCs w:val="22"/>
              </w:rPr>
            </w:pPr>
            <w:ins w:id="2497" w:author="ERCOT" w:date="2023-10-26T12:39:00Z">
              <w:r w:rsidRPr="00E95F39">
                <w:rPr>
                  <w:sz w:val="22"/>
                  <w:szCs w:val="22"/>
                </w:rPr>
                <w:t>0.0</w:t>
              </w:r>
            </w:ins>
            <w:del w:id="2498"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5D64434C" w14:textId="0726ED84" w:rsidR="00A730CB" w:rsidRPr="00E95F39" w:rsidRDefault="00A730CB" w:rsidP="00E95F39">
            <w:pPr>
              <w:widowControl/>
              <w:autoSpaceDE/>
              <w:autoSpaceDN/>
              <w:adjustRightInd/>
              <w:jc w:val="center"/>
              <w:rPr>
                <w:b/>
                <w:bCs/>
                <w:sz w:val="22"/>
                <w:szCs w:val="22"/>
              </w:rPr>
            </w:pPr>
            <w:ins w:id="2499" w:author="ERCOT" w:date="2023-10-26T12:39:00Z">
              <w:r w:rsidRPr="00E95F39">
                <w:rPr>
                  <w:sz w:val="22"/>
                  <w:szCs w:val="22"/>
                </w:rPr>
                <w:t>0.0</w:t>
              </w:r>
            </w:ins>
            <w:del w:id="2500"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6A76AE5F" w14:textId="75507628" w:rsidR="00A730CB" w:rsidRPr="00E95F39" w:rsidRDefault="00A730CB" w:rsidP="00E95F39">
            <w:pPr>
              <w:widowControl/>
              <w:autoSpaceDE/>
              <w:autoSpaceDN/>
              <w:adjustRightInd/>
              <w:jc w:val="center"/>
              <w:rPr>
                <w:b/>
                <w:bCs/>
                <w:sz w:val="22"/>
                <w:szCs w:val="22"/>
              </w:rPr>
            </w:pPr>
            <w:ins w:id="2501" w:author="ERCOT" w:date="2023-10-26T12:39:00Z">
              <w:r w:rsidRPr="00E95F39">
                <w:rPr>
                  <w:sz w:val="22"/>
                  <w:szCs w:val="22"/>
                </w:rPr>
                <w:t>0.0</w:t>
              </w:r>
            </w:ins>
            <w:del w:id="2502" w:author="ERCOT" w:date="2023-10-26T12:39:00Z">
              <w:r w:rsidRPr="00E95F39" w:rsidDel="0040323E">
                <w:rPr>
                  <w:sz w:val="22"/>
                  <w:szCs w:val="22"/>
                </w:rPr>
                <w:delText>0.0</w:delText>
              </w:r>
            </w:del>
          </w:p>
        </w:tc>
      </w:tr>
      <w:tr w:rsidR="00A730CB" w:rsidRPr="00CC576E" w14:paraId="2DF6717A"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A730CB" w:rsidRPr="000357D1" w:rsidRDefault="00A730CB" w:rsidP="00A730CB">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42656001" w14:textId="4E9DFA99" w:rsidR="00A730CB" w:rsidRPr="00E95F39" w:rsidRDefault="00A730CB" w:rsidP="00E95F39">
            <w:pPr>
              <w:widowControl/>
              <w:autoSpaceDE/>
              <w:autoSpaceDN/>
              <w:adjustRightInd/>
              <w:jc w:val="center"/>
              <w:rPr>
                <w:b/>
                <w:bCs/>
                <w:sz w:val="22"/>
                <w:szCs w:val="22"/>
              </w:rPr>
            </w:pPr>
            <w:ins w:id="2503" w:author="ERCOT" w:date="2023-10-26T12:39:00Z">
              <w:r w:rsidRPr="00E95F39">
                <w:rPr>
                  <w:sz w:val="22"/>
                  <w:szCs w:val="22"/>
                </w:rPr>
                <w:t>0.0</w:t>
              </w:r>
            </w:ins>
            <w:del w:id="2504"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620DB42" w14:textId="27CBBB36" w:rsidR="00A730CB" w:rsidRPr="00E95F39" w:rsidRDefault="00A730CB" w:rsidP="00E95F39">
            <w:pPr>
              <w:widowControl/>
              <w:autoSpaceDE/>
              <w:autoSpaceDN/>
              <w:adjustRightInd/>
              <w:jc w:val="center"/>
              <w:rPr>
                <w:b/>
                <w:bCs/>
                <w:sz w:val="22"/>
                <w:szCs w:val="22"/>
              </w:rPr>
            </w:pPr>
            <w:ins w:id="2505" w:author="ERCOT" w:date="2023-10-26T12:39:00Z">
              <w:r w:rsidRPr="00E95F39">
                <w:rPr>
                  <w:sz w:val="22"/>
                  <w:szCs w:val="22"/>
                </w:rPr>
                <w:t>0.0</w:t>
              </w:r>
            </w:ins>
            <w:del w:id="250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5884518" w14:textId="3706C266" w:rsidR="00A730CB" w:rsidRPr="00E95F39" w:rsidRDefault="00A730CB" w:rsidP="00E95F39">
            <w:pPr>
              <w:widowControl/>
              <w:autoSpaceDE/>
              <w:autoSpaceDN/>
              <w:adjustRightInd/>
              <w:jc w:val="center"/>
              <w:rPr>
                <w:b/>
                <w:bCs/>
                <w:sz w:val="22"/>
                <w:szCs w:val="22"/>
              </w:rPr>
            </w:pPr>
            <w:ins w:id="2507" w:author="ERCOT" w:date="2023-10-26T12:39:00Z">
              <w:r w:rsidRPr="00E95F39">
                <w:rPr>
                  <w:sz w:val="22"/>
                  <w:szCs w:val="22"/>
                </w:rPr>
                <w:t>0.0</w:t>
              </w:r>
            </w:ins>
            <w:del w:id="250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7CFACEC" w14:textId="0D8396D4" w:rsidR="00A730CB" w:rsidRPr="00E95F39" w:rsidRDefault="00A730CB" w:rsidP="00E95F39">
            <w:pPr>
              <w:widowControl/>
              <w:autoSpaceDE/>
              <w:autoSpaceDN/>
              <w:adjustRightInd/>
              <w:jc w:val="center"/>
              <w:rPr>
                <w:b/>
                <w:bCs/>
                <w:sz w:val="22"/>
                <w:szCs w:val="22"/>
              </w:rPr>
            </w:pPr>
            <w:ins w:id="2509" w:author="ERCOT" w:date="2023-10-26T12:39:00Z">
              <w:r w:rsidRPr="00E95F39">
                <w:rPr>
                  <w:sz w:val="22"/>
                  <w:szCs w:val="22"/>
                </w:rPr>
                <w:t>0.0</w:t>
              </w:r>
            </w:ins>
            <w:del w:id="251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298F4F" w14:textId="4131656B" w:rsidR="00A730CB" w:rsidRPr="00E95F39" w:rsidRDefault="00A730CB" w:rsidP="00E95F39">
            <w:pPr>
              <w:widowControl/>
              <w:autoSpaceDE/>
              <w:autoSpaceDN/>
              <w:adjustRightInd/>
              <w:jc w:val="center"/>
              <w:rPr>
                <w:b/>
                <w:bCs/>
                <w:sz w:val="22"/>
                <w:szCs w:val="22"/>
              </w:rPr>
            </w:pPr>
            <w:ins w:id="2511" w:author="ERCOT" w:date="2023-10-26T12:39:00Z">
              <w:r w:rsidRPr="00E95F39">
                <w:rPr>
                  <w:sz w:val="22"/>
                  <w:szCs w:val="22"/>
                </w:rPr>
                <w:t>0.0</w:t>
              </w:r>
            </w:ins>
            <w:del w:id="251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66B9EAA" w14:textId="40889EEB" w:rsidR="00A730CB" w:rsidRPr="00E95F39" w:rsidRDefault="00A730CB" w:rsidP="00E95F39">
            <w:pPr>
              <w:widowControl/>
              <w:autoSpaceDE/>
              <w:autoSpaceDN/>
              <w:adjustRightInd/>
              <w:jc w:val="center"/>
              <w:rPr>
                <w:b/>
                <w:bCs/>
                <w:sz w:val="22"/>
                <w:szCs w:val="22"/>
              </w:rPr>
            </w:pPr>
            <w:ins w:id="2513" w:author="ERCOT" w:date="2023-10-26T12:39:00Z">
              <w:r w:rsidRPr="00E95F39">
                <w:rPr>
                  <w:sz w:val="22"/>
                  <w:szCs w:val="22"/>
                </w:rPr>
                <w:t>0.0</w:t>
              </w:r>
            </w:ins>
            <w:del w:id="251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9B2DF36" w14:textId="0887FDF5" w:rsidR="00A730CB" w:rsidRPr="00E95F39" w:rsidRDefault="00A730CB" w:rsidP="00E95F39">
            <w:pPr>
              <w:widowControl/>
              <w:autoSpaceDE/>
              <w:autoSpaceDN/>
              <w:adjustRightInd/>
              <w:jc w:val="center"/>
              <w:rPr>
                <w:b/>
                <w:bCs/>
                <w:sz w:val="22"/>
                <w:szCs w:val="22"/>
              </w:rPr>
            </w:pPr>
            <w:ins w:id="2515" w:author="ERCOT" w:date="2023-10-26T12:39:00Z">
              <w:r w:rsidRPr="00E95F39">
                <w:rPr>
                  <w:sz w:val="22"/>
                  <w:szCs w:val="22"/>
                </w:rPr>
                <w:t>0.0</w:t>
              </w:r>
            </w:ins>
            <w:del w:id="251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E29F354" w14:textId="2BC81998" w:rsidR="00A730CB" w:rsidRPr="00E95F39" w:rsidRDefault="00A730CB" w:rsidP="00E95F39">
            <w:pPr>
              <w:widowControl/>
              <w:autoSpaceDE/>
              <w:autoSpaceDN/>
              <w:adjustRightInd/>
              <w:jc w:val="center"/>
              <w:rPr>
                <w:b/>
                <w:bCs/>
                <w:sz w:val="22"/>
                <w:szCs w:val="22"/>
              </w:rPr>
            </w:pPr>
            <w:ins w:id="2517" w:author="ERCOT" w:date="2023-10-26T12:39:00Z">
              <w:r w:rsidRPr="00E95F39">
                <w:rPr>
                  <w:sz w:val="22"/>
                  <w:szCs w:val="22"/>
                </w:rPr>
                <w:t>13.3</w:t>
              </w:r>
            </w:ins>
            <w:del w:id="2518" w:author="ERCOT" w:date="2023-10-26T12:39:00Z">
              <w:r w:rsidRPr="00E95F39" w:rsidDel="0040323E">
                <w:rPr>
                  <w:sz w:val="22"/>
                  <w:szCs w:val="22"/>
                </w:rPr>
                <w:delText>4.1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5A68E01D" w14:textId="7D7DC869" w:rsidR="00A730CB" w:rsidRPr="00E95F39" w:rsidRDefault="00A730CB" w:rsidP="00E95F39">
            <w:pPr>
              <w:widowControl/>
              <w:autoSpaceDE/>
              <w:autoSpaceDN/>
              <w:adjustRightInd/>
              <w:jc w:val="center"/>
              <w:rPr>
                <w:b/>
                <w:bCs/>
                <w:sz w:val="22"/>
                <w:szCs w:val="22"/>
              </w:rPr>
            </w:pPr>
            <w:ins w:id="2519" w:author="ERCOT" w:date="2023-10-26T12:39:00Z">
              <w:r w:rsidRPr="00E95F39">
                <w:rPr>
                  <w:sz w:val="22"/>
                  <w:szCs w:val="22"/>
                </w:rPr>
                <w:t>18.9</w:t>
              </w:r>
            </w:ins>
            <w:del w:id="2520" w:author="ERCOT" w:date="2023-10-26T12:39:00Z">
              <w:r w:rsidRPr="00E95F39" w:rsidDel="0040323E">
                <w:rPr>
                  <w:sz w:val="22"/>
                  <w:szCs w:val="22"/>
                </w:rPr>
                <w:delText>14.1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046AA975" w14:textId="526CB837" w:rsidR="00A730CB" w:rsidRPr="00E95F39" w:rsidRDefault="00A730CB" w:rsidP="00E95F39">
            <w:pPr>
              <w:widowControl/>
              <w:autoSpaceDE/>
              <w:autoSpaceDN/>
              <w:adjustRightInd/>
              <w:jc w:val="center"/>
              <w:rPr>
                <w:b/>
                <w:bCs/>
                <w:sz w:val="22"/>
                <w:szCs w:val="22"/>
              </w:rPr>
            </w:pPr>
            <w:ins w:id="2521" w:author="ERCOT" w:date="2023-10-26T12:39:00Z">
              <w:r w:rsidRPr="00E95F39">
                <w:rPr>
                  <w:sz w:val="22"/>
                  <w:szCs w:val="22"/>
                </w:rPr>
                <w:t>13.1</w:t>
              </w:r>
            </w:ins>
            <w:del w:id="2522" w:author="ERCOT" w:date="2023-10-26T12:39:00Z">
              <w:r w:rsidRPr="00E95F39" w:rsidDel="0040323E">
                <w:rPr>
                  <w:sz w:val="22"/>
                  <w:szCs w:val="22"/>
                </w:rPr>
                <w:delText>20.4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AF396B8" w14:textId="5A42911E" w:rsidR="00A730CB" w:rsidRPr="00E95F39" w:rsidRDefault="00A730CB" w:rsidP="00E95F39">
            <w:pPr>
              <w:widowControl/>
              <w:autoSpaceDE/>
              <w:autoSpaceDN/>
              <w:adjustRightInd/>
              <w:jc w:val="center"/>
              <w:rPr>
                <w:b/>
                <w:bCs/>
                <w:sz w:val="22"/>
                <w:szCs w:val="22"/>
              </w:rPr>
            </w:pPr>
            <w:ins w:id="2523" w:author="ERCOT" w:date="2023-10-26T12:39:00Z">
              <w:r w:rsidRPr="00E95F39">
                <w:rPr>
                  <w:sz w:val="22"/>
                  <w:szCs w:val="22"/>
                </w:rPr>
                <w:t>10.1</w:t>
              </w:r>
            </w:ins>
            <w:del w:id="2524" w:author="ERCOT" w:date="2023-10-26T12:39:00Z">
              <w:r w:rsidRPr="00E95F39" w:rsidDel="0040323E">
                <w:rPr>
                  <w:sz w:val="22"/>
                  <w:szCs w:val="22"/>
                </w:rPr>
                <w:delText>14.3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DE9C093" w14:textId="39212F71" w:rsidR="00A730CB" w:rsidRPr="00E95F39" w:rsidRDefault="00A730CB" w:rsidP="00E95F39">
            <w:pPr>
              <w:widowControl/>
              <w:autoSpaceDE/>
              <w:autoSpaceDN/>
              <w:adjustRightInd/>
              <w:jc w:val="center"/>
              <w:rPr>
                <w:b/>
                <w:bCs/>
                <w:sz w:val="22"/>
                <w:szCs w:val="22"/>
              </w:rPr>
            </w:pPr>
            <w:ins w:id="2525" w:author="ERCOT" w:date="2023-10-26T12:39:00Z">
              <w:r w:rsidRPr="00E95F39">
                <w:rPr>
                  <w:sz w:val="22"/>
                  <w:szCs w:val="22"/>
                </w:rPr>
                <w:t>11.4</w:t>
              </w:r>
            </w:ins>
            <w:del w:id="2526" w:author="ERCOT" w:date="2023-10-26T12:39:00Z">
              <w:r w:rsidRPr="00E95F39" w:rsidDel="0040323E">
                <w:rPr>
                  <w:sz w:val="22"/>
                  <w:szCs w:val="22"/>
                </w:rPr>
                <w:delText>14.7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B8D95ED" w14:textId="49A5CBB4" w:rsidR="00A730CB" w:rsidRPr="00E95F39" w:rsidRDefault="00A730CB" w:rsidP="00E95F39">
            <w:pPr>
              <w:widowControl/>
              <w:autoSpaceDE/>
              <w:autoSpaceDN/>
              <w:adjustRightInd/>
              <w:jc w:val="center"/>
              <w:rPr>
                <w:b/>
                <w:bCs/>
                <w:sz w:val="22"/>
                <w:szCs w:val="22"/>
              </w:rPr>
            </w:pPr>
            <w:ins w:id="2527" w:author="ERCOT" w:date="2023-10-26T12:39:00Z">
              <w:r w:rsidRPr="00E95F39">
                <w:rPr>
                  <w:sz w:val="22"/>
                  <w:szCs w:val="22"/>
                </w:rPr>
                <w:t>12.0</w:t>
              </w:r>
            </w:ins>
            <w:del w:id="2528" w:author="ERCOT" w:date="2023-10-26T12:39:00Z">
              <w:r w:rsidRPr="00E95F39" w:rsidDel="0040323E">
                <w:rPr>
                  <w:sz w:val="22"/>
                  <w:szCs w:val="22"/>
                </w:rPr>
                <w:delText>20.6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BD8CBA" w14:textId="0F66A491" w:rsidR="00A730CB" w:rsidRPr="00E95F39" w:rsidRDefault="00A730CB" w:rsidP="00E95F39">
            <w:pPr>
              <w:widowControl/>
              <w:autoSpaceDE/>
              <w:autoSpaceDN/>
              <w:adjustRightInd/>
              <w:jc w:val="center"/>
              <w:rPr>
                <w:b/>
                <w:bCs/>
                <w:sz w:val="22"/>
                <w:szCs w:val="22"/>
              </w:rPr>
            </w:pPr>
            <w:ins w:id="2529" w:author="ERCOT" w:date="2023-10-26T12:39:00Z">
              <w:r w:rsidRPr="00E95F39">
                <w:rPr>
                  <w:sz w:val="22"/>
                  <w:szCs w:val="22"/>
                </w:rPr>
                <w:t>12.9</w:t>
              </w:r>
            </w:ins>
            <w:del w:id="2530" w:author="ERCOT" w:date="2023-10-26T12:39:00Z">
              <w:r w:rsidRPr="00E95F39" w:rsidDel="0040323E">
                <w:rPr>
                  <w:sz w:val="22"/>
                  <w:szCs w:val="22"/>
                </w:rPr>
                <w:delText>13.2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FCC7711" w14:textId="5067C340" w:rsidR="00A730CB" w:rsidRPr="00E95F39" w:rsidRDefault="00A730CB" w:rsidP="00E95F39">
            <w:pPr>
              <w:widowControl/>
              <w:autoSpaceDE/>
              <w:autoSpaceDN/>
              <w:adjustRightInd/>
              <w:jc w:val="center"/>
              <w:rPr>
                <w:b/>
                <w:bCs/>
                <w:sz w:val="22"/>
                <w:szCs w:val="22"/>
              </w:rPr>
            </w:pPr>
            <w:ins w:id="2531" w:author="ERCOT" w:date="2023-10-26T12:39:00Z">
              <w:r w:rsidRPr="00E95F39">
                <w:rPr>
                  <w:sz w:val="22"/>
                  <w:szCs w:val="22"/>
                </w:rPr>
                <w:t>12.7</w:t>
              </w:r>
            </w:ins>
            <w:del w:id="2532" w:author="ERCOT" w:date="2023-10-26T12:39:00Z">
              <w:r w:rsidRPr="00E95F39" w:rsidDel="0040323E">
                <w:rPr>
                  <w:sz w:val="22"/>
                  <w:szCs w:val="22"/>
                </w:rPr>
                <w:delText>15.2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2008331" w14:textId="7FF97132" w:rsidR="00A730CB" w:rsidRPr="00E95F39" w:rsidRDefault="00A730CB" w:rsidP="00E95F39">
            <w:pPr>
              <w:widowControl/>
              <w:autoSpaceDE/>
              <w:autoSpaceDN/>
              <w:adjustRightInd/>
              <w:jc w:val="center"/>
              <w:rPr>
                <w:b/>
                <w:bCs/>
                <w:sz w:val="22"/>
                <w:szCs w:val="22"/>
              </w:rPr>
            </w:pPr>
            <w:ins w:id="2533" w:author="ERCOT" w:date="2023-10-26T12:39:00Z">
              <w:r w:rsidRPr="00E95F39">
                <w:rPr>
                  <w:sz w:val="22"/>
                  <w:szCs w:val="22"/>
                </w:rPr>
                <w:t>11.5</w:t>
              </w:r>
            </w:ins>
            <w:del w:id="2534" w:author="ERCOT" w:date="2023-10-26T12:39:00Z">
              <w:r w:rsidRPr="00E95F39" w:rsidDel="0040323E">
                <w:rPr>
                  <w:sz w:val="22"/>
                  <w:szCs w:val="22"/>
                </w:rPr>
                <w:delText>14.3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8B5DB98" w14:textId="702B1403" w:rsidR="00A730CB" w:rsidRPr="00E95F39" w:rsidRDefault="00A730CB" w:rsidP="00E95F39">
            <w:pPr>
              <w:widowControl/>
              <w:autoSpaceDE/>
              <w:autoSpaceDN/>
              <w:adjustRightInd/>
              <w:jc w:val="center"/>
              <w:rPr>
                <w:b/>
                <w:bCs/>
                <w:sz w:val="22"/>
                <w:szCs w:val="22"/>
              </w:rPr>
            </w:pPr>
            <w:ins w:id="2535" w:author="ERCOT" w:date="2023-10-26T12:39:00Z">
              <w:r w:rsidRPr="00E95F39">
                <w:rPr>
                  <w:sz w:val="22"/>
                  <w:szCs w:val="22"/>
                </w:rPr>
                <w:t>12.8</w:t>
              </w:r>
            </w:ins>
            <w:del w:id="2536" w:author="ERCOT" w:date="2023-10-26T12:39:00Z">
              <w:r w:rsidRPr="00E95F39" w:rsidDel="0040323E">
                <w:rPr>
                  <w:sz w:val="22"/>
                  <w:szCs w:val="22"/>
                </w:rPr>
                <w:delText>21.2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3B64C87" w14:textId="36AF8BEE" w:rsidR="00A730CB" w:rsidRPr="00E95F39" w:rsidRDefault="00A730CB" w:rsidP="00E95F39">
            <w:pPr>
              <w:widowControl/>
              <w:autoSpaceDE/>
              <w:autoSpaceDN/>
              <w:adjustRightInd/>
              <w:jc w:val="center"/>
              <w:rPr>
                <w:b/>
                <w:bCs/>
                <w:sz w:val="22"/>
                <w:szCs w:val="22"/>
              </w:rPr>
            </w:pPr>
            <w:ins w:id="2537" w:author="ERCOT" w:date="2023-10-26T12:39:00Z">
              <w:r w:rsidRPr="00E95F39">
                <w:rPr>
                  <w:sz w:val="22"/>
                  <w:szCs w:val="22"/>
                </w:rPr>
                <w:t>9.6</w:t>
              </w:r>
            </w:ins>
            <w:del w:id="2538" w:author="ERCOT" w:date="2023-10-26T12:39:00Z">
              <w:r w:rsidRPr="00E95F39" w:rsidDel="0040323E">
                <w:rPr>
                  <w:sz w:val="22"/>
                  <w:szCs w:val="22"/>
                </w:rPr>
                <w:delText>15.5</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33A2D00E" w14:textId="6F2502BC" w:rsidR="00A730CB" w:rsidRPr="00E95F39" w:rsidRDefault="00A730CB" w:rsidP="00E95F39">
            <w:pPr>
              <w:widowControl/>
              <w:autoSpaceDE/>
              <w:autoSpaceDN/>
              <w:adjustRightInd/>
              <w:jc w:val="center"/>
              <w:rPr>
                <w:b/>
                <w:bCs/>
                <w:sz w:val="22"/>
                <w:szCs w:val="22"/>
              </w:rPr>
            </w:pPr>
            <w:ins w:id="2539" w:author="ERCOT" w:date="2023-10-26T12:39:00Z">
              <w:r w:rsidRPr="00E95F39">
                <w:rPr>
                  <w:sz w:val="22"/>
                  <w:szCs w:val="22"/>
                </w:rPr>
                <w:t>2.8</w:t>
              </w:r>
            </w:ins>
            <w:del w:id="2540" w:author="ERCOT" w:date="2023-10-26T12:39:00Z">
              <w:r w:rsidRPr="00E95F39" w:rsidDel="0040323E">
                <w:rPr>
                  <w:sz w:val="22"/>
                  <w:szCs w:val="22"/>
                </w:rPr>
                <w:delText>7.7</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08146A0D" w14:textId="28DAFD0C" w:rsidR="00A730CB" w:rsidRPr="00E95F39" w:rsidRDefault="00A730CB" w:rsidP="00E95F39">
            <w:pPr>
              <w:widowControl/>
              <w:autoSpaceDE/>
              <w:autoSpaceDN/>
              <w:adjustRightInd/>
              <w:jc w:val="center"/>
              <w:rPr>
                <w:b/>
                <w:bCs/>
                <w:sz w:val="22"/>
                <w:szCs w:val="22"/>
              </w:rPr>
            </w:pPr>
            <w:ins w:id="2541" w:author="ERCOT" w:date="2023-10-26T12:39:00Z">
              <w:r w:rsidRPr="00E95F39">
                <w:rPr>
                  <w:sz w:val="22"/>
                  <w:szCs w:val="22"/>
                </w:rPr>
                <w:t>0.0</w:t>
              </w:r>
            </w:ins>
            <w:del w:id="2542" w:author="ERCOT" w:date="2023-10-26T12:39:00Z">
              <w:r w:rsidRPr="00E95F39" w:rsidDel="0040323E">
                <w:rPr>
                  <w:sz w:val="22"/>
                  <w:szCs w:val="22"/>
                </w:rPr>
                <w:delText>0.8</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12353AB5" w14:textId="1BFE94A8" w:rsidR="00A730CB" w:rsidRPr="00E95F39" w:rsidRDefault="00A730CB" w:rsidP="00E95F39">
            <w:pPr>
              <w:widowControl/>
              <w:autoSpaceDE/>
              <w:autoSpaceDN/>
              <w:adjustRightInd/>
              <w:jc w:val="center"/>
              <w:rPr>
                <w:b/>
                <w:bCs/>
                <w:sz w:val="22"/>
                <w:szCs w:val="22"/>
              </w:rPr>
            </w:pPr>
            <w:ins w:id="2543" w:author="ERCOT" w:date="2023-10-26T12:39:00Z">
              <w:r w:rsidRPr="00E95F39">
                <w:rPr>
                  <w:sz w:val="22"/>
                  <w:szCs w:val="22"/>
                </w:rPr>
                <w:t>0.0</w:t>
              </w:r>
            </w:ins>
            <w:del w:id="2544" w:author="ERCOT" w:date="2023-10-26T12:39:00Z">
              <w:r w:rsidRPr="00E95F39" w:rsidDel="0040323E">
                <w:rPr>
                  <w:sz w:val="22"/>
                  <w:szCs w:val="22"/>
                </w:rPr>
                <w:delText>-0.5</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F19FE42" w14:textId="71C75B35" w:rsidR="00A730CB" w:rsidRPr="00E95F39" w:rsidRDefault="00A730CB" w:rsidP="00E95F39">
            <w:pPr>
              <w:widowControl/>
              <w:autoSpaceDE/>
              <w:autoSpaceDN/>
              <w:adjustRightInd/>
              <w:jc w:val="center"/>
              <w:rPr>
                <w:b/>
                <w:bCs/>
                <w:sz w:val="22"/>
                <w:szCs w:val="22"/>
              </w:rPr>
            </w:pPr>
            <w:ins w:id="2545" w:author="ERCOT" w:date="2023-10-26T12:39:00Z">
              <w:r w:rsidRPr="00E95F39">
                <w:rPr>
                  <w:sz w:val="22"/>
                  <w:szCs w:val="22"/>
                </w:rPr>
                <w:t>0.0</w:t>
              </w:r>
            </w:ins>
            <w:del w:id="2546"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33BEEE9" w14:textId="71F6CB22" w:rsidR="00A730CB" w:rsidRPr="00E95F39" w:rsidRDefault="00A730CB" w:rsidP="00E95F39">
            <w:pPr>
              <w:widowControl/>
              <w:autoSpaceDE/>
              <w:autoSpaceDN/>
              <w:adjustRightInd/>
              <w:jc w:val="center"/>
              <w:rPr>
                <w:b/>
                <w:bCs/>
                <w:sz w:val="22"/>
                <w:szCs w:val="22"/>
              </w:rPr>
            </w:pPr>
            <w:ins w:id="2547" w:author="ERCOT" w:date="2023-10-26T12:39:00Z">
              <w:r w:rsidRPr="00E95F39">
                <w:rPr>
                  <w:sz w:val="22"/>
                  <w:szCs w:val="22"/>
                </w:rPr>
                <w:t>0.0</w:t>
              </w:r>
            </w:ins>
            <w:del w:id="2548"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6D493EAD" w14:textId="429EA321" w:rsidR="00A730CB" w:rsidRPr="00E95F39" w:rsidRDefault="00A730CB" w:rsidP="00E95F39">
            <w:pPr>
              <w:widowControl/>
              <w:autoSpaceDE/>
              <w:autoSpaceDN/>
              <w:adjustRightInd/>
              <w:jc w:val="center"/>
              <w:rPr>
                <w:b/>
                <w:bCs/>
                <w:sz w:val="22"/>
                <w:szCs w:val="22"/>
              </w:rPr>
            </w:pPr>
            <w:ins w:id="2549" w:author="ERCOT" w:date="2023-10-26T12:39:00Z">
              <w:r w:rsidRPr="00E95F39">
                <w:rPr>
                  <w:sz w:val="22"/>
                  <w:szCs w:val="22"/>
                </w:rPr>
                <w:t>0.0</w:t>
              </w:r>
            </w:ins>
            <w:del w:id="2550" w:author="ERCOT" w:date="2023-10-26T12:39:00Z">
              <w:r w:rsidRPr="00E95F39" w:rsidDel="0040323E">
                <w:rPr>
                  <w:sz w:val="22"/>
                  <w:szCs w:val="22"/>
                </w:rPr>
                <w:delText>0.0</w:delText>
              </w:r>
            </w:del>
          </w:p>
        </w:tc>
      </w:tr>
      <w:tr w:rsidR="00A730CB" w:rsidRPr="00CC576E" w14:paraId="48F5ECB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A730CB" w:rsidRPr="000357D1" w:rsidRDefault="00A730CB" w:rsidP="00A730CB">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6B378B1E" w14:textId="20A15A0F" w:rsidR="00A730CB" w:rsidRPr="00E95F39" w:rsidRDefault="00A730CB" w:rsidP="00E95F39">
            <w:pPr>
              <w:widowControl/>
              <w:autoSpaceDE/>
              <w:autoSpaceDN/>
              <w:adjustRightInd/>
              <w:jc w:val="center"/>
              <w:rPr>
                <w:b/>
                <w:bCs/>
                <w:sz w:val="22"/>
                <w:szCs w:val="22"/>
              </w:rPr>
            </w:pPr>
            <w:ins w:id="2551" w:author="ERCOT" w:date="2023-10-26T12:39:00Z">
              <w:r w:rsidRPr="00E95F39">
                <w:rPr>
                  <w:sz w:val="22"/>
                  <w:szCs w:val="22"/>
                </w:rPr>
                <w:t>0.0</w:t>
              </w:r>
            </w:ins>
            <w:del w:id="2552"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CE0E260" w14:textId="0CC2BD3A" w:rsidR="00A730CB" w:rsidRPr="00E95F39" w:rsidRDefault="00A730CB" w:rsidP="00E95F39">
            <w:pPr>
              <w:widowControl/>
              <w:autoSpaceDE/>
              <w:autoSpaceDN/>
              <w:adjustRightInd/>
              <w:jc w:val="center"/>
              <w:rPr>
                <w:b/>
                <w:bCs/>
                <w:sz w:val="22"/>
                <w:szCs w:val="22"/>
              </w:rPr>
            </w:pPr>
            <w:ins w:id="2553" w:author="ERCOT" w:date="2023-10-26T12:39:00Z">
              <w:r w:rsidRPr="00E95F39">
                <w:rPr>
                  <w:sz w:val="22"/>
                  <w:szCs w:val="22"/>
                </w:rPr>
                <w:t>0.0</w:t>
              </w:r>
            </w:ins>
            <w:del w:id="255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596D0A" w14:textId="6F72FFE5" w:rsidR="00A730CB" w:rsidRPr="00E95F39" w:rsidRDefault="00A730CB" w:rsidP="00E95F39">
            <w:pPr>
              <w:widowControl/>
              <w:autoSpaceDE/>
              <w:autoSpaceDN/>
              <w:adjustRightInd/>
              <w:jc w:val="center"/>
              <w:rPr>
                <w:b/>
                <w:bCs/>
                <w:sz w:val="22"/>
                <w:szCs w:val="22"/>
              </w:rPr>
            </w:pPr>
            <w:ins w:id="2555" w:author="ERCOT" w:date="2023-10-26T12:39:00Z">
              <w:r w:rsidRPr="00E95F39">
                <w:rPr>
                  <w:sz w:val="22"/>
                  <w:szCs w:val="22"/>
                </w:rPr>
                <w:t>0.0</w:t>
              </w:r>
            </w:ins>
            <w:del w:id="255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3B9159E" w14:textId="28500A57" w:rsidR="00A730CB" w:rsidRPr="00E95F39" w:rsidRDefault="00A730CB" w:rsidP="00E95F39">
            <w:pPr>
              <w:widowControl/>
              <w:autoSpaceDE/>
              <w:autoSpaceDN/>
              <w:adjustRightInd/>
              <w:jc w:val="center"/>
              <w:rPr>
                <w:b/>
                <w:bCs/>
                <w:sz w:val="22"/>
                <w:szCs w:val="22"/>
              </w:rPr>
            </w:pPr>
            <w:ins w:id="2557" w:author="ERCOT" w:date="2023-10-26T12:39:00Z">
              <w:r w:rsidRPr="00E95F39">
                <w:rPr>
                  <w:sz w:val="22"/>
                  <w:szCs w:val="22"/>
                </w:rPr>
                <w:t>0.0</w:t>
              </w:r>
            </w:ins>
            <w:del w:id="255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E7F00F9" w14:textId="7EFB5D62" w:rsidR="00A730CB" w:rsidRPr="00E95F39" w:rsidRDefault="00A730CB" w:rsidP="00E95F39">
            <w:pPr>
              <w:widowControl/>
              <w:autoSpaceDE/>
              <w:autoSpaceDN/>
              <w:adjustRightInd/>
              <w:jc w:val="center"/>
              <w:rPr>
                <w:b/>
                <w:bCs/>
                <w:sz w:val="22"/>
                <w:szCs w:val="22"/>
              </w:rPr>
            </w:pPr>
            <w:ins w:id="2559" w:author="ERCOT" w:date="2023-10-26T12:39:00Z">
              <w:r w:rsidRPr="00E95F39">
                <w:rPr>
                  <w:sz w:val="22"/>
                  <w:szCs w:val="22"/>
                </w:rPr>
                <w:t>0.0</w:t>
              </w:r>
            </w:ins>
            <w:del w:id="256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955419A" w14:textId="3C7B0E84" w:rsidR="00A730CB" w:rsidRPr="00E95F39" w:rsidRDefault="00A730CB" w:rsidP="00E95F39">
            <w:pPr>
              <w:widowControl/>
              <w:autoSpaceDE/>
              <w:autoSpaceDN/>
              <w:adjustRightInd/>
              <w:jc w:val="center"/>
              <w:rPr>
                <w:b/>
                <w:bCs/>
                <w:sz w:val="22"/>
                <w:szCs w:val="22"/>
              </w:rPr>
            </w:pPr>
            <w:ins w:id="2561" w:author="ERCOT" w:date="2023-10-26T12:39:00Z">
              <w:r w:rsidRPr="00E95F39">
                <w:rPr>
                  <w:sz w:val="22"/>
                  <w:szCs w:val="22"/>
                </w:rPr>
                <w:t>0.0</w:t>
              </w:r>
            </w:ins>
            <w:del w:id="256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6C26F35" w14:textId="12678062" w:rsidR="00A730CB" w:rsidRPr="00E95F39" w:rsidRDefault="00A730CB" w:rsidP="00E95F39">
            <w:pPr>
              <w:widowControl/>
              <w:autoSpaceDE/>
              <w:autoSpaceDN/>
              <w:adjustRightInd/>
              <w:jc w:val="center"/>
              <w:rPr>
                <w:b/>
                <w:bCs/>
                <w:sz w:val="22"/>
                <w:szCs w:val="22"/>
              </w:rPr>
            </w:pPr>
            <w:ins w:id="2563" w:author="ERCOT" w:date="2023-10-26T12:39:00Z">
              <w:r w:rsidRPr="00E95F39">
                <w:rPr>
                  <w:sz w:val="22"/>
                  <w:szCs w:val="22"/>
                </w:rPr>
                <w:t>0.0</w:t>
              </w:r>
            </w:ins>
            <w:del w:id="256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C314249" w14:textId="62839BE9" w:rsidR="00A730CB" w:rsidRPr="00E95F39" w:rsidRDefault="00A730CB" w:rsidP="00E95F39">
            <w:pPr>
              <w:widowControl/>
              <w:autoSpaceDE/>
              <w:autoSpaceDN/>
              <w:adjustRightInd/>
              <w:jc w:val="center"/>
              <w:rPr>
                <w:b/>
                <w:bCs/>
                <w:sz w:val="22"/>
                <w:szCs w:val="22"/>
              </w:rPr>
            </w:pPr>
            <w:ins w:id="2565" w:author="ERCOT" w:date="2023-10-26T12:39:00Z">
              <w:r w:rsidRPr="00E95F39">
                <w:rPr>
                  <w:sz w:val="22"/>
                  <w:szCs w:val="22"/>
                </w:rPr>
                <w:t>8.4</w:t>
              </w:r>
            </w:ins>
            <w:del w:id="2566" w:author="ERCOT" w:date="2023-10-26T12:39:00Z">
              <w:r w:rsidRPr="00E95F39" w:rsidDel="0040323E">
                <w:rPr>
                  <w:sz w:val="22"/>
                  <w:szCs w:val="22"/>
                </w:rPr>
                <w:delText>5.5</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28C8B214" w14:textId="3A526DD9" w:rsidR="00A730CB" w:rsidRPr="00E95F39" w:rsidRDefault="00A730CB" w:rsidP="00E95F39">
            <w:pPr>
              <w:widowControl/>
              <w:autoSpaceDE/>
              <w:autoSpaceDN/>
              <w:adjustRightInd/>
              <w:jc w:val="center"/>
              <w:rPr>
                <w:b/>
                <w:bCs/>
                <w:sz w:val="22"/>
                <w:szCs w:val="22"/>
              </w:rPr>
            </w:pPr>
            <w:ins w:id="2567" w:author="ERCOT" w:date="2023-10-26T12:39:00Z">
              <w:r w:rsidRPr="00E95F39">
                <w:rPr>
                  <w:sz w:val="22"/>
                  <w:szCs w:val="22"/>
                </w:rPr>
                <w:t>14.5</w:t>
              </w:r>
            </w:ins>
            <w:del w:id="2568" w:author="ERCOT" w:date="2023-10-26T12:39:00Z">
              <w:r w:rsidRPr="00E95F39" w:rsidDel="0040323E">
                <w:rPr>
                  <w:sz w:val="22"/>
                  <w:szCs w:val="22"/>
                </w:rPr>
                <w:delText>18.4</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36646EA6" w14:textId="2F560CB1" w:rsidR="00A730CB" w:rsidRPr="00E95F39" w:rsidRDefault="00A730CB" w:rsidP="00E95F39">
            <w:pPr>
              <w:widowControl/>
              <w:autoSpaceDE/>
              <w:autoSpaceDN/>
              <w:adjustRightInd/>
              <w:jc w:val="center"/>
              <w:rPr>
                <w:b/>
                <w:bCs/>
                <w:sz w:val="22"/>
                <w:szCs w:val="22"/>
              </w:rPr>
            </w:pPr>
            <w:ins w:id="2569" w:author="ERCOT" w:date="2023-10-26T12:39:00Z">
              <w:r w:rsidRPr="00E95F39">
                <w:rPr>
                  <w:sz w:val="22"/>
                  <w:szCs w:val="22"/>
                </w:rPr>
                <w:t>11.6</w:t>
              </w:r>
            </w:ins>
            <w:del w:id="2570" w:author="ERCOT" w:date="2023-10-26T12:39:00Z">
              <w:r w:rsidRPr="00E95F39" w:rsidDel="0040323E">
                <w:rPr>
                  <w:sz w:val="22"/>
                  <w:szCs w:val="22"/>
                </w:rPr>
                <w:delText>16.5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F5B7C9" w14:textId="73D81C18" w:rsidR="00A730CB" w:rsidRPr="00E95F39" w:rsidRDefault="00A730CB" w:rsidP="00E95F39">
            <w:pPr>
              <w:widowControl/>
              <w:autoSpaceDE/>
              <w:autoSpaceDN/>
              <w:adjustRightInd/>
              <w:jc w:val="center"/>
              <w:rPr>
                <w:b/>
                <w:bCs/>
                <w:sz w:val="22"/>
                <w:szCs w:val="22"/>
              </w:rPr>
            </w:pPr>
            <w:ins w:id="2571" w:author="ERCOT" w:date="2023-10-26T12:39:00Z">
              <w:r w:rsidRPr="00E95F39">
                <w:rPr>
                  <w:sz w:val="22"/>
                  <w:szCs w:val="22"/>
                </w:rPr>
                <w:t>11.2</w:t>
              </w:r>
            </w:ins>
            <w:del w:id="2572" w:author="ERCOT" w:date="2023-10-26T12:39:00Z">
              <w:r w:rsidRPr="00E95F39" w:rsidDel="0040323E">
                <w:rPr>
                  <w:sz w:val="22"/>
                  <w:szCs w:val="22"/>
                </w:rPr>
                <w:delText>13.7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E987FEB" w14:textId="4C60A0A3" w:rsidR="00A730CB" w:rsidRPr="00E95F39" w:rsidRDefault="00A730CB" w:rsidP="00E95F39">
            <w:pPr>
              <w:widowControl/>
              <w:autoSpaceDE/>
              <w:autoSpaceDN/>
              <w:adjustRightInd/>
              <w:jc w:val="center"/>
              <w:rPr>
                <w:b/>
                <w:bCs/>
                <w:sz w:val="22"/>
                <w:szCs w:val="22"/>
              </w:rPr>
            </w:pPr>
            <w:ins w:id="2573" w:author="ERCOT" w:date="2023-10-26T12:39:00Z">
              <w:r w:rsidRPr="00E95F39">
                <w:rPr>
                  <w:sz w:val="22"/>
                  <w:szCs w:val="22"/>
                </w:rPr>
                <w:t>10.6</w:t>
              </w:r>
            </w:ins>
            <w:del w:id="2574" w:author="ERCOT" w:date="2023-10-26T12:39:00Z">
              <w:r w:rsidRPr="00E95F39" w:rsidDel="0040323E">
                <w:rPr>
                  <w:sz w:val="22"/>
                  <w:szCs w:val="22"/>
                </w:rPr>
                <w:delText>13.5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B705BC6" w14:textId="2D04C290" w:rsidR="00A730CB" w:rsidRPr="00E95F39" w:rsidRDefault="00A730CB" w:rsidP="00E95F39">
            <w:pPr>
              <w:widowControl/>
              <w:autoSpaceDE/>
              <w:autoSpaceDN/>
              <w:adjustRightInd/>
              <w:jc w:val="center"/>
              <w:rPr>
                <w:b/>
                <w:bCs/>
                <w:sz w:val="22"/>
                <w:szCs w:val="22"/>
              </w:rPr>
            </w:pPr>
            <w:ins w:id="2575" w:author="ERCOT" w:date="2023-10-26T12:39:00Z">
              <w:r w:rsidRPr="00E95F39">
                <w:rPr>
                  <w:sz w:val="22"/>
                  <w:szCs w:val="22"/>
                </w:rPr>
                <w:t>8.6</w:t>
              </w:r>
            </w:ins>
            <w:del w:id="2576" w:author="ERCOT" w:date="2023-10-26T12:39:00Z">
              <w:r w:rsidRPr="00E95F39" w:rsidDel="0040323E">
                <w:rPr>
                  <w:sz w:val="22"/>
                  <w:szCs w:val="22"/>
                </w:rPr>
                <w:delText>10.9</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07D8914" w14:textId="2AB42ACD" w:rsidR="00A730CB" w:rsidRPr="00E95F39" w:rsidRDefault="00A730CB" w:rsidP="00E95F39">
            <w:pPr>
              <w:widowControl/>
              <w:autoSpaceDE/>
              <w:autoSpaceDN/>
              <w:adjustRightInd/>
              <w:jc w:val="center"/>
              <w:rPr>
                <w:b/>
                <w:bCs/>
                <w:sz w:val="22"/>
                <w:szCs w:val="22"/>
              </w:rPr>
            </w:pPr>
            <w:ins w:id="2577" w:author="ERCOT" w:date="2023-10-26T12:39:00Z">
              <w:r w:rsidRPr="00E95F39">
                <w:rPr>
                  <w:sz w:val="22"/>
                  <w:szCs w:val="22"/>
                </w:rPr>
                <w:t>8.5</w:t>
              </w:r>
            </w:ins>
            <w:del w:id="2578" w:author="ERCOT" w:date="2023-10-26T12:39:00Z">
              <w:r w:rsidRPr="00E95F39" w:rsidDel="0040323E">
                <w:rPr>
                  <w:sz w:val="22"/>
                  <w:szCs w:val="22"/>
                </w:rPr>
                <w:delText>10.4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B00AF6A" w14:textId="5074C53A" w:rsidR="00A730CB" w:rsidRPr="00E95F39" w:rsidRDefault="00A730CB" w:rsidP="00E95F39">
            <w:pPr>
              <w:widowControl/>
              <w:autoSpaceDE/>
              <w:autoSpaceDN/>
              <w:adjustRightInd/>
              <w:jc w:val="center"/>
              <w:rPr>
                <w:b/>
                <w:bCs/>
                <w:sz w:val="22"/>
                <w:szCs w:val="22"/>
              </w:rPr>
            </w:pPr>
            <w:ins w:id="2579" w:author="ERCOT" w:date="2023-10-26T12:39:00Z">
              <w:r w:rsidRPr="00E95F39">
                <w:rPr>
                  <w:sz w:val="22"/>
                  <w:szCs w:val="22"/>
                </w:rPr>
                <w:t>11.2</w:t>
              </w:r>
            </w:ins>
            <w:del w:id="2580" w:author="ERCOT" w:date="2023-10-26T12:39:00Z">
              <w:r w:rsidRPr="00E95F39" w:rsidDel="0040323E">
                <w:rPr>
                  <w:sz w:val="22"/>
                  <w:szCs w:val="22"/>
                </w:rPr>
                <w:delText>11.2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456459A" w14:textId="02A1142C" w:rsidR="00A730CB" w:rsidRPr="00E95F39" w:rsidRDefault="00A730CB" w:rsidP="00E95F39">
            <w:pPr>
              <w:widowControl/>
              <w:autoSpaceDE/>
              <w:autoSpaceDN/>
              <w:adjustRightInd/>
              <w:jc w:val="center"/>
              <w:rPr>
                <w:b/>
                <w:bCs/>
                <w:sz w:val="22"/>
                <w:szCs w:val="22"/>
              </w:rPr>
            </w:pPr>
            <w:ins w:id="2581" w:author="ERCOT" w:date="2023-10-26T12:39:00Z">
              <w:r w:rsidRPr="00E95F39">
                <w:rPr>
                  <w:sz w:val="22"/>
                  <w:szCs w:val="22"/>
                </w:rPr>
                <w:t>12.0</w:t>
              </w:r>
            </w:ins>
            <w:del w:id="2582" w:author="ERCOT" w:date="2023-10-26T12:39:00Z">
              <w:r w:rsidRPr="00E95F39" w:rsidDel="0040323E">
                <w:rPr>
                  <w:sz w:val="22"/>
                  <w:szCs w:val="22"/>
                </w:rPr>
                <w:delText>11.8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CB92BD1" w14:textId="351DE373" w:rsidR="00A730CB" w:rsidRPr="00E95F39" w:rsidRDefault="00A730CB" w:rsidP="00E95F39">
            <w:pPr>
              <w:widowControl/>
              <w:autoSpaceDE/>
              <w:autoSpaceDN/>
              <w:adjustRightInd/>
              <w:jc w:val="center"/>
              <w:rPr>
                <w:b/>
                <w:bCs/>
                <w:sz w:val="22"/>
                <w:szCs w:val="22"/>
              </w:rPr>
            </w:pPr>
            <w:ins w:id="2583" w:author="ERCOT" w:date="2023-10-26T12:39:00Z">
              <w:r w:rsidRPr="00E95F39">
                <w:rPr>
                  <w:sz w:val="22"/>
                  <w:szCs w:val="22"/>
                </w:rPr>
                <w:t>10.2</w:t>
              </w:r>
            </w:ins>
            <w:del w:id="2584" w:author="ERCOT" w:date="2023-10-26T12:39:00Z">
              <w:r w:rsidRPr="00E95F39" w:rsidDel="0040323E">
                <w:rPr>
                  <w:sz w:val="22"/>
                  <w:szCs w:val="22"/>
                </w:rPr>
                <w:delText>15.6</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56D2C8F7" w14:textId="0D192844" w:rsidR="00A730CB" w:rsidRPr="00E95F39" w:rsidRDefault="00A730CB" w:rsidP="00E95F39">
            <w:pPr>
              <w:widowControl/>
              <w:autoSpaceDE/>
              <w:autoSpaceDN/>
              <w:adjustRightInd/>
              <w:jc w:val="center"/>
              <w:rPr>
                <w:b/>
                <w:bCs/>
                <w:sz w:val="22"/>
                <w:szCs w:val="22"/>
              </w:rPr>
            </w:pPr>
            <w:ins w:id="2585" w:author="ERCOT" w:date="2023-10-26T12:39:00Z">
              <w:r w:rsidRPr="00E95F39">
                <w:rPr>
                  <w:sz w:val="22"/>
                  <w:szCs w:val="22"/>
                </w:rPr>
                <w:t>10.7</w:t>
              </w:r>
            </w:ins>
            <w:del w:id="2586" w:author="ERCOT" w:date="2023-10-26T12:39:00Z">
              <w:r w:rsidRPr="00E95F39" w:rsidDel="0040323E">
                <w:rPr>
                  <w:sz w:val="22"/>
                  <w:szCs w:val="22"/>
                </w:rPr>
                <w:delText>13.3</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6F7495FA" w14:textId="0B347602" w:rsidR="00A730CB" w:rsidRPr="00E95F39" w:rsidRDefault="00A730CB" w:rsidP="00E95F39">
            <w:pPr>
              <w:widowControl/>
              <w:autoSpaceDE/>
              <w:autoSpaceDN/>
              <w:adjustRightInd/>
              <w:jc w:val="center"/>
              <w:rPr>
                <w:b/>
                <w:bCs/>
                <w:sz w:val="22"/>
                <w:szCs w:val="22"/>
              </w:rPr>
            </w:pPr>
            <w:ins w:id="2587" w:author="ERCOT" w:date="2023-10-26T12:39:00Z">
              <w:r w:rsidRPr="00E95F39">
                <w:rPr>
                  <w:sz w:val="22"/>
                  <w:szCs w:val="22"/>
                </w:rPr>
                <w:t>4.1</w:t>
              </w:r>
            </w:ins>
            <w:del w:id="2588" w:author="ERCOT" w:date="2023-10-26T12:39:00Z">
              <w:r w:rsidRPr="00E95F39" w:rsidDel="0040323E">
                <w:rPr>
                  <w:sz w:val="22"/>
                  <w:szCs w:val="22"/>
                </w:rPr>
                <w:delText>13.3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6AA8763" w14:textId="6E1682D2" w:rsidR="00A730CB" w:rsidRPr="00E95F39" w:rsidRDefault="00A730CB" w:rsidP="00E95F39">
            <w:pPr>
              <w:widowControl/>
              <w:autoSpaceDE/>
              <w:autoSpaceDN/>
              <w:adjustRightInd/>
              <w:jc w:val="center"/>
              <w:rPr>
                <w:b/>
                <w:bCs/>
                <w:sz w:val="22"/>
                <w:szCs w:val="22"/>
              </w:rPr>
            </w:pPr>
            <w:ins w:id="2589" w:author="ERCOT" w:date="2023-10-26T12:39:00Z">
              <w:r w:rsidRPr="00E95F39">
                <w:rPr>
                  <w:sz w:val="22"/>
                  <w:szCs w:val="22"/>
                </w:rPr>
                <w:t>0.0</w:t>
              </w:r>
            </w:ins>
            <w:del w:id="2590" w:author="ERCOT" w:date="2023-10-26T12:39:00Z">
              <w:r w:rsidRPr="00E95F39" w:rsidDel="0040323E">
                <w:rPr>
                  <w:sz w:val="22"/>
                  <w:szCs w:val="22"/>
                </w:rPr>
                <w:delText>-1.4</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3718CCA3" w14:textId="1B28924A" w:rsidR="00A730CB" w:rsidRPr="00E95F39" w:rsidRDefault="00A730CB" w:rsidP="00E95F39">
            <w:pPr>
              <w:widowControl/>
              <w:autoSpaceDE/>
              <w:autoSpaceDN/>
              <w:adjustRightInd/>
              <w:jc w:val="center"/>
              <w:rPr>
                <w:b/>
                <w:bCs/>
                <w:sz w:val="22"/>
                <w:szCs w:val="22"/>
              </w:rPr>
            </w:pPr>
            <w:ins w:id="2591" w:author="ERCOT" w:date="2023-10-26T12:39:00Z">
              <w:r w:rsidRPr="00E95F39">
                <w:rPr>
                  <w:sz w:val="22"/>
                  <w:szCs w:val="22"/>
                </w:rPr>
                <w:t>0.0</w:t>
              </w:r>
            </w:ins>
            <w:del w:id="2592"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4D6F63BA" w14:textId="2F5F9F18" w:rsidR="00A730CB" w:rsidRPr="00E95F39" w:rsidRDefault="00A730CB" w:rsidP="00E95F39">
            <w:pPr>
              <w:widowControl/>
              <w:autoSpaceDE/>
              <w:autoSpaceDN/>
              <w:adjustRightInd/>
              <w:jc w:val="center"/>
              <w:rPr>
                <w:b/>
                <w:bCs/>
                <w:sz w:val="22"/>
                <w:szCs w:val="22"/>
              </w:rPr>
            </w:pPr>
            <w:ins w:id="2593" w:author="ERCOT" w:date="2023-10-26T12:39:00Z">
              <w:r w:rsidRPr="00E95F39">
                <w:rPr>
                  <w:sz w:val="22"/>
                  <w:szCs w:val="22"/>
                </w:rPr>
                <w:t>0.0</w:t>
              </w:r>
            </w:ins>
            <w:del w:id="2594"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551C098" w14:textId="4C730123" w:rsidR="00A730CB" w:rsidRPr="00E95F39" w:rsidRDefault="00A730CB" w:rsidP="00E95F39">
            <w:pPr>
              <w:widowControl/>
              <w:autoSpaceDE/>
              <w:autoSpaceDN/>
              <w:adjustRightInd/>
              <w:jc w:val="center"/>
              <w:rPr>
                <w:b/>
                <w:bCs/>
                <w:sz w:val="22"/>
                <w:szCs w:val="22"/>
              </w:rPr>
            </w:pPr>
            <w:ins w:id="2595" w:author="ERCOT" w:date="2023-10-26T12:39:00Z">
              <w:r w:rsidRPr="00E95F39">
                <w:rPr>
                  <w:sz w:val="22"/>
                  <w:szCs w:val="22"/>
                </w:rPr>
                <w:t>0.0</w:t>
              </w:r>
            </w:ins>
            <w:del w:id="2596"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6C5661E1" w14:textId="4FB4D596" w:rsidR="00A730CB" w:rsidRPr="00E95F39" w:rsidRDefault="00A730CB" w:rsidP="00E95F39">
            <w:pPr>
              <w:widowControl/>
              <w:autoSpaceDE/>
              <w:autoSpaceDN/>
              <w:adjustRightInd/>
              <w:jc w:val="center"/>
              <w:rPr>
                <w:b/>
                <w:bCs/>
                <w:sz w:val="22"/>
                <w:szCs w:val="22"/>
              </w:rPr>
            </w:pPr>
            <w:ins w:id="2597" w:author="ERCOT" w:date="2023-10-26T12:39:00Z">
              <w:r w:rsidRPr="00E95F39">
                <w:rPr>
                  <w:sz w:val="22"/>
                  <w:szCs w:val="22"/>
                </w:rPr>
                <w:t>0.0</w:t>
              </w:r>
            </w:ins>
            <w:del w:id="2598" w:author="ERCOT" w:date="2023-10-26T12:39:00Z">
              <w:r w:rsidRPr="00E95F39" w:rsidDel="0040323E">
                <w:rPr>
                  <w:sz w:val="22"/>
                  <w:szCs w:val="22"/>
                </w:rPr>
                <w:delText>0.0</w:delText>
              </w:r>
            </w:del>
          </w:p>
        </w:tc>
      </w:tr>
      <w:tr w:rsidR="00A730CB" w:rsidRPr="00CC576E" w14:paraId="2AB453C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A730CB" w:rsidRPr="000357D1" w:rsidRDefault="00A730CB" w:rsidP="00A730CB">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47582AFE" w14:textId="354A5F12" w:rsidR="00A730CB" w:rsidRPr="00E95F39" w:rsidRDefault="00A730CB" w:rsidP="00E95F39">
            <w:pPr>
              <w:widowControl/>
              <w:autoSpaceDE/>
              <w:autoSpaceDN/>
              <w:adjustRightInd/>
              <w:jc w:val="center"/>
              <w:rPr>
                <w:b/>
                <w:bCs/>
                <w:sz w:val="22"/>
                <w:szCs w:val="22"/>
              </w:rPr>
            </w:pPr>
            <w:ins w:id="2599" w:author="ERCOT" w:date="2023-10-26T12:39:00Z">
              <w:r w:rsidRPr="00E95F39">
                <w:rPr>
                  <w:sz w:val="22"/>
                  <w:szCs w:val="22"/>
                </w:rPr>
                <w:t>0.0</w:t>
              </w:r>
            </w:ins>
            <w:del w:id="2600"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C763FE5" w14:textId="5E5E95ED" w:rsidR="00A730CB" w:rsidRPr="00E95F39" w:rsidRDefault="00A730CB" w:rsidP="00E95F39">
            <w:pPr>
              <w:widowControl/>
              <w:autoSpaceDE/>
              <w:autoSpaceDN/>
              <w:adjustRightInd/>
              <w:jc w:val="center"/>
              <w:rPr>
                <w:b/>
                <w:bCs/>
                <w:sz w:val="22"/>
                <w:szCs w:val="22"/>
              </w:rPr>
            </w:pPr>
            <w:ins w:id="2601" w:author="ERCOT" w:date="2023-10-26T12:39:00Z">
              <w:r w:rsidRPr="00E95F39">
                <w:rPr>
                  <w:sz w:val="22"/>
                  <w:szCs w:val="22"/>
                </w:rPr>
                <w:t>0.0</w:t>
              </w:r>
            </w:ins>
            <w:del w:id="260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F7E0410" w14:textId="448EEF63" w:rsidR="00A730CB" w:rsidRPr="00E95F39" w:rsidRDefault="00A730CB" w:rsidP="00E95F39">
            <w:pPr>
              <w:widowControl/>
              <w:autoSpaceDE/>
              <w:autoSpaceDN/>
              <w:adjustRightInd/>
              <w:jc w:val="center"/>
              <w:rPr>
                <w:b/>
                <w:bCs/>
                <w:sz w:val="22"/>
                <w:szCs w:val="22"/>
              </w:rPr>
            </w:pPr>
            <w:ins w:id="2603" w:author="ERCOT" w:date="2023-10-26T12:39:00Z">
              <w:r w:rsidRPr="00E95F39">
                <w:rPr>
                  <w:sz w:val="22"/>
                  <w:szCs w:val="22"/>
                </w:rPr>
                <w:t>0.0</w:t>
              </w:r>
            </w:ins>
            <w:del w:id="260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06ECBC8" w14:textId="3C8D62C0" w:rsidR="00A730CB" w:rsidRPr="00E95F39" w:rsidRDefault="00A730CB" w:rsidP="00E95F39">
            <w:pPr>
              <w:widowControl/>
              <w:autoSpaceDE/>
              <w:autoSpaceDN/>
              <w:adjustRightInd/>
              <w:jc w:val="center"/>
              <w:rPr>
                <w:b/>
                <w:bCs/>
                <w:sz w:val="22"/>
                <w:szCs w:val="22"/>
              </w:rPr>
            </w:pPr>
            <w:ins w:id="2605" w:author="ERCOT" w:date="2023-10-26T12:39:00Z">
              <w:r w:rsidRPr="00E95F39">
                <w:rPr>
                  <w:sz w:val="22"/>
                  <w:szCs w:val="22"/>
                </w:rPr>
                <w:t>0.0</w:t>
              </w:r>
            </w:ins>
            <w:del w:id="260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8C75C5" w14:textId="2E9785CA" w:rsidR="00A730CB" w:rsidRPr="00E95F39" w:rsidRDefault="00A730CB" w:rsidP="00E95F39">
            <w:pPr>
              <w:widowControl/>
              <w:autoSpaceDE/>
              <w:autoSpaceDN/>
              <w:adjustRightInd/>
              <w:jc w:val="center"/>
              <w:rPr>
                <w:b/>
                <w:bCs/>
                <w:sz w:val="22"/>
                <w:szCs w:val="22"/>
              </w:rPr>
            </w:pPr>
            <w:ins w:id="2607" w:author="ERCOT" w:date="2023-10-26T12:39:00Z">
              <w:r w:rsidRPr="00E95F39">
                <w:rPr>
                  <w:sz w:val="22"/>
                  <w:szCs w:val="22"/>
                </w:rPr>
                <w:t>0.0</w:t>
              </w:r>
            </w:ins>
            <w:del w:id="260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88EF6AA" w14:textId="0E3A041B" w:rsidR="00A730CB" w:rsidRPr="00E95F39" w:rsidRDefault="00A730CB" w:rsidP="00E95F39">
            <w:pPr>
              <w:widowControl/>
              <w:autoSpaceDE/>
              <w:autoSpaceDN/>
              <w:adjustRightInd/>
              <w:jc w:val="center"/>
              <w:rPr>
                <w:b/>
                <w:bCs/>
                <w:sz w:val="22"/>
                <w:szCs w:val="22"/>
              </w:rPr>
            </w:pPr>
            <w:ins w:id="2609" w:author="ERCOT" w:date="2023-10-26T12:39:00Z">
              <w:r w:rsidRPr="00E95F39">
                <w:rPr>
                  <w:sz w:val="22"/>
                  <w:szCs w:val="22"/>
                </w:rPr>
                <w:t>0.0</w:t>
              </w:r>
            </w:ins>
            <w:del w:id="261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F99810A" w14:textId="69AF01B0" w:rsidR="00A730CB" w:rsidRPr="00E95F39" w:rsidRDefault="00A730CB" w:rsidP="00E95F39">
            <w:pPr>
              <w:widowControl/>
              <w:autoSpaceDE/>
              <w:autoSpaceDN/>
              <w:adjustRightInd/>
              <w:jc w:val="center"/>
              <w:rPr>
                <w:b/>
                <w:bCs/>
                <w:sz w:val="22"/>
                <w:szCs w:val="22"/>
              </w:rPr>
            </w:pPr>
            <w:ins w:id="2611" w:author="ERCOT" w:date="2023-10-26T12:39:00Z">
              <w:r w:rsidRPr="00E95F39">
                <w:rPr>
                  <w:sz w:val="22"/>
                  <w:szCs w:val="22"/>
                </w:rPr>
                <w:t>0.0</w:t>
              </w:r>
            </w:ins>
            <w:del w:id="261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EF8600E" w14:textId="3C606FC9" w:rsidR="00A730CB" w:rsidRPr="00E95F39" w:rsidRDefault="00A730CB" w:rsidP="00E95F39">
            <w:pPr>
              <w:widowControl/>
              <w:autoSpaceDE/>
              <w:autoSpaceDN/>
              <w:adjustRightInd/>
              <w:jc w:val="center"/>
              <w:rPr>
                <w:b/>
                <w:bCs/>
                <w:sz w:val="22"/>
                <w:szCs w:val="22"/>
              </w:rPr>
            </w:pPr>
            <w:ins w:id="2613" w:author="ERCOT" w:date="2023-10-26T12:39:00Z">
              <w:r w:rsidRPr="00E95F39">
                <w:rPr>
                  <w:sz w:val="22"/>
                  <w:szCs w:val="22"/>
                </w:rPr>
                <w:t>10.8</w:t>
              </w:r>
            </w:ins>
            <w:del w:id="2614" w:author="ERCOT" w:date="2023-10-26T12:39:00Z">
              <w:r w:rsidRPr="00E95F39" w:rsidDel="0040323E">
                <w:rPr>
                  <w:sz w:val="22"/>
                  <w:szCs w:val="22"/>
                </w:rPr>
                <w:delText>13.7</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989EA01" w14:textId="470FF3E7" w:rsidR="00A730CB" w:rsidRPr="00E95F39" w:rsidRDefault="00A730CB" w:rsidP="00E95F39">
            <w:pPr>
              <w:widowControl/>
              <w:autoSpaceDE/>
              <w:autoSpaceDN/>
              <w:adjustRightInd/>
              <w:jc w:val="center"/>
              <w:rPr>
                <w:b/>
                <w:bCs/>
                <w:sz w:val="22"/>
                <w:szCs w:val="22"/>
              </w:rPr>
            </w:pPr>
            <w:ins w:id="2615" w:author="ERCOT" w:date="2023-10-26T12:39:00Z">
              <w:r w:rsidRPr="00E95F39">
                <w:rPr>
                  <w:sz w:val="22"/>
                  <w:szCs w:val="22"/>
                </w:rPr>
                <w:t>12.2</w:t>
              </w:r>
            </w:ins>
            <w:del w:id="2616" w:author="ERCOT" w:date="2023-10-26T12:39:00Z">
              <w:r w:rsidRPr="00E95F39" w:rsidDel="0040323E">
                <w:rPr>
                  <w:sz w:val="22"/>
                  <w:szCs w:val="22"/>
                </w:rPr>
                <w:delText>17.9</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AE2F803" w14:textId="64D9B756" w:rsidR="00A730CB" w:rsidRPr="00E95F39" w:rsidRDefault="00A730CB" w:rsidP="00E95F39">
            <w:pPr>
              <w:widowControl/>
              <w:autoSpaceDE/>
              <w:autoSpaceDN/>
              <w:adjustRightInd/>
              <w:jc w:val="center"/>
              <w:rPr>
                <w:b/>
                <w:bCs/>
                <w:sz w:val="22"/>
                <w:szCs w:val="22"/>
              </w:rPr>
            </w:pPr>
            <w:ins w:id="2617" w:author="ERCOT" w:date="2023-10-26T12:39:00Z">
              <w:r w:rsidRPr="00E95F39">
                <w:rPr>
                  <w:sz w:val="22"/>
                  <w:szCs w:val="22"/>
                </w:rPr>
                <w:t>8.7</w:t>
              </w:r>
            </w:ins>
            <w:del w:id="2618" w:author="ERCOT" w:date="2023-10-26T12:39:00Z">
              <w:r w:rsidRPr="00E95F39" w:rsidDel="0040323E">
                <w:rPr>
                  <w:sz w:val="22"/>
                  <w:szCs w:val="22"/>
                </w:rPr>
                <w:delText>11.8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0516828" w14:textId="3EF290B5" w:rsidR="00A730CB" w:rsidRPr="00E95F39" w:rsidRDefault="00A730CB" w:rsidP="00E95F39">
            <w:pPr>
              <w:widowControl/>
              <w:autoSpaceDE/>
              <w:autoSpaceDN/>
              <w:adjustRightInd/>
              <w:jc w:val="center"/>
              <w:rPr>
                <w:b/>
                <w:bCs/>
                <w:sz w:val="22"/>
                <w:szCs w:val="22"/>
              </w:rPr>
            </w:pPr>
            <w:ins w:id="2619" w:author="ERCOT" w:date="2023-10-26T12:39:00Z">
              <w:r w:rsidRPr="00E95F39">
                <w:rPr>
                  <w:sz w:val="22"/>
                  <w:szCs w:val="22"/>
                </w:rPr>
                <w:t>9.0</w:t>
              </w:r>
            </w:ins>
            <w:del w:id="2620" w:author="ERCOT" w:date="2023-10-26T12:39:00Z">
              <w:r w:rsidRPr="00E95F39" w:rsidDel="0040323E">
                <w:rPr>
                  <w:sz w:val="22"/>
                  <w:szCs w:val="22"/>
                </w:rPr>
                <w:delText>10.6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E156A92" w14:textId="585C5E26" w:rsidR="00A730CB" w:rsidRPr="00E95F39" w:rsidRDefault="00A730CB" w:rsidP="00E95F39">
            <w:pPr>
              <w:widowControl/>
              <w:autoSpaceDE/>
              <w:autoSpaceDN/>
              <w:adjustRightInd/>
              <w:jc w:val="center"/>
              <w:rPr>
                <w:b/>
                <w:bCs/>
                <w:sz w:val="22"/>
                <w:szCs w:val="22"/>
              </w:rPr>
            </w:pPr>
            <w:ins w:id="2621" w:author="ERCOT" w:date="2023-10-26T12:39:00Z">
              <w:r w:rsidRPr="00E95F39">
                <w:rPr>
                  <w:sz w:val="22"/>
                  <w:szCs w:val="22"/>
                </w:rPr>
                <w:t>8.8</w:t>
              </w:r>
            </w:ins>
            <w:del w:id="2622" w:author="ERCOT" w:date="2023-10-26T12:39:00Z">
              <w:r w:rsidRPr="00E95F39" w:rsidDel="0040323E">
                <w:rPr>
                  <w:sz w:val="22"/>
                  <w:szCs w:val="22"/>
                </w:rPr>
                <w:delText>12.6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6A64B0B" w14:textId="669ACB29" w:rsidR="00A730CB" w:rsidRPr="00E95F39" w:rsidRDefault="00A730CB" w:rsidP="00E95F39">
            <w:pPr>
              <w:widowControl/>
              <w:autoSpaceDE/>
              <w:autoSpaceDN/>
              <w:adjustRightInd/>
              <w:jc w:val="center"/>
              <w:rPr>
                <w:b/>
                <w:bCs/>
                <w:sz w:val="22"/>
                <w:szCs w:val="22"/>
              </w:rPr>
            </w:pPr>
            <w:ins w:id="2623" w:author="ERCOT" w:date="2023-10-26T12:39:00Z">
              <w:r w:rsidRPr="00E95F39">
                <w:rPr>
                  <w:sz w:val="22"/>
                  <w:szCs w:val="22"/>
                </w:rPr>
                <w:t>7.2</w:t>
              </w:r>
            </w:ins>
            <w:del w:id="2624" w:author="ERCOT" w:date="2023-10-26T12:39:00Z">
              <w:r w:rsidRPr="00E95F39" w:rsidDel="0040323E">
                <w:rPr>
                  <w:sz w:val="22"/>
                  <w:szCs w:val="22"/>
                </w:rPr>
                <w:delText>12.9</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499AB5A" w14:textId="13DD30EA" w:rsidR="00A730CB" w:rsidRPr="00E95F39" w:rsidRDefault="00A730CB" w:rsidP="00E95F39">
            <w:pPr>
              <w:widowControl/>
              <w:autoSpaceDE/>
              <w:autoSpaceDN/>
              <w:adjustRightInd/>
              <w:jc w:val="center"/>
              <w:rPr>
                <w:b/>
                <w:bCs/>
                <w:sz w:val="22"/>
                <w:szCs w:val="22"/>
              </w:rPr>
            </w:pPr>
            <w:ins w:id="2625" w:author="ERCOT" w:date="2023-10-26T12:39:00Z">
              <w:r w:rsidRPr="00E95F39">
                <w:rPr>
                  <w:sz w:val="22"/>
                  <w:szCs w:val="22"/>
                </w:rPr>
                <w:t>7.0</w:t>
              </w:r>
            </w:ins>
            <w:del w:id="2626" w:author="ERCOT" w:date="2023-10-26T12:39:00Z">
              <w:r w:rsidRPr="00E95F39" w:rsidDel="0040323E">
                <w:rPr>
                  <w:sz w:val="22"/>
                  <w:szCs w:val="22"/>
                </w:rPr>
                <w:delText>10.9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64F8B0A" w14:textId="482AC507" w:rsidR="00A730CB" w:rsidRPr="00E95F39" w:rsidRDefault="00A730CB" w:rsidP="00E95F39">
            <w:pPr>
              <w:widowControl/>
              <w:autoSpaceDE/>
              <w:autoSpaceDN/>
              <w:adjustRightInd/>
              <w:jc w:val="center"/>
              <w:rPr>
                <w:b/>
                <w:bCs/>
                <w:sz w:val="22"/>
                <w:szCs w:val="22"/>
              </w:rPr>
            </w:pPr>
            <w:ins w:id="2627" w:author="ERCOT" w:date="2023-10-26T12:39:00Z">
              <w:r w:rsidRPr="00E95F39">
                <w:rPr>
                  <w:sz w:val="22"/>
                  <w:szCs w:val="22"/>
                </w:rPr>
                <w:t>6.2</w:t>
              </w:r>
            </w:ins>
            <w:del w:id="2628" w:author="ERCOT" w:date="2023-10-26T12:39:00Z">
              <w:r w:rsidRPr="00E95F39" w:rsidDel="0040323E">
                <w:rPr>
                  <w:sz w:val="22"/>
                  <w:szCs w:val="22"/>
                </w:rPr>
                <w:delText>10.8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495D553" w14:textId="38D2EAF2" w:rsidR="00A730CB" w:rsidRPr="00E95F39" w:rsidRDefault="00A730CB" w:rsidP="00E95F39">
            <w:pPr>
              <w:widowControl/>
              <w:autoSpaceDE/>
              <w:autoSpaceDN/>
              <w:adjustRightInd/>
              <w:jc w:val="center"/>
              <w:rPr>
                <w:b/>
                <w:bCs/>
                <w:sz w:val="22"/>
                <w:szCs w:val="22"/>
              </w:rPr>
            </w:pPr>
            <w:ins w:id="2629" w:author="ERCOT" w:date="2023-10-26T12:39:00Z">
              <w:r w:rsidRPr="00E95F39">
                <w:rPr>
                  <w:sz w:val="22"/>
                  <w:szCs w:val="22"/>
                </w:rPr>
                <w:t>7.1</w:t>
              </w:r>
            </w:ins>
            <w:del w:id="2630" w:author="ERCOT" w:date="2023-10-26T12:39:00Z">
              <w:r w:rsidRPr="00E95F39" w:rsidDel="0040323E">
                <w:rPr>
                  <w:sz w:val="22"/>
                  <w:szCs w:val="22"/>
                </w:rPr>
                <w:delText>10.5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325B110" w14:textId="2E551BB0" w:rsidR="00A730CB" w:rsidRPr="00E95F39" w:rsidRDefault="00A730CB" w:rsidP="00E95F39">
            <w:pPr>
              <w:widowControl/>
              <w:autoSpaceDE/>
              <w:autoSpaceDN/>
              <w:adjustRightInd/>
              <w:jc w:val="center"/>
              <w:rPr>
                <w:b/>
                <w:bCs/>
                <w:sz w:val="22"/>
                <w:szCs w:val="22"/>
              </w:rPr>
            </w:pPr>
            <w:ins w:id="2631" w:author="ERCOT" w:date="2023-10-26T12:39:00Z">
              <w:r w:rsidRPr="00E95F39">
                <w:rPr>
                  <w:sz w:val="22"/>
                  <w:szCs w:val="22"/>
                </w:rPr>
                <w:t>6.0</w:t>
              </w:r>
            </w:ins>
            <w:del w:id="2632" w:author="ERCOT" w:date="2023-10-26T12:39:00Z">
              <w:r w:rsidRPr="00E95F39" w:rsidDel="0040323E">
                <w:rPr>
                  <w:sz w:val="22"/>
                  <w:szCs w:val="22"/>
                </w:rPr>
                <w:delText>9.7</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28067979" w14:textId="21CA7832" w:rsidR="00A730CB" w:rsidRPr="00E95F39" w:rsidRDefault="00A730CB" w:rsidP="00E95F39">
            <w:pPr>
              <w:widowControl/>
              <w:autoSpaceDE/>
              <w:autoSpaceDN/>
              <w:adjustRightInd/>
              <w:jc w:val="center"/>
              <w:rPr>
                <w:b/>
                <w:bCs/>
                <w:sz w:val="22"/>
                <w:szCs w:val="22"/>
              </w:rPr>
            </w:pPr>
            <w:ins w:id="2633" w:author="ERCOT" w:date="2023-10-26T12:39:00Z">
              <w:r w:rsidRPr="00E95F39">
                <w:rPr>
                  <w:sz w:val="22"/>
                  <w:szCs w:val="22"/>
                </w:rPr>
                <w:t>5.6</w:t>
              </w:r>
            </w:ins>
            <w:del w:id="2634" w:author="ERCOT" w:date="2023-10-26T12:39:00Z">
              <w:r w:rsidRPr="00E95F39" w:rsidDel="0040323E">
                <w:rPr>
                  <w:sz w:val="22"/>
                  <w:szCs w:val="22"/>
                </w:rPr>
                <w:delText>9.8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1B6ED573" w14:textId="7F7EBA23" w:rsidR="00A730CB" w:rsidRPr="00E95F39" w:rsidRDefault="00A730CB" w:rsidP="00E95F39">
            <w:pPr>
              <w:widowControl/>
              <w:autoSpaceDE/>
              <w:autoSpaceDN/>
              <w:adjustRightInd/>
              <w:jc w:val="center"/>
              <w:rPr>
                <w:b/>
                <w:bCs/>
                <w:sz w:val="22"/>
                <w:szCs w:val="22"/>
              </w:rPr>
            </w:pPr>
            <w:ins w:id="2635" w:author="ERCOT" w:date="2023-10-26T12:39:00Z">
              <w:r w:rsidRPr="00E95F39">
                <w:rPr>
                  <w:sz w:val="22"/>
                  <w:szCs w:val="22"/>
                </w:rPr>
                <w:t>2.3</w:t>
              </w:r>
            </w:ins>
            <w:del w:id="2636" w:author="ERCOT" w:date="2023-10-26T12:39:00Z">
              <w:r w:rsidRPr="00E95F39" w:rsidDel="0040323E">
                <w:rPr>
                  <w:sz w:val="22"/>
                  <w:szCs w:val="22"/>
                </w:rPr>
                <w:delText>9.3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05FF62FD" w14:textId="1604970D" w:rsidR="00A730CB" w:rsidRPr="00E95F39" w:rsidRDefault="00A730CB" w:rsidP="00E95F39">
            <w:pPr>
              <w:widowControl/>
              <w:autoSpaceDE/>
              <w:autoSpaceDN/>
              <w:adjustRightInd/>
              <w:jc w:val="center"/>
              <w:rPr>
                <w:b/>
                <w:bCs/>
                <w:sz w:val="22"/>
                <w:szCs w:val="22"/>
              </w:rPr>
            </w:pPr>
            <w:ins w:id="2637" w:author="ERCOT" w:date="2023-10-26T12:39:00Z">
              <w:r w:rsidRPr="00E95F39">
                <w:rPr>
                  <w:sz w:val="22"/>
                  <w:szCs w:val="22"/>
                </w:rPr>
                <w:t>0.0</w:t>
              </w:r>
            </w:ins>
            <w:del w:id="2638" w:author="ERCOT" w:date="2023-10-26T12:39:00Z">
              <w:r w:rsidRPr="00E95F39" w:rsidDel="0040323E">
                <w:rPr>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31853EF4" w14:textId="74B85552" w:rsidR="00A730CB" w:rsidRPr="00E95F39" w:rsidRDefault="00A730CB" w:rsidP="00E95F39">
            <w:pPr>
              <w:widowControl/>
              <w:autoSpaceDE/>
              <w:autoSpaceDN/>
              <w:adjustRightInd/>
              <w:jc w:val="center"/>
              <w:rPr>
                <w:b/>
                <w:bCs/>
                <w:sz w:val="22"/>
                <w:szCs w:val="22"/>
              </w:rPr>
            </w:pPr>
            <w:ins w:id="2639" w:author="ERCOT" w:date="2023-10-26T12:39:00Z">
              <w:r w:rsidRPr="00E95F39">
                <w:rPr>
                  <w:sz w:val="22"/>
                  <w:szCs w:val="22"/>
                </w:rPr>
                <w:t>0.0</w:t>
              </w:r>
            </w:ins>
            <w:del w:id="2640" w:author="ERCOT" w:date="2023-10-26T12:39:00Z">
              <w:r w:rsidRPr="00E95F39" w:rsidDel="0040323E">
                <w:rPr>
                  <w:sz w:val="22"/>
                  <w:szCs w:val="22"/>
                </w:rPr>
                <w:delText>-1.4</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5FCCF593" w14:textId="5BB3F86F" w:rsidR="00A730CB" w:rsidRPr="00E95F39" w:rsidRDefault="00A730CB" w:rsidP="00E95F39">
            <w:pPr>
              <w:widowControl/>
              <w:autoSpaceDE/>
              <w:autoSpaceDN/>
              <w:adjustRightInd/>
              <w:jc w:val="center"/>
              <w:rPr>
                <w:b/>
                <w:bCs/>
                <w:sz w:val="22"/>
                <w:szCs w:val="22"/>
              </w:rPr>
            </w:pPr>
            <w:ins w:id="2641" w:author="ERCOT" w:date="2023-10-26T12:39:00Z">
              <w:r w:rsidRPr="00E95F39">
                <w:rPr>
                  <w:sz w:val="22"/>
                  <w:szCs w:val="22"/>
                </w:rPr>
                <w:t>0.0</w:t>
              </w:r>
            </w:ins>
            <w:del w:id="2642"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54F5E78F" w14:textId="3E0C649C" w:rsidR="00A730CB" w:rsidRPr="00E95F39" w:rsidRDefault="00A730CB" w:rsidP="00E95F39">
            <w:pPr>
              <w:widowControl/>
              <w:autoSpaceDE/>
              <w:autoSpaceDN/>
              <w:adjustRightInd/>
              <w:jc w:val="center"/>
              <w:rPr>
                <w:b/>
                <w:bCs/>
                <w:sz w:val="22"/>
                <w:szCs w:val="22"/>
              </w:rPr>
            </w:pPr>
            <w:ins w:id="2643" w:author="ERCOT" w:date="2023-10-26T12:39:00Z">
              <w:r w:rsidRPr="00E95F39">
                <w:rPr>
                  <w:sz w:val="22"/>
                  <w:szCs w:val="22"/>
                </w:rPr>
                <w:t>0.0</w:t>
              </w:r>
            </w:ins>
            <w:del w:id="2644"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78C14D03" w14:textId="4E5D8CD3" w:rsidR="00A730CB" w:rsidRPr="00E95F39" w:rsidRDefault="00A730CB" w:rsidP="00E95F39">
            <w:pPr>
              <w:widowControl/>
              <w:autoSpaceDE/>
              <w:autoSpaceDN/>
              <w:adjustRightInd/>
              <w:jc w:val="center"/>
              <w:rPr>
                <w:b/>
                <w:bCs/>
                <w:sz w:val="22"/>
                <w:szCs w:val="22"/>
              </w:rPr>
            </w:pPr>
            <w:ins w:id="2645" w:author="ERCOT" w:date="2023-10-26T12:39:00Z">
              <w:r w:rsidRPr="00E95F39">
                <w:rPr>
                  <w:sz w:val="22"/>
                  <w:szCs w:val="22"/>
                </w:rPr>
                <w:t>0.0</w:t>
              </w:r>
            </w:ins>
            <w:del w:id="2646" w:author="ERCOT" w:date="2023-10-26T12:39:00Z">
              <w:r w:rsidRPr="00E95F39" w:rsidDel="0040323E">
                <w:rPr>
                  <w:sz w:val="22"/>
                  <w:szCs w:val="22"/>
                </w:rPr>
                <w:delText>0.0</w:delText>
              </w:r>
            </w:del>
          </w:p>
        </w:tc>
      </w:tr>
      <w:tr w:rsidR="00A730CB" w:rsidRPr="00CC576E" w14:paraId="24917588"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A730CB" w:rsidRPr="000357D1" w:rsidRDefault="00A730CB" w:rsidP="00A730CB">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7874B083" w14:textId="22F41445" w:rsidR="00A730CB" w:rsidRPr="00E95F39" w:rsidRDefault="00A730CB" w:rsidP="00E95F39">
            <w:pPr>
              <w:widowControl/>
              <w:autoSpaceDE/>
              <w:autoSpaceDN/>
              <w:adjustRightInd/>
              <w:jc w:val="center"/>
              <w:rPr>
                <w:b/>
                <w:bCs/>
                <w:sz w:val="22"/>
                <w:szCs w:val="22"/>
              </w:rPr>
            </w:pPr>
            <w:ins w:id="2647" w:author="ERCOT" w:date="2023-10-26T12:39:00Z">
              <w:r w:rsidRPr="00E95F39">
                <w:rPr>
                  <w:sz w:val="22"/>
                  <w:szCs w:val="22"/>
                </w:rPr>
                <w:t>0.0</w:t>
              </w:r>
            </w:ins>
            <w:del w:id="2648"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FA47EC3" w14:textId="72D648F4" w:rsidR="00A730CB" w:rsidRPr="00E95F39" w:rsidRDefault="00A730CB" w:rsidP="00E95F39">
            <w:pPr>
              <w:widowControl/>
              <w:autoSpaceDE/>
              <w:autoSpaceDN/>
              <w:adjustRightInd/>
              <w:jc w:val="center"/>
              <w:rPr>
                <w:b/>
                <w:bCs/>
                <w:sz w:val="22"/>
                <w:szCs w:val="22"/>
              </w:rPr>
            </w:pPr>
            <w:ins w:id="2649" w:author="ERCOT" w:date="2023-10-26T12:39:00Z">
              <w:r w:rsidRPr="00E95F39">
                <w:rPr>
                  <w:sz w:val="22"/>
                  <w:szCs w:val="22"/>
                </w:rPr>
                <w:t>0.0</w:t>
              </w:r>
            </w:ins>
            <w:del w:id="265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49FCB57" w14:textId="69CA6CAF" w:rsidR="00A730CB" w:rsidRPr="00E95F39" w:rsidRDefault="00A730CB" w:rsidP="00E95F39">
            <w:pPr>
              <w:widowControl/>
              <w:autoSpaceDE/>
              <w:autoSpaceDN/>
              <w:adjustRightInd/>
              <w:jc w:val="center"/>
              <w:rPr>
                <w:b/>
                <w:bCs/>
                <w:sz w:val="22"/>
                <w:szCs w:val="22"/>
              </w:rPr>
            </w:pPr>
            <w:ins w:id="2651" w:author="ERCOT" w:date="2023-10-26T12:39:00Z">
              <w:r w:rsidRPr="00E95F39">
                <w:rPr>
                  <w:sz w:val="22"/>
                  <w:szCs w:val="22"/>
                </w:rPr>
                <w:t>0.0</w:t>
              </w:r>
            </w:ins>
            <w:del w:id="265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48B3E8" w14:textId="5D74A887" w:rsidR="00A730CB" w:rsidRPr="00E95F39" w:rsidRDefault="00A730CB" w:rsidP="00E95F39">
            <w:pPr>
              <w:widowControl/>
              <w:autoSpaceDE/>
              <w:autoSpaceDN/>
              <w:adjustRightInd/>
              <w:jc w:val="center"/>
              <w:rPr>
                <w:b/>
                <w:bCs/>
                <w:sz w:val="22"/>
                <w:szCs w:val="22"/>
              </w:rPr>
            </w:pPr>
            <w:ins w:id="2653" w:author="ERCOT" w:date="2023-10-26T12:39:00Z">
              <w:r w:rsidRPr="00E95F39">
                <w:rPr>
                  <w:sz w:val="22"/>
                  <w:szCs w:val="22"/>
                </w:rPr>
                <w:t>0.0</w:t>
              </w:r>
            </w:ins>
            <w:del w:id="265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D2A82F4" w14:textId="3AD5D8BA" w:rsidR="00A730CB" w:rsidRPr="00E95F39" w:rsidRDefault="00A730CB" w:rsidP="00E95F39">
            <w:pPr>
              <w:widowControl/>
              <w:autoSpaceDE/>
              <w:autoSpaceDN/>
              <w:adjustRightInd/>
              <w:jc w:val="center"/>
              <w:rPr>
                <w:b/>
                <w:bCs/>
                <w:sz w:val="22"/>
                <w:szCs w:val="22"/>
              </w:rPr>
            </w:pPr>
            <w:ins w:id="2655" w:author="ERCOT" w:date="2023-10-26T12:39:00Z">
              <w:r w:rsidRPr="00E95F39">
                <w:rPr>
                  <w:sz w:val="22"/>
                  <w:szCs w:val="22"/>
                </w:rPr>
                <w:t>0.0</w:t>
              </w:r>
            </w:ins>
            <w:del w:id="265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2EEA2E8" w14:textId="3E0742F7" w:rsidR="00A730CB" w:rsidRPr="00E95F39" w:rsidRDefault="00A730CB" w:rsidP="00E95F39">
            <w:pPr>
              <w:widowControl/>
              <w:autoSpaceDE/>
              <w:autoSpaceDN/>
              <w:adjustRightInd/>
              <w:jc w:val="center"/>
              <w:rPr>
                <w:b/>
                <w:bCs/>
                <w:sz w:val="22"/>
                <w:szCs w:val="22"/>
              </w:rPr>
            </w:pPr>
            <w:ins w:id="2657" w:author="ERCOT" w:date="2023-10-26T12:39:00Z">
              <w:r w:rsidRPr="00E95F39">
                <w:rPr>
                  <w:sz w:val="22"/>
                  <w:szCs w:val="22"/>
                </w:rPr>
                <w:t>0.0</w:t>
              </w:r>
            </w:ins>
            <w:del w:id="265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7EC7713" w14:textId="2F137DE1" w:rsidR="00A730CB" w:rsidRPr="00E95F39" w:rsidRDefault="00A730CB" w:rsidP="00E95F39">
            <w:pPr>
              <w:widowControl/>
              <w:autoSpaceDE/>
              <w:autoSpaceDN/>
              <w:adjustRightInd/>
              <w:jc w:val="center"/>
              <w:rPr>
                <w:b/>
                <w:bCs/>
                <w:sz w:val="22"/>
                <w:szCs w:val="22"/>
              </w:rPr>
            </w:pPr>
            <w:ins w:id="2659" w:author="ERCOT" w:date="2023-10-26T12:39:00Z">
              <w:r w:rsidRPr="00E95F39">
                <w:rPr>
                  <w:sz w:val="22"/>
                  <w:szCs w:val="22"/>
                </w:rPr>
                <w:t>0.0</w:t>
              </w:r>
            </w:ins>
            <w:del w:id="266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5A0D0BF" w14:textId="7DCE581A" w:rsidR="00A730CB" w:rsidRPr="00E95F39" w:rsidRDefault="00A730CB" w:rsidP="00E95F39">
            <w:pPr>
              <w:widowControl/>
              <w:autoSpaceDE/>
              <w:autoSpaceDN/>
              <w:adjustRightInd/>
              <w:jc w:val="center"/>
              <w:rPr>
                <w:b/>
                <w:bCs/>
                <w:sz w:val="22"/>
                <w:szCs w:val="22"/>
              </w:rPr>
            </w:pPr>
            <w:ins w:id="2661" w:author="ERCOT" w:date="2023-10-26T12:39:00Z">
              <w:r w:rsidRPr="00E95F39">
                <w:rPr>
                  <w:sz w:val="22"/>
                  <w:szCs w:val="22"/>
                </w:rPr>
                <w:t>11.2</w:t>
              </w:r>
            </w:ins>
            <w:del w:id="2662" w:author="ERCOT" w:date="2023-10-26T12:39:00Z">
              <w:r w:rsidRPr="00E95F39" w:rsidDel="0040323E">
                <w:rPr>
                  <w:sz w:val="22"/>
                  <w:szCs w:val="22"/>
                </w:rPr>
                <w:delText>13.9</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574F5BE" w14:textId="38E01404" w:rsidR="00A730CB" w:rsidRPr="00E95F39" w:rsidRDefault="00A730CB" w:rsidP="00E95F39">
            <w:pPr>
              <w:widowControl/>
              <w:autoSpaceDE/>
              <w:autoSpaceDN/>
              <w:adjustRightInd/>
              <w:jc w:val="center"/>
              <w:rPr>
                <w:b/>
                <w:bCs/>
                <w:sz w:val="22"/>
                <w:szCs w:val="22"/>
              </w:rPr>
            </w:pPr>
            <w:ins w:id="2663" w:author="ERCOT" w:date="2023-10-26T12:39:00Z">
              <w:r w:rsidRPr="00E95F39">
                <w:rPr>
                  <w:sz w:val="22"/>
                  <w:szCs w:val="22"/>
                </w:rPr>
                <w:t>12.0</w:t>
              </w:r>
            </w:ins>
            <w:del w:id="2664" w:author="ERCOT" w:date="2023-10-26T12:39:00Z">
              <w:r w:rsidRPr="00E95F39" w:rsidDel="0040323E">
                <w:rPr>
                  <w:sz w:val="22"/>
                  <w:szCs w:val="22"/>
                </w:rPr>
                <w:delText>17.3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2304695E" w14:textId="6D902EA5" w:rsidR="00A730CB" w:rsidRPr="00E95F39" w:rsidRDefault="00A730CB" w:rsidP="00E95F39">
            <w:pPr>
              <w:widowControl/>
              <w:autoSpaceDE/>
              <w:autoSpaceDN/>
              <w:adjustRightInd/>
              <w:jc w:val="center"/>
              <w:rPr>
                <w:b/>
                <w:bCs/>
                <w:sz w:val="22"/>
                <w:szCs w:val="22"/>
              </w:rPr>
            </w:pPr>
            <w:ins w:id="2665" w:author="ERCOT" w:date="2023-10-26T12:39:00Z">
              <w:r w:rsidRPr="00E95F39">
                <w:rPr>
                  <w:sz w:val="22"/>
                  <w:szCs w:val="22"/>
                </w:rPr>
                <w:t>7.7</w:t>
              </w:r>
            </w:ins>
            <w:del w:id="2666" w:author="ERCOT" w:date="2023-10-26T12:39:00Z">
              <w:r w:rsidRPr="00E95F39" w:rsidDel="0040323E">
                <w:rPr>
                  <w:sz w:val="22"/>
                  <w:szCs w:val="22"/>
                </w:rPr>
                <w:delText>12.0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B4B11FD" w14:textId="58A76E8E" w:rsidR="00A730CB" w:rsidRPr="00E95F39" w:rsidRDefault="00A730CB" w:rsidP="00E95F39">
            <w:pPr>
              <w:widowControl/>
              <w:autoSpaceDE/>
              <w:autoSpaceDN/>
              <w:adjustRightInd/>
              <w:jc w:val="center"/>
              <w:rPr>
                <w:b/>
                <w:bCs/>
                <w:sz w:val="22"/>
                <w:szCs w:val="22"/>
              </w:rPr>
            </w:pPr>
            <w:ins w:id="2667" w:author="ERCOT" w:date="2023-10-26T12:39:00Z">
              <w:r w:rsidRPr="00E95F39">
                <w:rPr>
                  <w:sz w:val="22"/>
                  <w:szCs w:val="22"/>
                </w:rPr>
                <w:t>5.5</w:t>
              </w:r>
            </w:ins>
            <w:del w:id="2668" w:author="ERCOT" w:date="2023-10-26T12:39:00Z">
              <w:r w:rsidRPr="00E95F39" w:rsidDel="0040323E">
                <w:rPr>
                  <w:sz w:val="22"/>
                  <w:szCs w:val="22"/>
                </w:rPr>
                <w:delText>8.6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9FE04C2" w14:textId="506AE9E6" w:rsidR="00A730CB" w:rsidRPr="00E95F39" w:rsidRDefault="00A730CB" w:rsidP="00E95F39">
            <w:pPr>
              <w:widowControl/>
              <w:autoSpaceDE/>
              <w:autoSpaceDN/>
              <w:adjustRightInd/>
              <w:jc w:val="center"/>
              <w:rPr>
                <w:b/>
                <w:bCs/>
                <w:sz w:val="22"/>
                <w:szCs w:val="22"/>
              </w:rPr>
            </w:pPr>
            <w:ins w:id="2669" w:author="ERCOT" w:date="2023-10-26T12:39:00Z">
              <w:r w:rsidRPr="00E95F39">
                <w:rPr>
                  <w:sz w:val="22"/>
                  <w:szCs w:val="22"/>
                </w:rPr>
                <w:t>4.0</w:t>
              </w:r>
            </w:ins>
            <w:del w:id="2670" w:author="ERCOT" w:date="2023-10-26T12:39:00Z">
              <w:r w:rsidRPr="00E95F39" w:rsidDel="0040323E">
                <w:rPr>
                  <w:sz w:val="22"/>
                  <w:szCs w:val="22"/>
                </w:rPr>
                <w:delText>7.9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109450A" w14:textId="6C285CC3" w:rsidR="00A730CB" w:rsidRPr="00E95F39" w:rsidRDefault="00A730CB" w:rsidP="00E95F39">
            <w:pPr>
              <w:widowControl/>
              <w:autoSpaceDE/>
              <w:autoSpaceDN/>
              <w:adjustRightInd/>
              <w:jc w:val="center"/>
              <w:rPr>
                <w:b/>
                <w:bCs/>
                <w:sz w:val="22"/>
                <w:szCs w:val="22"/>
              </w:rPr>
            </w:pPr>
            <w:ins w:id="2671" w:author="ERCOT" w:date="2023-10-26T12:39:00Z">
              <w:r w:rsidRPr="00E95F39">
                <w:rPr>
                  <w:sz w:val="22"/>
                  <w:szCs w:val="22"/>
                </w:rPr>
                <w:t>5.1</w:t>
              </w:r>
            </w:ins>
            <w:del w:id="2672" w:author="ERCOT" w:date="2023-10-26T12:39:00Z">
              <w:r w:rsidRPr="00E95F39" w:rsidDel="0040323E">
                <w:rPr>
                  <w:sz w:val="22"/>
                  <w:szCs w:val="22"/>
                </w:rPr>
                <w:delText>10.5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BAA842D" w14:textId="19BF4570" w:rsidR="00A730CB" w:rsidRPr="00E95F39" w:rsidRDefault="00A730CB" w:rsidP="00E95F39">
            <w:pPr>
              <w:widowControl/>
              <w:autoSpaceDE/>
              <w:autoSpaceDN/>
              <w:adjustRightInd/>
              <w:jc w:val="center"/>
              <w:rPr>
                <w:b/>
                <w:bCs/>
                <w:sz w:val="22"/>
                <w:szCs w:val="22"/>
              </w:rPr>
            </w:pPr>
            <w:ins w:id="2673" w:author="ERCOT" w:date="2023-10-26T12:39:00Z">
              <w:r w:rsidRPr="00E95F39">
                <w:rPr>
                  <w:sz w:val="22"/>
                  <w:szCs w:val="22"/>
                </w:rPr>
                <w:t>5.1</w:t>
              </w:r>
            </w:ins>
            <w:del w:id="2674" w:author="ERCOT" w:date="2023-10-26T12:39:00Z">
              <w:r w:rsidRPr="00E95F39" w:rsidDel="0040323E">
                <w:rPr>
                  <w:sz w:val="22"/>
                  <w:szCs w:val="22"/>
                </w:rPr>
                <w:delText>8.3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79D696C" w14:textId="3F0CE1E2" w:rsidR="00A730CB" w:rsidRPr="00E95F39" w:rsidRDefault="00A730CB" w:rsidP="00E95F39">
            <w:pPr>
              <w:widowControl/>
              <w:autoSpaceDE/>
              <w:autoSpaceDN/>
              <w:adjustRightInd/>
              <w:jc w:val="center"/>
              <w:rPr>
                <w:b/>
                <w:bCs/>
                <w:sz w:val="22"/>
                <w:szCs w:val="22"/>
              </w:rPr>
            </w:pPr>
            <w:ins w:id="2675" w:author="ERCOT" w:date="2023-10-26T12:39:00Z">
              <w:r w:rsidRPr="00E95F39">
                <w:rPr>
                  <w:sz w:val="22"/>
                  <w:szCs w:val="22"/>
                </w:rPr>
                <w:t>5.2</w:t>
              </w:r>
            </w:ins>
            <w:del w:id="2676" w:author="ERCOT" w:date="2023-10-26T12:39:00Z">
              <w:r w:rsidRPr="00E95F39" w:rsidDel="0040323E">
                <w:rPr>
                  <w:sz w:val="22"/>
                  <w:szCs w:val="22"/>
                </w:rPr>
                <w:delText>7.3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CE21B1D" w14:textId="4E7E5CD9" w:rsidR="00A730CB" w:rsidRPr="00E95F39" w:rsidRDefault="00A730CB" w:rsidP="00E95F39">
            <w:pPr>
              <w:widowControl/>
              <w:autoSpaceDE/>
              <w:autoSpaceDN/>
              <w:adjustRightInd/>
              <w:jc w:val="center"/>
              <w:rPr>
                <w:b/>
                <w:bCs/>
                <w:sz w:val="22"/>
                <w:szCs w:val="22"/>
              </w:rPr>
            </w:pPr>
            <w:ins w:id="2677" w:author="ERCOT" w:date="2023-10-26T12:39:00Z">
              <w:r w:rsidRPr="00E95F39">
                <w:rPr>
                  <w:sz w:val="22"/>
                  <w:szCs w:val="22"/>
                </w:rPr>
                <w:t>5.8</w:t>
              </w:r>
            </w:ins>
            <w:del w:id="2678" w:author="ERCOT" w:date="2023-10-26T12:39:00Z">
              <w:r w:rsidRPr="00E95F39" w:rsidDel="0040323E">
                <w:rPr>
                  <w:sz w:val="22"/>
                  <w:szCs w:val="22"/>
                </w:rPr>
                <w:delText>8.9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937214B" w14:textId="480DDF42" w:rsidR="00A730CB" w:rsidRPr="00E95F39" w:rsidRDefault="00A730CB" w:rsidP="00E95F39">
            <w:pPr>
              <w:widowControl/>
              <w:autoSpaceDE/>
              <w:autoSpaceDN/>
              <w:adjustRightInd/>
              <w:jc w:val="center"/>
              <w:rPr>
                <w:b/>
                <w:bCs/>
                <w:sz w:val="22"/>
                <w:szCs w:val="22"/>
              </w:rPr>
            </w:pPr>
            <w:ins w:id="2679" w:author="ERCOT" w:date="2023-10-26T12:39:00Z">
              <w:r w:rsidRPr="00E95F39">
                <w:rPr>
                  <w:sz w:val="22"/>
                  <w:szCs w:val="22"/>
                </w:rPr>
                <w:t>8.2</w:t>
              </w:r>
            </w:ins>
            <w:del w:id="2680" w:author="ERCOT" w:date="2023-10-26T12:39:00Z">
              <w:r w:rsidRPr="00E95F39" w:rsidDel="0040323E">
                <w:rPr>
                  <w:sz w:val="22"/>
                  <w:szCs w:val="22"/>
                </w:rPr>
                <w:delText>10.3</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3051A75" w14:textId="01F8BB24" w:rsidR="00A730CB" w:rsidRPr="00E95F39" w:rsidRDefault="00A730CB" w:rsidP="00E95F39">
            <w:pPr>
              <w:widowControl/>
              <w:autoSpaceDE/>
              <w:autoSpaceDN/>
              <w:adjustRightInd/>
              <w:jc w:val="center"/>
              <w:rPr>
                <w:b/>
                <w:bCs/>
                <w:sz w:val="22"/>
                <w:szCs w:val="22"/>
              </w:rPr>
            </w:pPr>
            <w:ins w:id="2681" w:author="ERCOT" w:date="2023-10-26T12:39:00Z">
              <w:r w:rsidRPr="00E95F39">
                <w:rPr>
                  <w:sz w:val="22"/>
                  <w:szCs w:val="22"/>
                </w:rPr>
                <w:t>5.7</w:t>
              </w:r>
            </w:ins>
            <w:del w:id="2682" w:author="ERCOT" w:date="2023-10-26T12:39:00Z">
              <w:r w:rsidRPr="00E95F39" w:rsidDel="0040323E">
                <w:rPr>
                  <w:sz w:val="22"/>
                  <w:szCs w:val="22"/>
                </w:rPr>
                <w:delText>9.0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5D4B6AB" w14:textId="50F842C8" w:rsidR="00A730CB" w:rsidRPr="00E95F39" w:rsidRDefault="00A730CB" w:rsidP="00E95F39">
            <w:pPr>
              <w:widowControl/>
              <w:autoSpaceDE/>
              <w:autoSpaceDN/>
              <w:adjustRightInd/>
              <w:jc w:val="center"/>
              <w:rPr>
                <w:b/>
                <w:bCs/>
                <w:sz w:val="22"/>
                <w:szCs w:val="22"/>
              </w:rPr>
            </w:pPr>
            <w:ins w:id="2683" w:author="ERCOT" w:date="2023-10-26T12:39:00Z">
              <w:r w:rsidRPr="00E95F39">
                <w:rPr>
                  <w:sz w:val="22"/>
                  <w:szCs w:val="22"/>
                </w:rPr>
                <w:t>2.9</w:t>
              </w:r>
            </w:ins>
            <w:del w:id="2684" w:author="ERCOT" w:date="2023-10-26T12:39:00Z">
              <w:r w:rsidRPr="00E95F39" w:rsidDel="0040323E">
                <w:rPr>
                  <w:sz w:val="22"/>
                  <w:szCs w:val="22"/>
                </w:rPr>
                <w:delText>10.0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7C70B8DA" w14:textId="6E26D9D1" w:rsidR="00A730CB" w:rsidRPr="00E95F39" w:rsidRDefault="00A730CB" w:rsidP="00E95F39">
            <w:pPr>
              <w:widowControl/>
              <w:autoSpaceDE/>
              <w:autoSpaceDN/>
              <w:adjustRightInd/>
              <w:jc w:val="center"/>
              <w:rPr>
                <w:b/>
                <w:bCs/>
                <w:sz w:val="22"/>
                <w:szCs w:val="22"/>
              </w:rPr>
            </w:pPr>
            <w:ins w:id="2685" w:author="ERCOT" w:date="2023-10-26T12:39:00Z">
              <w:r w:rsidRPr="00E95F39">
                <w:rPr>
                  <w:sz w:val="22"/>
                  <w:szCs w:val="22"/>
                </w:rPr>
                <w:t>0.0</w:t>
              </w:r>
            </w:ins>
            <w:del w:id="2686" w:author="ERCOT" w:date="2023-10-26T12:39:00Z">
              <w:r w:rsidRPr="00E95F39" w:rsidDel="0040323E">
                <w:rPr>
                  <w:sz w:val="22"/>
                  <w:szCs w:val="22"/>
                </w:rPr>
                <w:delText>-0.4</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B708859" w14:textId="1C21BBF2" w:rsidR="00A730CB" w:rsidRPr="00E95F39" w:rsidRDefault="00A730CB" w:rsidP="00E95F39">
            <w:pPr>
              <w:widowControl/>
              <w:autoSpaceDE/>
              <w:autoSpaceDN/>
              <w:adjustRightInd/>
              <w:jc w:val="center"/>
              <w:rPr>
                <w:b/>
                <w:bCs/>
                <w:sz w:val="22"/>
                <w:szCs w:val="22"/>
              </w:rPr>
            </w:pPr>
            <w:ins w:id="2687" w:author="ERCOT" w:date="2023-10-26T12:39:00Z">
              <w:r w:rsidRPr="00E95F39">
                <w:rPr>
                  <w:sz w:val="22"/>
                  <w:szCs w:val="22"/>
                </w:rPr>
                <w:t>0.0</w:t>
              </w:r>
            </w:ins>
            <w:del w:id="2688" w:author="ERCOT" w:date="2023-10-26T12:39:00Z">
              <w:r w:rsidRPr="00E95F39" w:rsidDel="0040323E">
                <w:rPr>
                  <w:sz w:val="22"/>
                  <w:szCs w:val="22"/>
                </w:rPr>
                <w:delText>-2.7</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772B6943" w14:textId="47F14443" w:rsidR="00A730CB" w:rsidRPr="00E95F39" w:rsidRDefault="00A730CB" w:rsidP="00E95F39">
            <w:pPr>
              <w:widowControl/>
              <w:autoSpaceDE/>
              <w:autoSpaceDN/>
              <w:adjustRightInd/>
              <w:jc w:val="center"/>
              <w:rPr>
                <w:b/>
                <w:bCs/>
                <w:sz w:val="22"/>
                <w:szCs w:val="22"/>
              </w:rPr>
            </w:pPr>
            <w:ins w:id="2689" w:author="ERCOT" w:date="2023-10-26T12:39:00Z">
              <w:r w:rsidRPr="00E95F39">
                <w:rPr>
                  <w:sz w:val="22"/>
                  <w:szCs w:val="22"/>
                </w:rPr>
                <w:t>0.0</w:t>
              </w:r>
            </w:ins>
            <w:del w:id="2690"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5772329D" w14:textId="2E15E2F2" w:rsidR="00A730CB" w:rsidRPr="00E95F39" w:rsidRDefault="00A730CB" w:rsidP="00E95F39">
            <w:pPr>
              <w:widowControl/>
              <w:autoSpaceDE/>
              <w:autoSpaceDN/>
              <w:adjustRightInd/>
              <w:jc w:val="center"/>
              <w:rPr>
                <w:b/>
                <w:bCs/>
                <w:sz w:val="22"/>
                <w:szCs w:val="22"/>
              </w:rPr>
            </w:pPr>
            <w:ins w:id="2691" w:author="ERCOT" w:date="2023-10-26T12:39:00Z">
              <w:r w:rsidRPr="00E95F39">
                <w:rPr>
                  <w:sz w:val="22"/>
                  <w:szCs w:val="22"/>
                </w:rPr>
                <w:t>0.0</w:t>
              </w:r>
            </w:ins>
            <w:del w:id="2692"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530C93DD" w14:textId="3BBC5442" w:rsidR="00A730CB" w:rsidRPr="00E95F39" w:rsidRDefault="00A730CB" w:rsidP="00E95F39">
            <w:pPr>
              <w:widowControl/>
              <w:autoSpaceDE/>
              <w:autoSpaceDN/>
              <w:adjustRightInd/>
              <w:jc w:val="center"/>
              <w:rPr>
                <w:b/>
                <w:bCs/>
                <w:sz w:val="22"/>
                <w:szCs w:val="22"/>
              </w:rPr>
            </w:pPr>
            <w:ins w:id="2693" w:author="ERCOT" w:date="2023-10-26T12:39:00Z">
              <w:r w:rsidRPr="00E95F39">
                <w:rPr>
                  <w:sz w:val="22"/>
                  <w:szCs w:val="22"/>
                </w:rPr>
                <w:t>0.0</w:t>
              </w:r>
            </w:ins>
            <w:del w:id="2694" w:author="ERCOT" w:date="2023-10-26T12:39:00Z">
              <w:r w:rsidRPr="00E95F39" w:rsidDel="0040323E">
                <w:rPr>
                  <w:sz w:val="22"/>
                  <w:szCs w:val="22"/>
                </w:rPr>
                <w:delText>0.0</w:delText>
              </w:r>
            </w:del>
          </w:p>
        </w:tc>
      </w:tr>
      <w:tr w:rsidR="00A730CB" w:rsidRPr="00CC576E" w14:paraId="27C5A1D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A730CB" w:rsidRPr="000357D1" w:rsidRDefault="00A730CB" w:rsidP="00A730CB">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44508A4F" w14:textId="70AF1177" w:rsidR="00A730CB" w:rsidRPr="00E95F39" w:rsidRDefault="00A730CB" w:rsidP="00E95F39">
            <w:pPr>
              <w:widowControl/>
              <w:autoSpaceDE/>
              <w:autoSpaceDN/>
              <w:adjustRightInd/>
              <w:jc w:val="center"/>
              <w:rPr>
                <w:b/>
                <w:bCs/>
                <w:sz w:val="22"/>
                <w:szCs w:val="22"/>
              </w:rPr>
            </w:pPr>
            <w:ins w:id="2695" w:author="ERCOT" w:date="2023-10-26T12:39:00Z">
              <w:r w:rsidRPr="00E95F39">
                <w:rPr>
                  <w:sz w:val="22"/>
                  <w:szCs w:val="22"/>
                </w:rPr>
                <w:t>0.0</w:t>
              </w:r>
            </w:ins>
            <w:del w:id="2696"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0D6C3DA" w14:textId="6D9A748E" w:rsidR="00A730CB" w:rsidRPr="00E95F39" w:rsidRDefault="00A730CB" w:rsidP="00E95F39">
            <w:pPr>
              <w:widowControl/>
              <w:autoSpaceDE/>
              <w:autoSpaceDN/>
              <w:adjustRightInd/>
              <w:jc w:val="center"/>
              <w:rPr>
                <w:b/>
                <w:bCs/>
                <w:sz w:val="22"/>
                <w:szCs w:val="22"/>
              </w:rPr>
            </w:pPr>
            <w:ins w:id="2697" w:author="ERCOT" w:date="2023-10-26T12:39:00Z">
              <w:r w:rsidRPr="00E95F39">
                <w:rPr>
                  <w:sz w:val="22"/>
                  <w:szCs w:val="22"/>
                </w:rPr>
                <w:t>0.0</w:t>
              </w:r>
            </w:ins>
            <w:del w:id="269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A246327" w14:textId="2ACAC77B" w:rsidR="00A730CB" w:rsidRPr="00E95F39" w:rsidRDefault="00A730CB" w:rsidP="00E95F39">
            <w:pPr>
              <w:widowControl/>
              <w:autoSpaceDE/>
              <w:autoSpaceDN/>
              <w:adjustRightInd/>
              <w:jc w:val="center"/>
              <w:rPr>
                <w:b/>
                <w:bCs/>
                <w:sz w:val="22"/>
                <w:szCs w:val="22"/>
              </w:rPr>
            </w:pPr>
            <w:ins w:id="2699" w:author="ERCOT" w:date="2023-10-26T12:39:00Z">
              <w:r w:rsidRPr="00E95F39">
                <w:rPr>
                  <w:sz w:val="22"/>
                  <w:szCs w:val="22"/>
                </w:rPr>
                <w:t>0.0</w:t>
              </w:r>
            </w:ins>
            <w:del w:id="270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0FCAAA8" w14:textId="5D2A9D12" w:rsidR="00A730CB" w:rsidRPr="00E95F39" w:rsidRDefault="00A730CB" w:rsidP="00E95F39">
            <w:pPr>
              <w:widowControl/>
              <w:autoSpaceDE/>
              <w:autoSpaceDN/>
              <w:adjustRightInd/>
              <w:jc w:val="center"/>
              <w:rPr>
                <w:b/>
                <w:bCs/>
                <w:sz w:val="22"/>
                <w:szCs w:val="22"/>
              </w:rPr>
            </w:pPr>
            <w:ins w:id="2701" w:author="ERCOT" w:date="2023-10-26T12:39:00Z">
              <w:r w:rsidRPr="00E95F39">
                <w:rPr>
                  <w:sz w:val="22"/>
                  <w:szCs w:val="22"/>
                </w:rPr>
                <w:t>0.0</w:t>
              </w:r>
            </w:ins>
            <w:del w:id="270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82BC08F" w14:textId="01823267" w:rsidR="00A730CB" w:rsidRPr="00E95F39" w:rsidRDefault="00A730CB" w:rsidP="00E95F39">
            <w:pPr>
              <w:widowControl/>
              <w:autoSpaceDE/>
              <w:autoSpaceDN/>
              <w:adjustRightInd/>
              <w:jc w:val="center"/>
              <w:rPr>
                <w:b/>
                <w:bCs/>
                <w:sz w:val="22"/>
                <w:szCs w:val="22"/>
              </w:rPr>
            </w:pPr>
            <w:ins w:id="2703" w:author="ERCOT" w:date="2023-10-26T12:39:00Z">
              <w:r w:rsidRPr="00E95F39">
                <w:rPr>
                  <w:sz w:val="22"/>
                  <w:szCs w:val="22"/>
                </w:rPr>
                <w:t>0.0</w:t>
              </w:r>
            </w:ins>
            <w:del w:id="270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86D30B" w14:textId="3ABF7F96" w:rsidR="00A730CB" w:rsidRPr="00E95F39" w:rsidRDefault="00A730CB" w:rsidP="00E95F39">
            <w:pPr>
              <w:widowControl/>
              <w:autoSpaceDE/>
              <w:autoSpaceDN/>
              <w:adjustRightInd/>
              <w:jc w:val="center"/>
              <w:rPr>
                <w:b/>
                <w:bCs/>
                <w:sz w:val="22"/>
                <w:szCs w:val="22"/>
              </w:rPr>
            </w:pPr>
            <w:ins w:id="2705" w:author="ERCOT" w:date="2023-10-26T12:39:00Z">
              <w:r w:rsidRPr="00E95F39">
                <w:rPr>
                  <w:sz w:val="22"/>
                  <w:szCs w:val="22"/>
                </w:rPr>
                <w:t>0.0</w:t>
              </w:r>
            </w:ins>
            <w:del w:id="270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C5AFD19" w14:textId="7476ECB9" w:rsidR="00A730CB" w:rsidRPr="00E95F39" w:rsidRDefault="00A730CB" w:rsidP="00E95F39">
            <w:pPr>
              <w:widowControl/>
              <w:autoSpaceDE/>
              <w:autoSpaceDN/>
              <w:adjustRightInd/>
              <w:jc w:val="center"/>
              <w:rPr>
                <w:b/>
                <w:bCs/>
                <w:sz w:val="22"/>
                <w:szCs w:val="22"/>
              </w:rPr>
            </w:pPr>
            <w:ins w:id="2707" w:author="ERCOT" w:date="2023-10-26T12:39:00Z">
              <w:r w:rsidRPr="00E95F39">
                <w:rPr>
                  <w:sz w:val="22"/>
                  <w:szCs w:val="22"/>
                </w:rPr>
                <w:t>0.0</w:t>
              </w:r>
            </w:ins>
            <w:del w:id="270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9AC9973" w14:textId="5729C12F" w:rsidR="00A730CB" w:rsidRPr="00E95F39" w:rsidRDefault="00A730CB" w:rsidP="00E95F39">
            <w:pPr>
              <w:widowControl/>
              <w:autoSpaceDE/>
              <w:autoSpaceDN/>
              <w:adjustRightInd/>
              <w:jc w:val="center"/>
              <w:rPr>
                <w:b/>
                <w:bCs/>
                <w:sz w:val="22"/>
                <w:szCs w:val="22"/>
              </w:rPr>
            </w:pPr>
            <w:ins w:id="2709" w:author="ERCOT" w:date="2023-10-26T12:39:00Z">
              <w:r w:rsidRPr="00E95F39">
                <w:rPr>
                  <w:sz w:val="22"/>
                  <w:szCs w:val="22"/>
                </w:rPr>
                <w:t>10.9</w:t>
              </w:r>
            </w:ins>
            <w:del w:id="2710" w:author="ERCOT" w:date="2023-10-26T12:39:00Z">
              <w:r w:rsidRPr="00E95F39" w:rsidDel="0040323E">
                <w:rPr>
                  <w:sz w:val="22"/>
                  <w:szCs w:val="22"/>
                </w:rPr>
                <w:delText>8.8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D87A3DF" w14:textId="26482E09" w:rsidR="00A730CB" w:rsidRPr="00E95F39" w:rsidRDefault="00A730CB" w:rsidP="00E95F39">
            <w:pPr>
              <w:widowControl/>
              <w:autoSpaceDE/>
              <w:autoSpaceDN/>
              <w:adjustRightInd/>
              <w:jc w:val="center"/>
              <w:rPr>
                <w:b/>
                <w:bCs/>
                <w:sz w:val="22"/>
                <w:szCs w:val="22"/>
              </w:rPr>
            </w:pPr>
            <w:ins w:id="2711" w:author="ERCOT" w:date="2023-10-26T12:39:00Z">
              <w:r w:rsidRPr="00E95F39">
                <w:rPr>
                  <w:sz w:val="22"/>
                  <w:szCs w:val="22"/>
                </w:rPr>
                <w:t>11.4</w:t>
              </w:r>
            </w:ins>
            <w:del w:id="2712" w:author="ERCOT" w:date="2023-10-26T12:39:00Z">
              <w:r w:rsidRPr="00E95F39" w:rsidDel="0040323E">
                <w:rPr>
                  <w:sz w:val="22"/>
                  <w:szCs w:val="22"/>
                </w:rPr>
                <w:delText>16.5</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7A68CB5" w14:textId="34EF2E89" w:rsidR="00A730CB" w:rsidRPr="00E95F39" w:rsidRDefault="00A730CB" w:rsidP="00E95F39">
            <w:pPr>
              <w:widowControl/>
              <w:autoSpaceDE/>
              <w:autoSpaceDN/>
              <w:adjustRightInd/>
              <w:jc w:val="center"/>
              <w:rPr>
                <w:b/>
                <w:bCs/>
                <w:sz w:val="22"/>
                <w:szCs w:val="22"/>
              </w:rPr>
            </w:pPr>
            <w:ins w:id="2713" w:author="ERCOT" w:date="2023-10-26T12:39:00Z">
              <w:r w:rsidRPr="00E95F39">
                <w:rPr>
                  <w:sz w:val="22"/>
                  <w:szCs w:val="22"/>
                </w:rPr>
                <w:t>6.8</w:t>
              </w:r>
            </w:ins>
            <w:del w:id="2714" w:author="ERCOT" w:date="2023-10-26T12:39:00Z">
              <w:r w:rsidRPr="00E95F39" w:rsidDel="0040323E">
                <w:rPr>
                  <w:sz w:val="22"/>
                  <w:szCs w:val="22"/>
                </w:rPr>
                <w:delText>12.2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B70EEC5" w14:textId="5FC7E039" w:rsidR="00A730CB" w:rsidRPr="00E95F39" w:rsidRDefault="00A730CB" w:rsidP="00E95F39">
            <w:pPr>
              <w:widowControl/>
              <w:autoSpaceDE/>
              <w:autoSpaceDN/>
              <w:adjustRightInd/>
              <w:jc w:val="center"/>
              <w:rPr>
                <w:b/>
                <w:bCs/>
                <w:sz w:val="22"/>
                <w:szCs w:val="22"/>
              </w:rPr>
            </w:pPr>
            <w:ins w:id="2715" w:author="ERCOT" w:date="2023-10-26T12:39:00Z">
              <w:r w:rsidRPr="00E95F39">
                <w:rPr>
                  <w:sz w:val="22"/>
                  <w:szCs w:val="22"/>
                </w:rPr>
                <w:t>3.8</w:t>
              </w:r>
            </w:ins>
            <w:del w:id="2716" w:author="ERCOT" w:date="2023-10-26T12:39:00Z">
              <w:r w:rsidRPr="00E95F39" w:rsidDel="0040323E">
                <w:rPr>
                  <w:sz w:val="22"/>
                  <w:szCs w:val="22"/>
                </w:rPr>
                <w:delText>5.9</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684CE70" w14:textId="06EAD40C" w:rsidR="00A730CB" w:rsidRPr="00E95F39" w:rsidRDefault="00A730CB" w:rsidP="00E95F39">
            <w:pPr>
              <w:widowControl/>
              <w:autoSpaceDE/>
              <w:autoSpaceDN/>
              <w:adjustRightInd/>
              <w:jc w:val="center"/>
              <w:rPr>
                <w:b/>
                <w:bCs/>
                <w:sz w:val="22"/>
                <w:szCs w:val="22"/>
              </w:rPr>
            </w:pPr>
            <w:ins w:id="2717" w:author="ERCOT" w:date="2023-10-26T12:39:00Z">
              <w:r w:rsidRPr="00E95F39">
                <w:rPr>
                  <w:sz w:val="22"/>
                  <w:szCs w:val="22"/>
                </w:rPr>
                <w:t>3.0</w:t>
              </w:r>
            </w:ins>
            <w:del w:id="2718" w:author="ERCOT" w:date="2023-10-26T12:39:00Z">
              <w:r w:rsidRPr="00E95F39" w:rsidDel="0040323E">
                <w:rPr>
                  <w:sz w:val="22"/>
                  <w:szCs w:val="22"/>
                </w:rPr>
                <w:delText>4.4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FF0747B" w14:textId="0F633817" w:rsidR="00A730CB" w:rsidRPr="00E95F39" w:rsidRDefault="00A730CB" w:rsidP="00E95F39">
            <w:pPr>
              <w:widowControl/>
              <w:autoSpaceDE/>
              <w:autoSpaceDN/>
              <w:adjustRightInd/>
              <w:jc w:val="center"/>
              <w:rPr>
                <w:b/>
                <w:bCs/>
                <w:sz w:val="22"/>
                <w:szCs w:val="22"/>
              </w:rPr>
            </w:pPr>
            <w:ins w:id="2719" w:author="ERCOT" w:date="2023-10-26T12:39:00Z">
              <w:r w:rsidRPr="00E95F39">
                <w:rPr>
                  <w:sz w:val="22"/>
                  <w:szCs w:val="22"/>
                </w:rPr>
                <w:t>3.5</w:t>
              </w:r>
            </w:ins>
            <w:del w:id="2720" w:author="ERCOT" w:date="2023-10-26T12:39:00Z">
              <w:r w:rsidRPr="00E95F39" w:rsidDel="0040323E">
                <w:rPr>
                  <w:sz w:val="22"/>
                  <w:szCs w:val="22"/>
                </w:rPr>
                <w:delText>4.7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6B16BB3" w14:textId="7317A26D" w:rsidR="00A730CB" w:rsidRPr="00E95F39" w:rsidRDefault="00A730CB" w:rsidP="00E95F39">
            <w:pPr>
              <w:widowControl/>
              <w:autoSpaceDE/>
              <w:autoSpaceDN/>
              <w:adjustRightInd/>
              <w:jc w:val="center"/>
              <w:rPr>
                <w:b/>
                <w:bCs/>
                <w:sz w:val="22"/>
                <w:szCs w:val="22"/>
              </w:rPr>
            </w:pPr>
            <w:ins w:id="2721" w:author="ERCOT" w:date="2023-10-26T12:39:00Z">
              <w:r w:rsidRPr="00E95F39">
                <w:rPr>
                  <w:sz w:val="22"/>
                  <w:szCs w:val="22"/>
                </w:rPr>
                <w:t>3.4</w:t>
              </w:r>
            </w:ins>
            <w:del w:id="2722" w:author="ERCOT" w:date="2023-10-26T12:39:00Z">
              <w:r w:rsidRPr="00E95F39" w:rsidDel="0040323E">
                <w:rPr>
                  <w:sz w:val="22"/>
                  <w:szCs w:val="22"/>
                </w:rPr>
                <w:delText>8.5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F7D83C6" w14:textId="7D829E40" w:rsidR="00A730CB" w:rsidRPr="00E95F39" w:rsidRDefault="00A730CB" w:rsidP="00E95F39">
            <w:pPr>
              <w:widowControl/>
              <w:autoSpaceDE/>
              <w:autoSpaceDN/>
              <w:adjustRightInd/>
              <w:jc w:val="center"/>
              <w:rPr>
                <w:b/>
                <w:bCs/>
                <w:sz w:val="22"/>
                <w:szCs w:val="22"/>
              </w:rPr>
            </w:pPr>
            <w:ins w:id="2723" w:author="ERCOT" w:date="2023-10-26T12:39:00Z">
              <w:r w:rsidRPr="00E95F39">
                <w:rPr>
                  <w:sz w:val="22"/>
                  <w:szCs w:val="22"/>
                </w:rPr>
                <w:t>5.1</w:t>
              </w:r>
            </w:ins>
            <w:del w:id="2724" w:author="ERCOT" w:date="2023-10-26T12:39:00Z">
              <w:r w:rsidRPr="00E95F39" w:rsidDel="0040323E">
                <w:rPr>
                  <w:sz w:val="22"/>
                  <w:szCs w:val="22"/>
                </w:rPr>
                <w:delText>9.1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D35234A" w14:textId="291F1AD2" w:rsidR="00A730CB" w:rsidRPr="00E95F39" w:rsidRDefault="00A730CB" w:rsidP="00E95F39">
            <w:pPr>
              <w:widowControl/>
              <w:autoSpaceDE/>
              <w:autoSpaceDN/>
              <w:adjustRightInd/>
              <w:jc w:val="center"/>
              <w:rPr>
                <w:b/>
                <w:bCs/>
                <w:sz w:val="22"/>
                <w:szCs w:val="22"/>
              </w:rPr>
            </w:pPr>
            <w:ins w:id="2725" w:author="ERCOT" w:date="2023-10-26T12:39:00Z">
              <w:r w:rsidRPr="00E95F39">
                <w:rPr>
                  <w:sz w:val="22"/>
                  <w:szCs w:val="22"/>
                </w:rPr>
                <w:t>5.8</w:t>
              </w:r>
            </w:ins>
            <w:del w:id="2726" w:author="ERCOT" w:date="2023-10-26T12:39:00Z">
              <w:r w:rsidRPr="00E95F39" w:rsidDel="0040323E">
                <w:rPr>
                  <w:sz w:val="22"/>
                  <w:szCs w:val="22"/>
                </w:rPr>
                <w:delText>11.1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A979823" w14:textId="30CD3C00" w:rsidR="00A730CB" w:rsidRPr="00E95F39" w:rsidRDefault="00A730CB" w:rsidP="00E95F39">
            <w:pPr>
              <w:widowControl/>
              <w:autoSpaceDE/>
              <w:autoSpaceDN/>
              <w:adjustRightInd/>
              <w:jc w:val="center"/>
              <w:rPr>
                <w:b/>
                <w:bCs/>
                <w:sz w:val="22"/>
                <w:szCs w:val="22"/>
              </w:rPr>
            </w:pPr>
            <w:ins w:id="2727" w:author="ERCOT" w:date="2023-10-26T12:39:00Z">
              <w:r w:rsidRPr="00E95F39">
                <w:rPr>
                  <w:sz w:val="22"/>
                  <w:szCs w:val="22"/>
                </w:rPr>
                <w:t>6.1</w:t>
              </w:r>
            </w:ins>
            <w:del w:id="2728" w:author="ERCOT" w:date="2023-10-26T12:39:00Z">
              <w:r w:rsidRPr="00E95F39" w:rsidDel="0040323E">
                <w:rPr>
                  <w:sz w:val="22"/>
                  <w:szCs w:val="22"/>
                </w:rPr>
                <w:delText>8.7</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64B450C7" w14:textId="727DCF44" w:rsidR="00A730CB" w:rsidRPr="00E95F39" w:rsidRDefault="00A730CB" w:rsidP="00E95F39">
            <w:pPr>
              <w:widowControl/>
              <w:autoSpaceDE/>
              <w:autoSpaceDN/>
              <w:adjustRightInd/>
              <w:jc w:val="center"/>
              <w:rPr>
                <w:b/>
                <w:bCs/>
                <w:sz w:val="22"/>
                <w:szCs w:val="22"/>
              </w:rPr>
            </w:pPr>
            <w:ins w:id="2729" w:author="ERCOT" w:date="2023-10-26T12:39:00Z">
              <w:r w:rsidRPr="00E95F39">
                <w:rPr>
                  <w:sz w:val="22"/>
                  <w:szCs w:val="22"/>
                </w:rPr>
                <w:t>6.4</w:t>
              </w:r>
            </w:ins>
            <w:del w:id="2730" w:author="ERCOT" w:date="2023-10-26T12:39:00Z">
              <w:r w:rsidRPr="00E95F39" w:rsidDel="0040323E">
                <w:rPr>
                  <w:sz w:val="22"/>
                  <w:szCs w:val="22"/>
                </w:rPr>
                <w:delText>12.8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48BC8DE" w14:textId="180C5300" w:rsidR="00A730CB" w:rsidRPr="00E95F39" w:rsidRDefault="00A730CB" w:rsidP="00E95F39">
            <w:pPr>
              <w:widowControl/>
              <w:autoSpaceDE/>
              <w:autoSpaceDN/>
              <w:adjustRightInd/>
              <w:jc w:val="center"/>
              <w:rPr>
                <w:b/>
                <w:bCs/>
                <w:sz w:val="22"/>
                <w:szCs w:val="22"/>
              </w:rPr>
            </w:pPr>
            <w:ins w:id="2731" w:author="ERCOT" w:date="2023-10-26T12:39:00Z">
              <w:r w:rsidRPr="00E95F39">
                <w:rPr>
                  <w:sz w:val="22"/>
                  <w:szCs w:val="22"/>
                </w:rPr>
                <w:t>1.7</w:t>
              </w:r>
            </w:ins>
            <w:del w:id="2732" w:author="ERCOT" w:date="2023-10-26T12:39:00Z">
              <w:r w:rsidRPr="00E95F39" w:rsidDel="0040323E">
                <w:rPr>
                  <w:sz w:val="22"/>
                  <w:szCs w:val="22"/>
                </w:rPr>
                <w:delText>7.8</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31A5E00A" w14:textId="38427781" w:rsidR="00A730CB" w:rsidRPr="00E95F39" w:rsidRDefault="00A730CB" w:rsidP="00E95F39">
            <w:pPr>
              <w:widowControl/>
              <w:autoSpaceDE/>
              <w:autoSpaceDN/>
              <w:adjustRightInd/>
              <w:jc w:val="center"/>
              <w:rPr>
                <w:b/>
                <w:bCs/>
                <w:sz w:val="22"/>
                <w:szCs w:val="22"/>
              </w:rPr>
            </w:pPr>
            <w:ins w:id="2733" w:author="ERCOT" w:date="2023-10-26T12:39:00Z">
              <w:r w:rsidRPr="00E95F39">
                <w:rPr>
                  <w:sz w:val="22"/>
                  <w:szCs w:val="22"/>
                </w:rPr>
                <w:t>0.0</w:t>
              </w:r>
            </w:ins>
            <w:del w:id="2734" w:author="ERCOT" w:date="2023-10-26T12:39:00Z">
              <w:r w:rsidRPr="00E95F39" w:rsidDel="0040323E">
                <w:rPr>
                  <w:sz w:val="22"/>
                  <w:szCs w:val="22"/>
                </w:rPr>
                <w:delText>-3.7</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4390AEFB" w14:textId="411EEDF0" w:rsidR="00A730CB" w:rsidRPr="00E95F39" w:rsidRDefault="00A730CB" w:rsidP="00E95F39">
            <w:pPr>
              <w:widowControl/>
              <w:autoSpaceDE/>
              <w:autoSpaceDN/>
              <w:adjustRightInd/>
              <w:jc w:val="center"/>
              <w:rPr>
                <w:b/>
                <w:bCs/>
                <w:sz w:val="22"/>
                <w:szCs w:val="22"/>
              </w:rPr>
            </w:pPr>
            <w:ins w:id="2735" w:author="ERCOT" w:date="2023-10-26T12:39:00Z">
              <w:r w:rsidRPr="00E95F39">
                <w:rPr>
                  <w:sz w:val="22"/>
                  <w:szCs w:val="22"/>
                </w:rPr>
                <w:t>0.0</w:t>
              </w:r>
            </w:ins>
            <w:del w:id="2736" w:author="ERCOT" w:date="2023-10-26T12:39:00Z">
              <w:r w:rsidRPr="00E95F39" w:rsidDel="0040323E">
                <w:rPr>
                  <w:sz w:val="22"/>
                  <w:szCs w:val="22"/>
                </w:rPr>
                <w:delText>-2.5</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2095BABD" w14:textId="02EE8D48" w:rsidR="00A730CB" w:rsidRPr="00E95F39" w:rsidRDefault="00A730CB" w:rsidP="00E95F39">
            <w:pPr>
              <w:widowControl/>
              <w:autoSpaceDE/>
              <w:autoSpaceDN/>
              <w:adjustRightInd/>
              <w:jc w:val="center"/>
              <w:rPr>
                <w:b/>
                <w:bCs/>
                <w:sz w:val="22"/>
                <w:szCs w:val="22"/>
              </w:rPr>
            </w:pPr>
            <w:ins w:id="2737" w:author="ERCOT" w:date="2023-10-26T12:39:00Z">
              <w:r w:rsidRPr="00E95F39">
                <w:rPr>
                  <w:sz w:val="22"/>
                  <w:szCs w:val="22"/>
                </w:rPr>
                <w:t>0.0</w:t>
              </w:r>
            </w:ins>
            <w:del w:id="2738"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2B299930" w14:textId="0CB2A143" w:rsidR="00A730CB" w:rsidRPr="00E95F39" w:rsidRDefault="00A730CB" w:rsidP="00E95F39">
            <w:pPr>
              <w:widowControl/>
              <w:autoSpaceDE/>
              <w:autoSpaceDN/>
              <w:adjustRightInd/>
              <w:jc w:val="center"/>
              <w:rPr>
                <w:b/>
                <w:bCs/>
                <w:sz w:val="22"/>
                <w:szCs w:val="22"/>
              </w:rPr>
            </w:pPr>
            <w:ins w:id="2739" w:author="ERCOT" w:date="2023-10-26T12:39:00Z">
              <w:r w:rsidRPr="00E95F39">
                <w:rPr>
                  <w:sz w:val="22"/>
                  <w:szCs w:val="22"/>
                </w:rPr>
                <w:t>0.0</w:t>
              </w:r>
            </w:ins>
            <w:del w:id="2740"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75E68693" w14:textId="4D7FD43B" w:rsidR="00A730CB" w:rsidRPr="00E95F39" w:rsidRDefault="00A730CB" w:rsidP="00E95F39">
            <w:pPr>
              <w:widowControl/>
              <w:autoSpaceDE/>
              <w:autoSpaceDN/>
              <w:adjustRightInd/>
              <w:jc w:val="center"/>
              <w:rPr>
                <w:b/>
                <w:bCs/>
                <w:sz w:val="22"/>
                <w:szCs w:val="22"/>
              </w:rPr>
            </w:pPr>
            <w:ins w:id="2741" w:author="ERCOT" w:date="2023-10-26T12:39:00Z">
              <w:r w:rsidRPr="00E95F39">
                <w:rPr>
                  <w:sz w:val="22"/>
                  <w:szCs w:val="22"/>
                </w:rPr>
                <w:t>0.0</w:t>
              </w:r>
            </w:ins>
            <w:del w:id="2742" w:author="ERCOT" w:date="2023-10-26T12:39:00Z">
              <w:r w:rsidRPr="00E95F39" w:rsidDel="0040323E">
                <w:rPr>
                  <w:sz w:val="22"/>
                  <w:szCs w:val="22"/>
                </w:rPr>
                <w:delText>0.0</w:delText>
              </w:r>
            </w:del>
          </w:p>
        </w:tc>
      </w:tr>
      <w:tr w:rsidR="00A730CB" w:rsidRPr="00CC576E" w14:paraId="59E4D7B1"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A730CB" w:rsidRPr="000357D1" w:rsidRDefault="00A730CB" w:rsidP="00A730CB">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542E3F4F" w14:textId="10B27E00" w:rsidR="00A730CB" w:rsidRPr="00E95F39" w:rsidRDefault="00A730CB" w:rsidP="00E95F39">
            <w:pPr>
              <w:widowControl/>
              <w:autoSpaceDE/>
              <w:autoSpaceDN/>
              <w:adjustRightInd/>
              <w:jc w:val="center"/>
              <w:rPr>
                <w:b/>
                <w:bCs/>
                <w:sz w:val="22"/>
                <w:szCs w:val="22"/>
              </w:rPr>
            </w:pPr>
            <w:ins w:id="2743" w:author="ERCOT" w:date="2023-10-26T12:39:00Z">
              <w:r w:rsidRPr="00E95F39">
                <w:rPr>
                  <w:sz w:val="22"/>
                  <w:szCs w:val="22"/>
                </w:rPr>
                <w:t>0.0</w:t>
              </w:r>
            </w:ins>
            <w:del w:id="2744"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D3F93FE" w14:textId="362E525B" w:rsidR="00A730CB" w:rsidRPr="00E95F39" w:rsidRDefault="00A730CB" w:rsidP="00E95F39">
            <w:pPr>
              <w:widowControl/>
              <w:autoSpaceDE/>
              <w:autoSpaceDN/>
              <w:adjustRightInd/>
              <w:jc w:val="center"/>
              <w:rPr>
                <w:b/>
                <w:bCs/>
                <w:sz w:val="22"/>
                <w:szCs w:val="22"/>
              </w:rPr>
            </w:pPr>
            <w:ins w:id="2745" w:author="ERCOT" w:date="2023-10-26T12:39:00Z">
              <w:r w:rsidRPr="00E95F39">
                <w:rPr>
                  <w:sz w:val="22"/>
                  <w:szCs w:val="22"/>
                </w:rPr>
                <w:t>0.0</w:t>
              </w:r>
            </w:ins>
            <w:del w:id="274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B1D2607" w14:textId="4BDCC5B6" w:rsidR="00A730CB" w:rsidRPr="00E95F39" w:rsidRDefault="00A730CB" w:rsidP="00E95F39">
            <w:pPr>
              <w:widowControl/>
              <w:autoSpaceDE/>
              <w:autoSpaceDN/>
              <w:adjustRightInd/>
              <w:jc w:val="center"/>
              <w:rPr>
                <w:b/>
                <w:bCs/>
                <w:sz w:val="22"/>
                <w:szCs w:val="22"/>
              </w:rPr>
            </w:pPr>
            <w:ins w:id="2747" w:author="ERCOT" w:date="2023-10-26T12:39:00Z">
              <w:r w:rsidRPr="00E95F39">
                <w:rPr>
                  <w:sz w:val="22"/>
                  <w:szCs w:val="22"/>
                </w:rPr>
                <w:t>0.0</w:t>
              </w:r>
            </w:ins>
            <w:del w:id="274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848C193" w14:textId="76433761" w:rsidR="00A730CB" w:rsidRPr="00E95F39" w:rsidRDefault="00A730CB" w:rsidP="00E95F39">
            <w:pPr>
              <w:widowControl/>
              <w:autoSpaceDE/>
              <w:autoSpaceDN/>
              <w:adjustRightInd/>
              <w:jc w:val="center"/>
              <w:rPr>
                <w:b/>
                <w:bCs/>
                <w:sz w:val="22"/>
                <w:szCs w:val="22"/>
              </w:rPr>
            </w:pPr>
            <w:ins w:id="2749" w:author="ERCOT" w:date="2023-10-26T12:39:00Z">
              <w:r w:rsidRPr="00E95F39">
                <w:rPr>
                  <w:sz w:val="22"/>
                  <w:szCs w:val="22"/>
                </w:rPr>
                <w:t>0.0</w:t>
              </w:r>
            </w:ins>
            <w:del w:id="275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36CE83" w14:textId="0D573A7E" w:rsidR="00A730CB" w:rsidRPr="00E95F39" w:rsidRDefault="00A730CB" w:rsidP="00E95F39">
            <w:pPr>
              <w:widowControl/>
              <w:autoSpaceDE/>
              <w:autoSpaceDN/>
              <w:adjustRightInd/>
              <w:jc w:val="center"/>
              <w:rPr>
                <w:b/>
                <w:bCs/>
                <w:sz w:val="22"/>
                <w:szCs w:val="22"/>
              </w:rPr>
            </w:pPr>
            <w:ins w:id="2751" w:author="ERCOT" w:date="2023-10-26T12:39:00Z">
              <w:r w:rsidRPr="00E95F39">
                <w:rPr>
                  <w:sz w:val="22"/>
                  <w:szCs w:val="22"/>
                </w:rPr>
                <w:t>0.0</w:t>
              </w:r>
            </w:ins>
            <w:del w:id="275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39D5493" w14:textId="4A63BAC7" w:rsidR="00A730CB" w:rsidRPr="00E95F39" w:rsidRDefault="00A730CB" w:rsidP="00E95F39">
            <w:pPr>
              <w:widowControl/>
              <w:autoSpaceDE/>
              <w:autoSpaceDN/>
              <w:adjustRightInd/>
              <w:jc w:val="center"/>
              <w:rPr>
                <w:b/>
                <w:bCs/>
                <w:sz w:val="22"/>
                <w:szCs w:val="22"/>
              </w:rPr>
            </w:pPr>
            <w:ins w:id="2753" w:author="ERCOT" w:date="2023-10-26T12:39:00Z">
              <w:r w:rsidRPr="00E95F39">
                <w:rPr>
                  <w:sz w:val="22"/>
                  <w:szCs w:val="22"/>
                </w:rPr>
                <w:t>0.0</w:t>
              </w:r>
            </w:ins>
            <w:del w:id="275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C27533" w14:textId="1BE4E51B" w:rsidR="00A730CB" w:rsidRPr="00E95F39" w:rsidRDefault="00A730CB" w:rsidP="00E95F39">
            <w:pPr>
              <w:widowControl/>
              <w:autoSpaceDE/>
              <w:autoSpaceDN/>
              <w:adjustRightInd/>
              <w:jc w:val="center"/>
              <w:rPr>
                <w:b/>
                <w:bCs/>
                <w:sz w:val="22"/>
                <w:szCs w:val="22"/>
              </w:rPr>
            </w:pPr>
            <w:ins w:id="2755" w:author="ERCOT" w:date="2023-10-26T12:39:00Z">
              <w:r w:rsidRPr="00E95F39">
                <w:rPr>
                  <w:sz w:val="22"/>
                  <w:szCs w:val="22"/>
                </w:rPr>
                <w:t>0.0</w:t>
              </w:r>
            </w:ins>
            <w:del w:id="275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01711A7" w14:textId="2E2FD116" w:rsidR="00A730CB" w:rsidRPr="00E95F39" w:rsidRDefault="00A730CB" w:rsidP="00E95F39">
            <w:pPr>
              <w:widowControl/>
              <w:autoSpaceDE/>
              <w:autoSpaceDN/>
              <w:adjustRightInd/>
              <w:jc w:val="center"/>
              <w:rPr>
                <w:b/>
                <w:bCs/>
                <w:sz w:val="22"/>
                <w:szCs w:val="22"/>
              </w:rPr>
            </w:pPr>
            <w:ins w:id="2757" w:author="ERCOT" w:date="2023-10-26T12:39:00Z">
              <w:r w:rsidRPr="00E95F39">
                <w:rPr>
                  <w:sz w:val="22"/>
                  <w:szCs w:val="22"/>
                </w:rPr>
                <w:t>8.4</w:t>
              </w:r>
            </w:ins>
            <w:del w:id="2758" w:author="ERCOT" w:date="2023-10-26T12:39:00Z">
              <w:r w:rsidRPr="00E95F39" w:rsidDel="0040323E">
                <w:rPr>
                  <w:sz w:val="22"/>
                  <w:szCs w:val="22"/>
                </w:rPr>
                <w:delText>6.7</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300CEB44" w14:textId="526F28EF" w:rsidR="00A730CB" w:rsidRPr="00E95F39" w:rsidRDefault="00A730CB" w:rsidP="00E95F39">
            <w:pPr>
              <w:widowControl/>
              <w:autoSpaceDE/>
              <w:autoSpaceDN/>
              <w:adjustRightInd/>
              <w:jc w:val="center"/>
              <w:rPr>
                <w:b/>
                <w:bCs/>
                <w:sz w:val="22"/>
                <w:szCs w:val="22"/>
              </w:rPr>
            </w:pPr>
            <w:ins w:id="2759" w:author="ERCOT" w:date="2023-10-26T12:39:00Z">
              <w:r w:rsidRPr="00E95F39">
                <w:rPr>
                  <w:sz w:val="22"/>
                  <w:szCs w:val="22"/>
                </w:rPr>
                <w:t>11.9</w:t>
              </w:r>
            </w:ins>
            <w:del w:id="2760" w:author="ERCOT" w:date="2023-10-26T12:39:00Z">
              <w:r w:rsidRPr="00E95F39" w:rsidDel="0040323E">
                <w:rPr>
                  <w:sz w:val="22"/>
                  <w:szCs w:val="22"/>
                </w:rPr>
                <w:delText>14.7</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7AAA60FF" w14:textId="57A1ECA2" w:rsidR="00A730CB" w:rsidRPr="00E95F39" w:rsidRDefault="00A730CB" w:rsidP="00E95F39">
            <w:pPr>
              <w:widowControl/>
              <w:autoSpaceDE/>
              <w:autoSpaceDN/>
              <w:adjustRightInd/>
              <w:jc w:val="center"/>
              <w:rPr>
                <w:b/>
                <w:bCs/>
                <w:sz w:val="22"/>
                <w:szCs w:val="22"/>
              </w:rPr>
            </w:pPr>
            <w:ins w:id="2761" w:author="ERCOT" w:date="2023-10-26T12:39:00Z">
              <w:r w:rsidRPr="00E95F39">
                <w:rPr>
                  <w:sz w:val="22"/>
                  <w:szCs w:val="22"/>
                </w:rPr>
                <w:t>6.8</w:t>
              </w:r>
            </w:ins>
            <w:del w:id="2762" w:author="ERCOT" w:date="2023-10-26T12:39:00Z">
              <w:r w:rsidRPr="00E95F39" w:rsidDel="0040323E">
                <w:rPr>
                  <w:sz w:val="22"/>
                  <w:szCs w:val="22"/>
                </w:rPr>
                <w:delText>11.8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55819E8" w14:textId="6BB056B5" w:rsidR="00A730CB" w:rsidRPr="00E95F39" w:rsidRDefault="00A730CB" w:rsidP="00E95F39">
            <w:pPr>
              <w:widowControl/>
              <w:autoSpaceDE/>
              <w:autoSpaceDN/>
              <w:adjustRightInd/>
              <w:jc w:val="center"/>
              <w:rPr>
                <w:b/>
                <w:bCs/>
                <w:sz w:val="22"/>
                <w:szCs w:val="22"/>
              </w:rPr>
            </w:pPr>
            <w:ins w:id="2763" w:author="ERCOT" w:date="2023-10-26T12:39:00Z">
              <w:r w:rsidRPr="00E95F39">
                <w:rPr>
                  <w:sz w:val="22"/>
                  <w:szCs w:val="22"/>
                </w:rPr>
                <w:t>5.2</w:t>
              </w:r>
            </w:ins>
            <w:del w:id="2764" w:author="ERCOT" w:date="2023-10-26T12:39:00Z">
              <w:r w:rsidRPr="00E95F39" w:rsidDel="0040323E">
                <w:rPr>
                  <w:sz w:val="22"/>
                  <w:szCs w:val="22"/>
                </w:rPr>
                <w:delText>8.6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FE6E279" w14:textId="50CF7A1A" w:rsidR="00A730CB" w:rsidRPr="00E95F39" w:rsidRDefault="00A730CB" w:rsidP="00E95F39">
            <w:pPr>
              <w:widowControl/>
              <w:autoSpaceDE/>
              <w:autoSpaceDN/>
              <w:adjustRightInd/>
              <w:jc w:val="center"/>
              <w:rPr>
                <w:b/>
                <w:bCs/>
                <w:sz w:val="22"/>
                <w:szCs w:val="22"/>
              </w:rPr>
            </w:pPr>
            <w:ins w:id="2765" w:author="ERCOT" w:date="2023-10-26T12:39:00Z">
              <w:r w:rsidRPr="00E95F39">
                <w:rPr>
                  <w:sz w:val="22"/>
                  <w:szCs w:val="22"/>
                </w:rPr>
                <w:t>4.3</w:t>
              </w:r>
            </w:ins>
            <w:del w:id="2766" w:author="ERCOT" w:date="2023-10-26T12:39:00Z">
              <w:r w:rsidRPr="00E95F39" w:rsidDel="0040323E">
                <w:rPr>
                  <w:sz w:val="22"/>
                  <w:szCs w:val="22"/>
                </w:rPr>
                <w:delText>6.2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78B2C46" w14:textId="10B12404" w:rsidR="00A730CB" w:rsidRPr="00E95F39" w:rsidRDefault="00A730CB" w:rsidP="00E95F39">
            <w:pPr>
              <w:widowControl/>
              <w:autoSpaceDE/>
              <w:autoSpaceDN/>
              <w:adjustRightInd/>
              <w:jc w:val="center"/>
              <w:rPr>
                <w:b/>
                <w:bCs/>
                <w:sz w:val="22"/>
                <w:szCs w:val="22"/>
              </w:rPr>
            </w:pPr>
            <w:ins w:id="2767" w:author="ERCOT" w:date="2023-10-26T12:39:00Z">
              <w:r w:rsidRPr="00E95F39">
                <w:rPr>
                  <w:sz w:val="22"/>
                  <w:szCs w:val="22"/>
                </w:rPr>
                <w:t>4.0</w:t>
              </w:r>
            </w:ins>
            <w:del w:id="2768" w:author="ERCOT" w:date="2023-10-26T12:39:00Z">
              <w:r w:rsidRPr="00E95F39" w:rsidDel="0040323E">
                <w:rPr>
                  <w:sz w:val="22"/>
                  <w:szCs w:val="22"/>
                </w:rPr>
                <w:delText>6.6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2E5DFB" w14:textId="28972962" w:rsidR="00A730CB" w:rsidRPr="00E95F39" w:rsidRDefault="00A730CB" w:rsidP="00E95F39">
            <w:pPr>
              <w:widowControl/>
              <w:autoSpaceDE/>
              <w:autoSpaceDN/>
              <w:adjustRightInd/>
              <w:jc w:val="center"/>
              <w:rPr>
                <w:b/>
                <w:bCs/>
                <w:sz w:val="22"/>
                <w:szCs w:val="22"/>
              </w:rPr>
            </w:pPr>
            <w:ins w:id="2769" w:author="ERCOT" w:date="2023-10-26T12:39:00Z">
              <w:r w:rsidRPr="00E95F39">
                <w:rPr>
                  <w:sz w:val="22"/>
                  <w:szCs w:val="22"/>
                </w:rPr>
                <w:t>5.3</w:t>
              </w:r>
            </w:ins>
            <w:del w:id="2770" w:author="ERCOT" w:date="2023-10-26T12:39:00Z">
              <w:r w:rsidRPr="00E95F39" w:rsidDel="0040323E">
                <w:rPr>
                  <w:sz w:val="22"/>
                  <w:szCs w:val="22"/>
                </w:rPr>
                <w:delText>7.5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AD85D3F" w14:textId="160A5D86" w:rsidR="00A730CB" w:rsidRPr="00E95F39" w:rsidRDefault="00A730CB" w:rsidP="00E95F39">
            <w:pPr>
              <w:widowControl/>
              <w:autoSpaceDE/>
              <w:autoSpaceDN/>
              <w:adjustRightInd/>
              <w:jc w:val="center"/>
              <w:rPr>
                <w:b/>
                <w:bCs/>
                <w:sz w:val="22"/>
                <w:szCs w:val="22"/>
              </w:rPr>
            </w:pPr>
            <w:ins w:id="2771" w:author="ERCOT" w:date="2023-10-26T12:39:00Z">
              <w:r w:rsidRPr="00E95F39">
                <w:rPr>
                  <w:sz w:val="22"/>
                  <w:szCs w:val="22"/>
                </w:rPr>
                <w:t>5.2</w:t>
              </w:r>
            </w:ins>
            <w:del w:id="2772" w:author="ERCOT" w:date="2023-10-26T12:39:00Z">
              <w:r w:rsidRPr="00E95F39" w:rsidDel="0040323E">
                <w:rPr>
                  <w:sz w:val="22"/>
                  <w:szCs w:val="22"/>
                </w:rPr>
                <w:delText>7.3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97E056A" w14:textId="2CB3AEFB" w:rsidR="00A730CB" w:rsidRPr="00E95F39" w:rsidRDefault="00A730CB" w:rsidP="00E95F39">
            <w:pPr>
              <w:widowControl/>
              <w:autoSpaceDE/>
              <w:autoSpaceDN/>
              <w:adjustRightInd/>
              <w:jc w:val="center"/>
              <w:rPr>
                <w:b/>
                <w:bCs/>
                <w:sz w:val="22"/>
                <w:szCs w:val="22"/>
              </w:rPr>
            </w:pPr>
            <w:ins w:id="2773" w:author="ERCOT" w:date="2023-10-26T12:39:00Z">
              <w:r w:rsidRPr="00E95F39">
                <w:rPr>
                  <w:sz w:val="22"/>
                  <w:szCs w:val="22"/>
                </w:rPr>
                <w:t>5.8</w:t>
              </w:r>
            </w:ins>
            <w:del w:id="2774" w:author="ERCOT" w:date="2023-10-26T12:39:00Z">
              <w:r w:rsidRPr="00E95F39" w:rsidDel="0040323E">
                <w:rPr>
                  <w:sz w:val="22"/>
                  <w:szCs w:val="22"/>
                </w:rPr>
                <w:delText>9.8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2A290F2" w14:textId="07D3C7B0" w:rsidR="00A730CB" w:rsidRPr="00E95F39" w:rsidRDefault="00A730CB" w:rsidP="00E95F39">
            <w:pPr>
              <w:widowControl/>
              <w:autoSpaceDE/>
              <w:autoSpaceDN/>
              <w:adjustRightInd/>
              <w:jc w:val="center"/>
              <w:rPr>
                <w:b/>
                <w:bCs/>
                <w:sz w:val="22"/>
                <w:szCs w:val="22"/>
              </w:rPr>
            </w:pPr>
            <w:ins w:id="2775" w:author="ERCOT" w:date="2023-10-26T12:39:00Z">
              <w:r w:rsidRPr="00E95F39">
                <w:rPr>
                  <w:sz w:val="22"/>
                  <w:szCs w:val="22"/>
                </w:rPr>
                <w:t>5.6</w:t>
              </w:r>
            </w:ins>
            <w:del w:id="2776" w:author="ERCOT" w:date="2023-10-26T12:39:00Z">
              <w:r w:rsidRPr="00E95F39" w:rsidDel="0040323E">
                <w:rPr>
                  <w:sz w:val="22"/>
                  <w:szCs w:val="22"/>
                </w:rPr>
                <w:delText>11.6</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519F5ACC" w14:textId="406676BF" w:rsidR="00A730CB" w:rsidRPr="00E95F39" w:rsidRDefault="00A730CB" w:rsidP="00E95F39">
            <w:pPr>
              <w:widowControl/>
              <w:autoSpaceDE/>
              <w:autoSpaceDN/>
              <w:adjustRightInd/>
              <w:jc w:val="center"/>
              <w:rPr>
                <w:b/>
                <w:bCs/>
                <w:sz w:val="22"/>
                <w:szCs w:val="22"/>
              </w:rPr>
            </w:pPr>
            <w:ins w:id="2777" w:author="ERCOT" w:date="2023-10-26T12:39:00Z">
              <w:r w:rsidRPr="00E95F39">
                <w:rPr>
                  <w:sz w:val="22"/>
                  <w:szCs w:val="22"/>
                </w:rPr>
                <w:t>4.5</w:t>
              </w:r>
            </w:ins>
            <w:del w:id="2778" w:author="ERCOT" w:date="2023-10-26T12:39:00Z">
              <w:r w:rsidRPr="00E95F39" w:rsidDel="0040323E">
                <w:rPr>
                  <w:sz w:val="22"/>
                  <w:szCs w:val="22"/>
                </w:rPr>
                <w:delText>8.7</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696B1781" w14:textId="5E1DBB3A" w:rsidR="00A730CB" w:rsidRPr="00E95F39" w:rsidRDefault="00A730CB" w:rsidP="00E95F39">
            <w:pPr>
              <w:widowControl/>
              <w:autoSpaceDE/>
              <w:autoSpaceDN/>
              <w:adjustRightInd/>
              <w:jc w:val="center"/>
              <w:rPr>
                <w:b/>
                <w:bCs/>
                <w:sz w:val="22"/>
                <w:szCs w:val="22"/>
              </w:rPr>
            </w:pPr>
            <w:ins w:id="2779" w:author="ERCOT" w:date="2023-10-26T12:39:00Z">
              <w:r w:rsidRPr="00E95F39">
                <w:rPr>
                  <w:sz w:val="22"/>
                  <w:szCs w:val="22"/>
                </w:rPr>
                <w:t>1.8</w:t>
              </w:r>
            </w:ins>
            <w:del w:id="2780" w:author="ERCOT" w:date="2023-10-26T12:39:00Z">
              <w:r w:rsidRPr="00E95F39" w:rsidDel="0040323E">
                <w:rPr>
                  <w:sz w:val="22"/>
                  <w:szCs w:val="22"/>
                </w:rPr>
                <w:delText>2.5</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4C719012" w14:textId="04A8D182" w:rsidR="00A730CB" w:rsidRPr="00E95F39" w:rsidRDefault="00A730CB" w:rsidP="00E95F39">
            <w:pPr>
              <w:widowControl/>
              <w:autoSpaceDE/>
              <w:autoSpaceDN/>
              <w:adjustRightInd/>
              <w:jc w:val="center"/>
              <w:rPr>
                <w:b/>
                <w:bCs/>
                <w:sz w:val="22"/>
                <w:szCs w:val="22"/>
              </w:rPr>
            </w:pPr>
            <w:ins w:id="2781" w:author="ERCOT" w:date="2023-10-26T12:39:00Z">
              <w:r w:rsidRPr="00E95F39">
                <w:rPr>
                  <w:sz w:val="22"/>
                  <w:szCs w:val="22"/>
                </w:rPr>
                <w:t>0.0</w:t>
              </w:r>
            </w:ins>
            <w:del w:id="2782" w:author="ERCOT" w:date="2023-10-26T12:39:00Z">
              <w:r w:rsidRPr="00E95F39" w:rsidDel="0040323E">
                <w:rPr>
                  <w:sz w:val="22"/>
                  <w:szCs w:val="22"/>
                </w:rPr>
                <w:delText>-4.7</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3BB0E512" w14:textId="7401B707" w:rsidR="00A730CB" w:rsidRPr="00E95F39" w:rsidRDefault="00A730CB" w:rsidP="00E95F39">
            <w:pPr>
              <w:widowControl/>
              <w:autoSpaceDE/>
              <w:autoSpaceDN/>
              <w:adjustRightInd/>
              <w:jc w:val="center"/>
              <w:rPr>
                <w:b/>
                <w:bCs/>
                <w:sz w:val="22"/>
                <w:szCs w:val="22"/>
              </w:rPr>
            </w:pPr>
            <w:ins w:id="2783" w:author="ERCOT" w:date="2023-10-26T12:39:00Z">
              <w:r w:rsidRPr="00E95F39">
                <w:rPr>
                  <w:sz w:val="22"/>
                  <w:szCs w:val="22"/>
                </w:rPr>
                <w:t>0.0</w:t>
              </w:r>
            </w:ins>
            <w:del w:id="2784"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C50B7E9" w14:textId="67CA38C5" w:rsidR="00A730CB" w:rsidRPr="00E95F39" w:rsidRDefault="00A730CB" w:rsidP="00E95F39">
            <w:pPr>
              <w:widowControl/>
              <w:autoSpaceDE/>
              <w:autoSpaceDN/>
              <w:adjustRightInd/>
              <w:jc w:val="center"/>
              <w:rPr>
                <w:b/>
                <w:bCs/>
                <w:sz w:val="22"/>
                <w:szCs w:val="22"/>
              </w:rPr>
            </w:pPr>
            <w:ins w:id="2785" w:author="ERCOT" w:date="2023-10-26T12:39:00Z">
              <w:r w:rsidRPr="00E95F39">
                <w:rPr>
                  <w:sz w:val="22"/>
                  <w:szCs w:val="22"/>
                </w:rPr>
                <w:t>0.0</w:t>
              </w:r>
            </w:ins>
            <w:del w:id="2786"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FAC2D5B" w14:textId="56E3B4F5" w:rsidR="00A730CB" w:rsidRPr="00E95F39" w:rsidRDefault="00A730CB" w:rsidP="00E95F39">
            <w:pPr>
              <w:widowControl/>
              <w:autoSpaceDE/>
              <w:autoSpaceDN/>
              <w:adjustRightInd/>
              <w:jc w:val="center"/>
              <w:rPr>
                <w:b/>
                <w:bCs/>
                <w:sz w:val="22"/>
                <w:szCs w:val="22"/>
              </w:rPr>
            </w:pPr>
            <w:ins w:id="2787" w:author="ERCOT" w:date="2023-10-26T12:39:00Z">
              <w:r w:rsidRPr="00E95F39">
                <w:rPr>
                  <w:sz w:val="22"/>
                  <w:szCs w:val="22"/>
                </w:rPr>
                <w:t>0.0</w:t>
              </w:r>
            </w:ins>
            <w:del w:id="2788"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5B54A904" w14:textId="787FD109" w:rsidR="00A730CB" w:rsidRPr="00E95F39" w:rsidRDefault="00A730CB" w:rsidP="00E95F39">
            <w:pPr>
              <w:widowControl/>
              <w:autoSpaceDE/>
              <w:autoSpaceDN/>
              <w:adjustRightInd/>
              <w:jc w:val="center"/>
              <w:rPr>
                <w:b/>
                <w:bCs/>
                <w:sz w:val="22"/>
                <w:szCs w:val="22"/>
              </w:rPr>
            </w:pPr>
            <w:ins w:id="2789" w:author="ERCOT" w:date="2023-10-26T12:39:00Z">
              <w:r w:rsidRPr="00E95F39">
                <w:rPr>
                  <w:sz w:val="22"/>
                  <w:szCs w:val="22"/>
                </w:rPr>
                <w:t>0.0</w:t>
              </w:r>
            </w:ins>
            <w:del w:id="2790" w:author="ERCOT" w:date="2023-10-26T12:39:00Z">
              <w:r w:rsidRPr="00E95F39" w:rsidDel="0040323E">
                <w:rPr>
                  <w:sz w:val="22"/>
                  <w:szCs w:val="22"/>
                </w:rPr>
                <w:delText>0.0</w:delText>
              </w:r>
            </w:del>
          </w:p>
        </w:tc>
      </w:tr>
      <w:tr w:rsidR="00A730CB" w:rsidRPr="00CC576E" w14:paraId="66196B34"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A730CB" w:rsidRPr="000357D1" w:rsidRDefault="00A730CB" w:rsidP="00A730CB">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42F36FA3" w14:textId="75D50880" w:rsidR="00A730CB" w:rsidRPr="00E95F39" w:rsidRDefault="00A730CB" w:rsidP="00E95F39">
            <w:pPr>
              <w:widowControl/>
              <w:autoSpaceDE/>
              <w:autoSpaceDN/>
              <w:adjustRightInd/>
              <w:jc w:val="center"/>
              <w:rPr>
                <w:b/>
                <w:bCs/>
                <w:sz w:val="22"/>
                <w:szCs w:val="22"/>
              </w:rPr>
            </w:pPr>
            <w:ins w:id="2791" w:author="ERCOT" w:date="2023-10-26T12:39:00Z">
              <w:r w:rsidRPr="00E95F39">
                <w:rPr>
                  <w:sz w:val="22"/>
                  <w:szCs w:val="22"/>
                </w:rPr>
                <w:t>0.0</w:t>
              </w:r>
            </w:ins>
            <w:del w:id="2792"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00E8B72" w14:textId="7C5F912C" w:rsidR="00A730CB" w:rsidRPr="00E95F39" w:rsidRDefault="00A730CB" w:rsidP="00E95F39">
            <w:pPr>
              <w:widowControl/>
              <w:autoSpaceDE/>
              <w:autoSpaceDN/>
              <w:adjustRightInd/>
              <w:jc w:val="center"/>
              <w:rPr>
                <w:b/>
                <w:bCs/>
                <w:sz w:val="22"/>
                <w:szCs w:val="22"/>
              </w:rPr>
            </w:pPr>
            <w:ins w:id="2793" w:author="ERCOT" w:date="2023-10-26T12:39:00Z">
              <w:r w:rsidRPr="00E95F39">
                <w:rPr>
                  <w:sz w:val="22"/>
                  <w:szCs w:val="22"/>
                </w:rPr>
                <w:t>0.0</w:t>
              </w:r>
            </w:ins>
            <w:del w:id="279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90855FB" w14:textId="3B3A5265" w:rsidR="00A730CB" w:rsidRPr="00E95F39" w:rsidRDefault="00A730CB" w:rsidP="00E95F39">
            <w:pPr>
              <w:widowControl/>
              <w:autoSpaceDE/>
              <w:autoSpaceDN/>
              <w:adjustRightInd/>
              <w:jc w:val="center"/>
              <w:rPr>
                <w:b/>
                <w:bCs/>
                <w:sz w:val="22"/>
                <w:szCs w:val="22"/>
              </w:rPr>
            </w:pPr>
            <w:ins w:id="2795" w:author="ERCOT" w:date="2023-10-26T12:39:00Z">
              <w:r w:rsidRPr="00E95F39">
                <w:rPr>
                  <w:sz w:val="22"/>
                  <w:szCs w:val="22"/>
                </w:rPr>
                <w:t>0.0</w:t>
              </w:r>
            </w:ins>
            <w:del w:id="279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FD72F2F" w14:textId="557BC9F2" w:rsidR="00A730CB" w:rsidRPr="00E95F39" w:rsidRDefault="00A730CB" w:rsidP="00E95F39">
            <w:pPr>
              <w:widowControl/>
              <w:autoSpaceDE/>
              <w:autoSpaceDN/>
              <w:adjustRightInd/>
              <w:jc w:val="center"/>
              <w:rPr>
                <w:b/>
                <w:bCs/>
                <w:sz w:val="22"/>
                <w:szCs w:val="22"/>
              </w:rPr>
            </w:pPr>
            <w:ins w:id="2797" w:author="ERCOT" w:date="2023-10-26T12:39:00Z">
              <w:r w:rsidRPr="00E95F39">
                <w:rPr>
                  <w:sz w:val="22"/>
                  <w:szCs w:val="22"/>
                </w:rPr>
                <w:t>0.0</w:t>
              </w:r>
            </w:ins>
            <w:del w:id="279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D3A1656" w14:textId="3E835C2F" w:rsidR="00A730CB" w:rsidRPr="00E95F39" w:rsidRDefault="00A730CB" w:rsidP="00E95F39">
            <w:pPr>
              <w:widowControl/>
              <w:autoSpaceDE/>
              <w:autoSpaceDN/>
              <w:adjustRightInd/>
              <w:jc w:val="center"/>
              <w:rPr>
                <w:b/>
                <w:bCs/>
                <w:sz w:val="22"/>
                <w:szCs w:val="22"/>
              </w:rPr>
            </w:pPr>
            <w:ins w:id="2799" w:author="ERCOT" w:date="2023-10-26T12:39:00Z">
              <w:r w:rsidRPr="00E95F39">
                <w:rPr>
                  <w:sz w:val="22"/>
                  <w:szCs w:val="22"/>
                </w:rPr>
                <w:t>0.0</w:t>
              </w:r>
            </w:ins>
            <w:del w:id="280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877A940" w14:textId="17400A7A" w:rsidR="00A730CB" w:rsidRPr="00E95F39" w:rsidRDefault="00A730CB" w:rsidP="00E95F39">
            <w:pPr>
              <w:widowControl/>
              <w:autoSpaceDE/>
              <w:autoSpaceDN/>
              <w:adjustRightInd/>
              <w:jc w:val="center"/>
              <w:rPr>
                <w:b/>
                <w:bCs/>
                <w:sz w:val="22"/>
                <w:szCs w:val="22"/>
              </w:rPr>
            </w:pPr>
            <w:ins w:id="2801" w:author="ERCOT" w:date="2023-10-26T12:39:00Z">
              <w:r w:rsidRPr="00E95F39">
                <w:rPr>
                  <w:sz w:val="22"/>
                  <w:szCs w:val="22"/>
                </w:rPr>
                <w:t>0.0</w:t>
              </w:r>
            </w:ins>
            <w:del w:id="280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A4C515" w14:textId="11ADFADD" w:rsidR="00A730CB" w:rsidRPr="00E95F39" w:rsidRDefault="00A730CB" w:rsidP="00E95F39">
            <w:pPr>
              <w:widowControl/>
              <w:autoSpaceDE/>
              <w:autoSpaceDN/>
              <w:adjustRightInd/>
              <w:jc w:val="center"/>
              <w:rPr>
                <w:b/>
                <w:bCs/>
                <w:sz w:val="22"/>
                <w:szCs w:val="22"/>
              </w:rPr>
            </w:pPr>
            <w:ins w:id="2803" w:author="ERCOT" w:date="2023-10-26T12:39:00Z">
              <w:r w:rsidRPr="00E95F39">
                <w:rPr>
                  <w:sz w:val="22"/>
                  <w:szCs w:val="22"/>
                </w:rPr>
                <w:t>0.0</w:t>
              </w:r>
            </w:ins>
            <w:del w:id="280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9297F62" w14:textId="24029EDB" w:rsidR="00A730CB" w:rsidRPr="00E95F39" w:rsidRDefault="00A730CB" w:rsidP="00E95F39">
            <w:pPr>
              <w:widowControl/>
              <w:autoSpaceDE/>
              <w:autoSpaceDN/>
              <w:adjustRightInd/>
              <w:jc w:val="center"/>
              <w:rPr>
                <w:b/>
                <w:bCs/>
                <w:sz w:val="22"/>
                <w:szCs w:val="22"/>
              </w:rPr>
            </w:pPr>
            <w:ins w:id="2805" w:author="ERCOT" w:date="2023-10-26T12:39:00Z">
              <w:r w:rsidRPr="00E95F39">
                <w:rPr>
                  <w:sz w:val="22"/>
                  <w:szCs w:val="22"/>
                </w:rPr>
                <w:t>6.4</w:t>
              </w:r>
            </w:ins>
            <w:del w:id="2806" w:author="ERCOT" w:date="2023-10-26T12:39:00Z">
              <w:r w:rsidRPr="00E95F39" w:rsidDel="0040323E">
                <w:rPr>
                  <w:sz w:val="22"/>
                  <w:szCs w:val="22"/>
                </w:rPr>
                <w:delText>1.3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808BAC0" w14:textId="542EBCC0" w:rsidR="00A730CB" w:rsidRPr="00E95F39" w:rsidRDefault="00A730CB" w:rsidP="00E95F39">
            <w:pPr>
              <w:widowControl/>
              <w:autoSpaceDE/>
              <w:autoSpaceDN/>
              <w:adjustRightInd/>
              <w:jc w:val="center"/>
              <w:rPr>
                <w:b/>
                <w:bCs/>
                <w:sz w:val="22"/>
                <w:szCs w:val="22"/>
              </w:rPr>
            </w:pPr>
            <w:ins w:id="2807" w:author="ERCOT" w:date="2023-10-26T12:39:00Z">
              <w:r w:rsidRPr="00E95F39">
                <w:rPr>
                  <w:sz w:val="22"/>
                  <w:szCs w:val="22"/>
                </w:rPr>
                <w:t>15.5</w:t>
              </w:r>
            </w:ins>
            <w:del w:id="2808" w:author="ERCOT" w:date="2023-10-26T12:39:00Z">
              <w:r w:rsidRPr="00E95F39" w:rsidDel="0040323E">
                <w:rPr>
                  <w:sz w:val="22"/>
                  <w:szCs w:val="22"/>
                </w:rPr>
                <w:delText>13.2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11F1442D" w14:textId="0487CF76" w:rsidR="00A730CB" w:rsidRPr="00E95F39" w:rsidRDefault="00A730CB" w:rsidP="00E95F39">
            <w:pPr>
              <w:widowControl/>
              <w:autoSpaceDE/>
              <w:autoSpaceDN/>
              <w:adjustRightInd/>
              <w:jc w:val="center"/>
              <w:rPr>
                <w:b/>
                <w:bCs/>
                <w:sz w:val="22"/>
                <w:szCs w:val="22"/>
              </w:rPr>
            </w:pPr>
            <w:ins w:id="2809" w:author="ERCOT" w:date="2023-10-26T12:39:00Z">
              <w:r w:rsidRPr="00E95F39">
                <w:rPr>
                  <w:sz w:val="22"/>
                  <w:szCs w:val="22"/>
                </w:rPr>
                <w:t>8.5</w:t>
              </w:r>
            </w:ins>
            <w:del w:id="2810" w:author="ERCOT" w:date="2023-10-26T12:39:00Z">
              <w:r w:rsidRPr="00E95F39" w:rsidDel="0040323E">
                <w:rPr>
                  <w:sz w:val="22"/>
                  <w:szCs w:val="22"/>
                </w:rPr>
                <w:delText>10.9</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FD11F74" w14:textId="3CB0D0CB" w:rsidR="00A730CB" w:rsidRPr="00E95F39" w:rsidRDefault="00A730CB" w:rsidP="00E95F39">
            <w:pPr>
              <w:widowControl/>
              <w:autoSpaceDE/>
              <w:autoSpaceDN/>
              <w:adjustRightInd/>
              <w:jc w:val="center"/>
              <w:rPr>
                <w:b/>
                <w:bCs/>
                <w:sz w:val="22"/>
                <w:szCs w:val="22"/>
              </w:rPr>
            </w:pPr>
            <w:ins w:id="2811" w:author="ERCOT" w:date="2023-10-26T12:39:00Z">
              <w:r w:rsidRPr="00E95F39">
                <w:rPr>
                  <w:sz w:val="22"/>
                  <w:szCs w:val="22"/>
                </w:rPr>
                <w:t>5.9</w:t>
              </w:r>
            </w:ins>
            <w:del w:id="2812" w:author="ERCOT" w:date="2023-10-26T12:39:00Z">
              <w:r w:rsidRPr="00E95F39" w:rsidDel="0040323E">
                <w:rPr>
                  <w:sz w:val="22"/>
                  <w:szCs w:val="22"/>
                </w:rPr>
                <w:delText>10.6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4B08C51" w14:textId="476E224D" w:rsidR="00A730CB" w:rsidRPr="00E95F39" w:rsidRDefault="00A730CB" w:rsidP="00E95F39">
            <w:pPr>
              <w:widowControl/>
              <w:autoSpaceDE/>
              <w:autoSpaceDN/>
              <w:adjustRightInd/>
              <w:jc w:val="center"/>
              <w:rPr>
                <w:b/>
                <w:bCs/>
                <w:sz w:val="22"/>
                <w:szCs w:val="22"/>
              </w:rPr>
            </w:pPr>
            <w:ins w:id="2813" w:author="ERCOT" w:date="2023-10-26T12:39:00Z">
              <w:r w:rsidRPr="00E95F39">
                <w:rPr>
                  <w:sz w:val="22"/>
                  <w:szCs w:val="22"/>
                </w:rPr>
                <w:t>3.6</w:t>
              </w:r>
            </w:ins>
            <w:del w:id="2814" w:author="ERCOT" w:date="2023-10-26T12:39:00Z">
              <w:r w:rsidRPr="00E95F39" w:rsidDel="0040323E">
                <w:rPr>
                  <w:sz w:val="22"/>
                  <w:szCs w:val="22"/>
                </w:rPr>
                <w:delText>8.4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403DDE9" w14:textId="5418E890" w:rsidR="00A730CB" w:rsidRPr="00E95F39" w:rsidRDefault="00A730CB" w:rsidP="00E95F39">
            <w:pPr>
              <w:widowControl/>
              <w:autoSpaceDE/>
              <w:autoSpaceDN/>
              <w:adjustRightInd/>
              <w:jc w:val="center"/>
              <w:rPr>
                <w:b/>
                <w:bCs/>
                <w:sz w:val="22"/>
                <w:szCs w:val="22"/>
              </w:rPr>
            </w:pPr>
            <w:ins w:id="2815" w:author="ERCOT" w:date="2023-10-26T12:39:00Z">
              <w:r w:rsidRPr="00E95F39">
                <w:rPr>
                  <w:sz w:val="22"/>
                  <w:szCs w:val="22"/>
                </w:rPr>
                <w:t>4.0</w:t>
              </w:r>
            </w:ins>
            <w:del w:id="2816" w:author="ERCOT" w:date="2023-10-26T12:39:00Z">
              <w:r w:rsidRPr="00E95F39" w:rsidDel="0040323E">
                <w:rPr>
                  <w:sz w:val="22"/>
                  <w:szCs w:val="22"/>
                </w:rPr>
                <w:delText>8.8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3650F5B" w14:textId="154BCD04" w:rsidR="00A730CB" w:rsidRPr="00E95F39" w:rsidRDefault="00A730CB" w:rsidP="00E95F39">
            <w:pPr>
              <w:widowControl/>
              <w:autoSpaceDE/>
              <w:autoSpaceDN/>
              <w:adjustRightInd/>
              <w:jc w:val="center"/>
              <w:rPr>
                <w:b/>
                <w:bCs/>
                <w:sz w:val="22"/>
                <w:szCs w:val="22"/>
              </w:rPr>
            </w:pPr>
            <w:ins w:id="2817" w:author="ERCOT" w:date="2023-10-26T12:39:00Z">
              <w:r w:rsidRPr="00E95F39">
                <w:rPr>
                  <w:sz w:val="22"/>
                  <w:szCs w:val="22"/>
                </w:rPr>
                <w:t>4.6</w:t>
              </w:r>
            </w:ins>
            <w:del w:id="2818" w:author="ERCOT" w:date="2023-10-26T12:39:00Z">
              <w:r w:rsidRPr="00E95F39" w:rsidDel="0040323E">
                <w:rPr>
                  <w:sz w:val="22"/>
                  <w:szCs w:val="22"/>
                </w:rPr>
                <w:delText>8.5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70AFC7D" w14:textId="0BCDBA41" w:rsidR="00A730CB" w:rsidRPr="00E95F39" w:rsidRDefault="00A730CB" w:rsidP="00E95F39">
            <w:pPr>
              <w:widowControl/>
              <w:autoSpaceDE/>
              <w:autoSpaceDN/>
              <w:adjustRightInd/>
              <w:jc w:val="center"/>
              <w:rPr>
                <w:b/>
                <w:bCs/>
                <w:sz w:val="22"/>
                <w:szCs w:val="22"/>
              </w:rPr>
            </w:pPr>
            <w:ins w:id="2819" w:author="ERCOT" w:date="2023-10-26T12:39:00Z">
              <w:r w:rsidRPr="00E95F39">
                <w:rPr>
                  <w:sz w:val="22"/>
                  <w:szCs w:val="22"/>
                </w:rPr>
                <w:t>4.6</w:t>
              </w:r>
            </w:ins>
            <w:del w:id="2820" w:author="ERCOT" w:date="2023-10-26T12:39:00Z">
              <w:r w:rsidRPr="00E95F39" w:rsidDel="0040323E">
                <w:rPr>
                  <w:sz w:val="22"/>
                  <w:szCs w:val="22"/>
                </w:rPr>
                <w:delText>8.7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B850680" w14:textId="3596C6DA" w:rsidR="00A730CB" w:rsidRPr="00E95F39" w:rsidRDefault="00A730CB" w:rsidP="00E95F39">
            <w:pPr>
              <w:widowControl/>
              <w:autoSpaceDE/>
              <w:autoSpaceDN/>
              <w:adjustRightInd/>
              <w:jc w:val="center"/>
              <w:rPr>
                <w:b/>
                <w:bCs/>
                <w:sz w:val="22"/>
                <w:szCs w:val="22"/>
              </w:rPr>
            </w:pPr>
            <w:ins w:id="2821" w:author="ERCOT" w:date="2023-10-26T12:39:00Z">
              <w:r w:rsidRPr="00E95F39">
                <w:rPr>
                  <w:sz w:val="22"/>
                  <w:szCs w:val="22"/>
                </w:rPr>
                <w:t>5.0</w:t>
              </w:r>
            </w:ins>
            <w:del w:id="2822" w:author="ERCOT" w:date="2023-10-26T12:39:00Z">
              <w:r w:rsidRPr="00E95F39" w:rsidDel="0040323E">
                <w:rPr>
                  <w:sz w:val="22"/>
                  <w:szCs w:val="22"/>
                </w:rPr>
                <w:delText>10.4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9573417" w14:textId="5B3DE26C" w:rsidR="00A730CB" w:rsidRPr="00E95F39" w:rsidRDefault="00A730CB" w:rsidP="00E95F39">
            <w:pPr>
              <w:widowControl/>
              <w:autoSpaceDE/>
              <w:autoSpaceDN/>
              <w:adjustRightInd/>
              <w:jc w:val="center"/>
              <w:rPr>
                <w:b/>
                <w:bCs/>
                <w:sz w:val="22"/>
                <w:szCs w:val="22"/>
              </w:rPr>
            </w:pPr>
            <w:ins w:id="2823" w:author="ERCOT" w:date="2023-10-26T12:39:00Z">
              <w:r w:rsidRPr="00E95F39">
                <w:rPr>
                  <w:sz w:val="22"/>
                  <w:szCs w:val="22"/>
                </w:rPr>
                <w:t>5.6</w:t>
              </w:r>
            </w:ins>
            <w:del w:id="2824" w:author="ERCOT" w:date="2023-10-26T12:39:00Z">
              <w:r w:rsidRPr="00E95F39" w:rsidDel="0040323E">
                <w:rPr>
                  <w:sz w:val="22"/>
                  <w:szCs w:val="22"/>
                </w:rPr>
                <w:delText>7.6</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21763D29" w14:textId="35F7DADA" w:rsidR="00A730CB" w:rsidRPr="00E95F39" w:rsidRDefault="00A730CB" w:rsidP="00E95F39">
            <w:pPr>
              <w:widowControl/>
              <w:autoSpaceDE/>
              <w:autoSpaceDN/>
              <w:adjustRightInd/>
              <w:jc w:val="center"/>
              <w:rPr>
                <w:b/>
                <w:bCs/>
                <w:sz w:val="22"/>
                <w:szCs w:val="22"/>
              </w:rPr>
            </w:pPr>
            <w:ins w:id="2825" w:author="ERCOT" w:date="2023-10-26T12:39:00Z">
              <w:r w:rsidRPr="00E95F39">
                <w:rPr>
                  <w:sz w:val="22"/>
                  <w:szCs w:val="22"/>
                </w:rPr>
                <w:t>3.3</w:t>
              </w:r>
            </w:ins>
            <w:del w:id="2826" w:author="ERCOT" w:date="2023-10-26T12:39:00Z">
              <w:r w:rsidRPr="00E95F39" w:rsidDel="0040323E">
                <w:rPr>
                  <w:sz w:val="22"/>
                  <w:szCs w:val="22"/>
                </w:rPr>
                <w:delText>9.0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50150976" w14:textId="3A77CD42" w:rsidR="00A730CB" w:rsidRPr="00E95F39" w:rsidRDefault="00A730CB" w:rsidP="00E95F39">
            <w:pPr>
              <w:widowControl/>
              <w:autoSpaceDE/>
              <w:autoSpaceDN/>
              <w:adjustRightInd/>
              <w:jc w:val="center"/>
              <w:rPr>
                <w:b/>
                <w:bCs/>
                <w:sz w:val="22"/>
                <w:szCs w:val="22"/>
              </w:rPr>
            </w:pPr>
            <w:ins w:id="2827" w:author="ERCOT" w:date="2023-10-26T12:39:00Z">
              <w:r w:rsidRPr="00E95F39">
                <w:rPr>
                  <w:sz w:val="22"/>
                  <w:szCs w:val="22"/>
                </w:rPr>
                <w:t>0.0</w:t>
              </w:r>
            </w:ins>
            <w:del w:id="2828" w:author="ERCOT" w:date="2023-10-26T12:39:00Z">
              <w:r w:rsidRPr="00E95F39" w:rsidDel="0040323E">
                <w:rPr>
                  <w:sz w:val="22"/>
                  <w:szCs w:val="22"/>
                </w:rPr>
                <w:delText>1.2</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5218DD37" w14:textId="1DDAA49A" w:rsidR="00A730CB" w:rsidRPr="00E95F39" w:rsidRDefault="00A730CB" w:rsidP="00E95F39">
            <w:pPr>
              <w:widowControl/>
              <w:autoSpaceDE/>
              <w:autoSpaceDN/>
              <w:adjustRightInd/>
              <w:jc w:val="center"/>
              <w:rPr>
                <w:b/>
                <w:bCs/>
                <w:sz w:val="22"/>
                <w:szCs w:val="22"/>
              </w:rPr>
            </w:pPr>
            <w:ins w:id="2829" w:author="ERCOT" w:date="2023-10-26T12:39:00Z">
              <w:r w:rsidRPr="00E95F39">
                <w:rPr>
                  <w:sz w:val="22"/>
                  <w:szCs w:val="22"/>
                </w:rPr>
                <w:t>0.0</w:t>
              </w:r>
            </w:ins>
            <w:del w:id="2830" w:author="ERCOT" w:date="2023-10-26T12:39:00Z">
              <w:r w:rsidRPr="00E95F39" w:rsidDel="0040323E">
                <w:rPr>
                  <w:sz w:val="22"/>
                  <w:szCs w:val="22"/>
                </w:rPr>
                <w:delText>-1.1</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1EEB6FA8" w14:textId="004ADA0E" w:rsidR="00A730CB" w:rsidRPr="00E95F39" w:rsidRDefault="00A730CB" w:rsidP="00E95F39">
            <w:pPr>
              <w:widowControl/>
              <w:autoSpaceDE/>
              <w:autoSpaceDN/>
              <w:adjustRightInd/>
              <w:jc w:val="center"/>
              <w:rPr>
                <w:b/>
                <w:bCs/>
                <w:sz w:val="22"/>
                <w:szCs w:val="22"/>
              </w:rPr>
            </w:pPr>
            <w:ins w:id="2831" w:author="ERCOT" w:date="2023-10-26T12:39:00Z">
              <w:r w:rsidRPr="00E95F39">
                <w:rPr>
                  <w:sz w:val="22"/>
                  <w:szCs w:val="22"/>
                </w:rPr>
                <w:t>0.0</w:t>
              </w:r>
            </w:ins>
            <w:del w:id="2832"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4927505B" w14:textId="448D56FB" w:rsidR="00A730CB" w:rsidRPr="00E95F39" w:rsidRDefault="00A730CB" w:rsidP="00E95F39">
            <w:pPr>
              <w:widowControl/>
              <w:autoSpaceDE/>
              <w:autoSpaceDN/>
              <w:adjustRightInd/>
              <w:jc w:val="center"/>
              <w:rPr>
                <w:b/>
                <w:bCs/>
                <w:sz w:val="22"/>
                <w:szCs w:val="22"/>
              </w:rPr>
            </w:pPr>
            <w:ins w:id="2833" w:author="ERCOT" w:date="2023-10-26T12:39:00Z">
              <w:r w:rsidRPr="00E95F39">
                <w:rPr>
                  <w:sz w:val="22"/>
                  <w:szCs w:val="22"/>
                </w:rPr>
                <w:t>0.0</w:t>
              </w:r>
            </w:ins>
            <w:del w:id="2834"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442821D" w14:textId="4C9AFA59" w:rsidR="00A730CB" w:rsidRPr="00E95F39" w:rsidRDefault="00A730CB" w:rsidP="00E95F39">
            <w:pPr>
              <w:widowControl/>
              <w:autoSpaceDE/>
              <w:autoSpaceDN/>
              <w:adjustRightInd/>
              <w:jc w:val="center"/>
              <w:rPr>
                <w:b/>
                <w:bCs/>
                <w:sz w:val="22"/>
                <w:szCs w:val="22"/>
              </w:rPr>
            </w:pPr>
            <w:ins w:id="2835" w:author="ERCOT" w:date="2023-10-26T12:39:00Z">
              <w:r w:rsidRPr="00E95F39">
                <w:rPr>
                  <w:sz w:val="22"/>
                  <w:szCs w:val="22"/>
                </w:rPr>
                <w:t>0.0</w:t>
              </w:r>
            </w:ins>
            <w:del w:id="2836"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068637DA" w14:textId="6BE33012" w:rsidR="00A730CB" w:rsidRPr="00E95F39" w:rsidRDefault="00A730CB" w:rsidP="00E95F39">
            <w:pPr>
              <w:widowControl/>
              <w:autoSpaceDE/>
              <w:autoSpaceDN/>
              <w:adjustRightInd/>
              <w:jc w:val="center"/>
              <w:rPr>
                <w:b/>
                <w:bCs/>
                <w:sz w:val="22"/>
                <w:szCs w:val="22"/>
              </w:rPr>
            </w:pPr>
            <w:ins w:id="2837" w:author="ERCOT" w:date="2023-10-26T12:39:00Z">
              <w:r w:rsidRPr="00E95F39">
                <w:rPr>
                  <w:sz w:val="22"/>
                  <w:szCs w:val="22"/>
                </w:rPr>
                <w:t>0.0</w:t>
              </w:r>
            </w:ins>
            <w:del w:id="2838" w:author="ERCOT" w:date="2023-10-26T12:39:00Z">
              <w:r w:rsidRPr="00E95F39" w:rsidDel="0040323E">
                <w:rPr>
                  <w:sz w:val="22"/>
                  <w:szCs w:val="22"/>
                </w:rPr>
                <w:delText>0.0</w:delText>
              </w:r>
            </w:del>
          </w:p>
        </w:tc>
      </w:tr>
      <w:tr w:rsidR="00A730CB" w:rsidRPr="00ED4D8D" w14:paraId="23046A82"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A730CB" w:rsidRPr="000357D1" w:rsidRDefault="00A730CB" w:rsidP="00A730CB">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46A0BB56" w14:textId="001A52D0" w:rsidR="00A730CB" w:rsidRPr="00E95F39" w:rsidRDefault="00A730CB" w:rsidP="00E95F39">
            <w:pPr>
              <w:widowControl/>
              <w:autoSpaceDE/>
              <w:autoSpaceDN/>
              <w:adjustRightInd/>
              <w:jc w:val="center"/>
              <w:rPr>
                <w:b/>
                <w:bCs/>
                <w:sz w:val="22"/>
                <w:szCs w:val="22"/>
              </w:rPr>
            </w:pPr>
            <w:ins w:id="2839" w:author="ERCOT" w:date="2023-10-26T12:39:00Z">
              <w:r w:rsidRPr="00E95F39">
                <w:rPr>
                  <w:sz w:val="22"/>
                  <w:szCs w:val="22"/>
                </w:rPr>
                <w:t>0.0</w:t>
              </w:r>
            </w:ins>
            <w:del w:id="2840"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F3FAB7C" w14:textId="30AB3B05" w:rsidR="00A730CB" w:rsidRPr="00E95F39" w:rsidRDefault="00A730CB" w:rsidP="00E95F39">
            <w:pPr>
              <w:widowControl/>
              <w:autoSpaceDE/>
              <w:autoSpaceDN/>
              <w:adjustRightInd/>
              <w:jc w:val="center"/>
              <w:rPr>
                <w:b/>
                <w:bCs/>
                <w:sz w:val="22"/>
                <w:szCs w:val="22"/>
              </w:rPr>
            </w:pPr>
            <w:ins w:id="2841" w:author="ERCOT" w:date="2023-10-26T12:39:00Z">
              <w:r w:rsidRPr="00E95F39">
                <w:rPr>
                  <w:sz w:val="22"/>
                  <w:szCs w:val="22"/>
                </w:rPr>
                <w:t>0.0</w:t>
              </w:r>
            </w:ins>
            <w:del w:id="284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8A27455" w14:textId="180EFEC7" w:rsidR="00A730CB" w:rsidRPr="00E95F39" w:rsidRDefault="00A730CB" w:rsidP="00E95F39">
            <w:pPr>
              <w:widowControl/>
              <w:autoSpaceDE/>
              <w:autoSpaceDN/>
              <w:adjustRightInd/>
              <w:jc w:val="center"/>
              <w:rPr>
                <w:b/>
                <w:bCs/>
                <w:sz w:val="22"/>
                <w:szCs w:val="22"/>
              </w:rPr>
            </w:pPr>
            <w:ins w:id="2843" w:author="ERCOT" w:date="2023-10-26T12:39:00Z">
              <w:r w:rsidRPr="00E95F39">
                <w:rPr>
                  <w:sz w:val="22"/>
                  <w:szCs w:val="22"/>
                </w:rPr>
                <w:t>0.0</w:t>
              </w:r>
            </w:ins>
            <w:del w:id="284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B55DB3D" w14:textId="41A75AAA" w:rsidR="00A730CB" w:rsidRPr="00E95F39" w:rsidRDefault="00A730CB" w:rsidP="00E95F39">
            <w:pPr>
              <w:widowControl/>
              <w:autoSpaceDE/>
              <w:autoSpaceDN/>
              <w:adjustRightInd/>
              <w:jc w:val="center"/>
              <w:rPr>
                <w:b/>
                <w:bCs/>
                <w:sz w:val="22"/>
                <w:szCs w:val="22"/>
              </w:rPr>
            </w:pPr>
            <w:ins w:id="2845" w:author="ERCOT" w:date="2023-10-26T12:39:00Z">
              <w:r w:rsidRPr="00E95F39">
                <w:rPr>
                  <w:sz w:val="22"/>
                  <w:szCs w:val="22"/>
                </w:rPr>
                <w:t>0.0</w:t>
              </w:r>
            </w:ins>
            <w:del w:id="284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7C87E63" w14:textId="678028A1" w:rsidR="00A730CB" w:rsidRPr="00E95F39" w:rsidRDefault="00A730CB" w:rsidP="00E95F39">
            <w:pPr>
              <w:widowControl/>
              <w:autoSpaceDE/>
              <w:autoSpaceDN/>
              <w:adjustRightInd/>
              <w:jc w:val="center"/>
              <w:rPr>
                <w:b/>
                <w:bCs/>
                <w:sz w:val="22"/>
                <w:szCs w:val="22"/>
              </w:rPr>
            </w:pPr>
            <w:ins w:id="2847" w:author="ERCOT" w:date="2023-10-26T12:39:00Z">
              <w:r w:rsidRPr="00E95F39">
                <w:rPr>
                  <w:sz w:val="22"/>
                  <w:szCs w:val="22"/>
                </w:rPr>
                <w:t>0.0</w:t>
              </w:r>
            </w:ins>
            <w:del w:id="284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A583E5" w14:textId="3396DF75" w:rsidR="00A730CB" w:rsidRPr="00E95F39" w:rsidRDefault="00A730CB" w:rsidP="00E95F39">
            <w:pPr>
              <w:widowControl/>
              <w:autoSpaceDE/>
              <w:autoSpaceDN/>
              <w:adjustRightInd/>
              <w:jc w:val="center"/>
              <w:rPr>
                <w:b/>
                <w:bCs/>
                <w:sz w:val="22"/>
                <w:szCs w:val="22"/>
              </w:rPr>
            </w:pPr>
            <w:ins w:id="2849" w:author="ERCOT" w:date="2023-10-26T12:39:00Z">
              <w:r w:rsidRPr="00E95F39">
                <w:rPr>
                  <w:sz w:val="22"/>
                  <w:szCs w:val="22"/>
                </w:rPr>
                <w:t>0.0</w:t>
              </w:r>
            </w:ins>
            <w:del w:id="285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5C19933" w14:textId="3A3E0FDE" w:rsidR="00A730CB" w:rsidRPr="00E95F39" w:rsidRDefault="00A730CB" w:rsidP="00E95F39">
            <w:pPr>
              <w:widowControl/>
              <w:autoSpaceDE/>
              <w:autoSpaceDN/>
              <w:adjustRightInd/>
              <w:jc w:val="center"/>
              <w:rPr>
                <w:b/>
                <w:bCs/>
                <w:sz w:val="22"/>
                <w:szCs w:val="22"/>
              </w:rPr>
            </w:pPr>
            <w:ins w:id="2851" w:author="ERCOT" w:date="2023-10-26T12:39:00Z">
              <w:r w:rsidRPr="00E95F39">
                <w:rPr>
                  <w:sz w:val="22"/>
                  <w:szCs w:val="22"/>
                </w:rPr>
                <w:t>0.0</w:t>
              </w:r>
            </w:ins>
            <w:del w:id="285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F1EE510" w14:textId="11A8287F" w:rsidR="00A730CB" w:rsidRPr="00E95F39" w:rsidRDefault="00A730CB" w:rsidP="00E95F39">
            <w:pPr>
              <w:widowControl/>
              <w:autoSpaceDE/>
              <w:autoSpaceDN/>
              <w:adjustRightInd/>
              <w:jc w:val="center"/>
              <w:rPr>
                <w:b/>
                <w:bCs/>
                <w:sz w:val="22"/>
                <w:szCs w:val="22"/>
              </w:rPr>
            </w:pPr>
            <w:ins w:id="2853" w:author="ERCOT" w:date="2023-10-26T12:39:00Z">
              <w:r w:rsidRPr="00E95F39">
                <w:rPr>
                  <w:sz w:val="22"/>
                  <w:szCs w:val="22"/>
                </w:rPr>
                <w:t>2.0</w:t>
              </w:r>
            </w:ins>
            <w:del w:id="2854" w:author="ERCOT" w:date="2023-10-26T12:39:00Z">
              <w:r w:rsidRPr="00E95F39" w:rsidDel="0040323E">
                <w:rPr>
                  <w:sz w:val="22"/>
                  <w:szCs w:val="22"/>
                </w:rPr>
                <w:delText>0.2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1F465EBF" w14:textId="0830165D" w:rsidR="00A730CB" w:rsidRPr="00E95F39" w:rsidRDefault="00A730CB" w:rsidP="00E95F39">
            <w:pPr>
              <w:widowControl/>
              <w:autoSpaceDE/>
              <w:autoSpaceDN/>
              <w:adjustRightInd/>
              <w:jc w:val="center"/>
              <w:rPr>
                <w:b/>
                <w:bCs/>
                <w:sz w:val="22"/>
                <w:szCs w:val="22"/>
              </w:rPr>
            </w:pPr>
            <w:ins w:id="2855" w:author="ERCOT" w:date="2023-10-26T12:39:00Z">
              <w:r w:rsidRPr="00E95F39">
                <w:rPr>
                  <w:sz w:val="22"/>
                  <w:szCs w:val="22"/>
                </w:rPr>
                <w:t>16.2</w:t>
              </w:r>
            </w:ins>
            <w:del w:id="2856" w:author="ERCOT" w:date="2023-10-26T12:39:00Z">
              <w:r w:rsidRPr="00E95F39" w:rsidDel="0040323E">
                <w:rPr>
                  <w:sz w:val="22"/>
                  <w:szCs w:val="22"/>
                </w:rPr>
                <w:delText>13.0</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9AD873F" w14:textId="3F995D27" w:rsidR="00A730CB" w:rsidRPr="00E95F39" w:rsidRDefault="00A730CB" w:rsidP="00E95F39">
            <w:pPr>
              <w:widowControl/>
              <w:autoSpaceDE/>
              <w:autoSpaceDN/>
              <w:adjustRightInd/>
              <w:jc w:val="center"/>
              <w:rPr>
                <w:b/>
                <w:bCs/>
                <w:sz w:val="22"/>
                <w:szCs w:val="22"/>
              </w:rPr>
            </w:pPr>
            <w:ins w:id="2857" w:author="ERCOT" w:date="2023-10-26T12:39:00Z">
              <w:r w:rsidRPr="00E95F39">
                <w:rPr>
                  <w:sz w:val="22"/>
                  <w:szCs w:val="22"/>
                </w:rPr>
                <w:t>12.5</w:t>
              </w:r>
            </w:ins>
            <w:del w:id="2858" w:author="ERCOT" w:date="2023-10-26T12:39:00Z">
              <w:r w:rsidRPr="00E95F39" w:rsidDel="0040323E">
                <w:rPr>
                  <w:sz w:val="22"/>
                  <w:szCs w:val="22"/>
                </w:rPr>
                <w:delText>13.7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12A6F20" w14:textId="4009B36C" w:rsidR="00A730CB" w:rsidRPr="00E95F39" w:rsidRDefault="00A730CB" w:rsidP="00E95F39">
            <w:pPr>
              <w:widowControl/>
              <w:autoSpaceDE/>
              <w:autoSpaceDN/>
              <w:adjustRightInd/>
              <w:jc w:val="center"/>
              <w:rPr>
                <w:b/>
                <w:bCs/>
                <w:sz w:val="22"/>
                <w:szCs w:val="22"/>
              </w:rPr>
            </w:pPr>
            <w:ins w:id="2859" w:author="ERCOT" w:date="2023-10-26T12:39:00Z">
              <w:r w:rsidRPr="00E95F39">
                <w:rPr>
                  <w:sz w:val="22"/>
                  <w:szCs w:val="22"/>
                </w:rPr>
                <w:t>8.1</w:t>
              </w:r>
            </w:ins>
            <w:del w:id="2860" w:author="ERCOT" w:date="2023-10-26T12:39:00Z">
              <w:r w:rsidRPr="00E95F39" w:rsidDel="0040323E">
                <w:rPr>
                  <w:sz w:val="22"/>
                  <w:szCs w:val="22"/>
                </w:rPr>
                <w:delText>6.5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3F60667" w14:textId="3F3E1707" w:rsidR="00A730CB" w:rsidRPr="00E95F39" w:rsidRDefault="00A730CB" w:rsidP="00E95F39">
            <w:pPr>
              <w:widowControl/>
              <w:autoSpaceDE/>
              <w:autoSpaceDN/>
              <w:adjustRightInd/>
              <w:jc w:val="center"/>
              <w:rPr>
                <w:b/>
                <w:bCs/>
                <w:sz w:val="22"/>
                <w:szCs w:val="22"/>
              </w:rPr>
            </w:pPr>
            <w:ins w:id="2861" w:author="ERCOT" w:date="2023-10-26T12:39:00Z">
              <w:r w:rsidRPr="00E95F39">
                <w:rPr>
                  <w:sz w:val="22"/>
                  <w:szCs w:val="22"/>
                </w:rPr>
                <w:t>6.1</w:t>
              </w:r>
            </w:ins>
            <w:del w:id="2862" w:author="ERCOT" w:date="2023-10-26T12:39:00Z">
              <w:r w:rsidRPr="00E95F39" w:rsidDel="0040323E">
                <w:rPr>
                  <w:sz w:val="22"/>
                  <w:szCs w:val="22"/>
                </w:rPr>
                <w:delText>9.2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06066D9" w14:textId="24D9775D" w:rsidR="00A730CB" w:rsidRPr="00E95F39" w:rsidRDefault="00A730CB" w:rsidP="00E95F39">
            <w:pPr>
              <w:widowControl/>
              <w:autoSpaceDE/>
              <w:autoSpaceDN/>
              <w:adjustRightInd/>
              <w:jc w:val="center"/>
              <w:rPr>
                <w:b/>
                <w:bCs/>
                <w:sz w:val="22"/>
                <w:szCs w:val="22"/>
              </w:rPr>
            </w:pPr>
            <w:ins w:id="2863" w:author="ERCOT" w:date="2023-10-26T12:39:00Z">
              <w:r w:rsidRPr="00E95F39">
                <w:rPr>
                  <w:sz w:val="22"/>
                  <w:szCs w:val="22"/>
                </w:rPr>
                <w:t>5.6</w:t>
              </w:r>
            </w:ins>
            <w:del w:id="2864" w:author="ERCOT" w:date="2023-10-26T12:39:00Z">
              <w:r w:rsidRPr="00E95F39" w:rsidDel="0040323E">
                <w:rPr>
                  <w:sz w:val="22"/>
                  <w:szCs w:val="22"/>
                </w:rPr>
                <w:delText>7.0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D566CF8" w14:textId="31524B2E" w:rsidR="00A730CB" w:rsidRPr="00E95F39" w:rsidRDefault="00A730CB" w:rsidP="00E95F39">
            <w:pPr>
              <w:widowControl/>
              <w:autoSpaceDE/>
              <w:autoSpaceDN/>
              <w:adjustRightInd/>
              <w:jc w:val="center"/>
              <w:rPr>
                <w:b/>
                <w:bCs/>
                <w:sz w:val="22"/>
                <w:szCs w:val="22"/>
              </w:rPr>
            </w:pPr>
            <w:ins w:id="2865" w:author="ERCOT" w:date="2023-10-26T12:39:00Z">
              <w:r w:rsidRPr="00E95F39">
                <w:rPr>
                  <w:sz w:val="22"/>
                  <w:szCs w:val="22"/>
                </w:rPr>
                <w:t>8.2</w:t>
              </w:r>
            </w:ins>
            <w:del w:id="2866" w:author="ERCOT" w:date="2023-10-26T12:39:00Z">
              <w:r w:rsidRPr="00E95F39" w:rsidDel="0040323E">
                <w:rPr>
                  <w:sz w:val="22"/>
                  <w:szCs w:val="22"/>
                </w:rPr>
                <w:delText>6.8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79F53A4" w14:textId="4C47C0E2" w:rsidR="00A730CB" w:rsidRPr="00E95F39" w:rsidRDefault="00A730CB" w:rsidP="00E95F39">
            <w:pPr>
              <w:widowControl/>
              <w:autoSpaceDE/>
              <w:autoSpaceDN/>
              <w:adjustRightInd/>
              <w:jc w:val="center"/>
              <w:rPr>
                <w:b/>
                <w:bCs/>
                <w:sz w:val="22"/>
                <w:szCs w:val="22"/>
              </w:rPr>
            </w:pPr>
            <w:ins w:id="2867" w:author="ERCOT" w:date="2023-10-26T12:39:00Z">
              <w:r w:rsidRPr="00E95F39">
                <w:rPr>
                  <w:sz w:val="22"/>
                  <w:szCs w:val="22"/>
                </w:rPr>
                <w:t>5.8</w:t>
              </w:r>
            </w:ins>
            <w:del w:id="2868" w:author="ERCOT" w:date="2023-10-26T12:39:00Z">
              <w:r w:rsidRPr="00E95F39" w:rsidDel="0040323E">
                <w:rPr>
                  <w:sz w:val="22"/>
                  <w:szCs w:val="22"/>
                </w:rPr>
                <w:delText>8.4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65883A3" w14:textId="05BFBD5E" w:rsidR="00A730CB" w:rsidRPr="00E95F39" w:rsidRDefault="00A730CB" w:rsidP="00E95F39">
            <w:pPr>
              <w:widowControl/>
              <w:autoSpaceDE/>
              <w:autoSpaceDN/>
              <w:adjustRightInd/>
              <w:jc w:val="center"/>
              <w:rPr>
                <w:b/>
                <w:bCs/>
                <w:sz w:val="22"/>
                <w:szCs w:val="22"/>
              </w:rPr>
            </w:pPr>
            <w:ins w:id="2869" w:author="ERCOT" w:date="2023-10-26T12:39:00Z">
              <w:r w:rsidRPr="00E95F39">
                <w:rPr>
                  <w:sz w:val="22"/>
                  <w:szCs w:val="22"/>
                </w:rPr>
                <w:t>5.5</w:t>
              </w:r>
            </w:ins>
            <w:del w:id="2870" w:author="ERCOT" w:date="2023-10-26T12:39:00Z">
              <w:r w:rsidRPr="00E95F39" w:rsidDel="0040323E">
                <w:rPr>
                  <w:sz w:val="22"/>
                  <w:szCs w:val="22"/>
                </w:rPr>
                <w:delText>9.0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CBEBB83" w14:textId="02293D0B" w:rsidR="00A730CB" w:rsidRPr="00E95F39" w:rsidRDefault="00A730CB" w:rsidP="00E95F39">
            <w:pPr>
              <w:widowControl/>
              <w:autoSpaceDE/>
              <w:autoSpaceDN/>
              <w:adjustRightInd/>
              <w:jc w:val="center"/>
              <w:rPr>
                <w:b/>
                <w:bCs/>
                <w:sz w:val="22"/>
                <w:szCs w:val="22"/>
              </w:rPr>
            </w:pPr>
            <w:ins w:id="2871" w:author="ERCOT" w:date="2023-10-26T12:39:00Z">
              <w:r w:rsidRPr="00E95F39">
                <w:rPr>
                  <w:sz w:val="22"/>
                  <w:szCs w:val="22"/>
                </w:rPr>
                <w:t>6.2</w:t>
              </w:r>
            </w:ins>
            <w:del w:id="2872" w:author="ERCOT" w:date="2023-10-26T12:39:00Z">
              <w:r w:rsidRPr="00E95F39" w:rsidDel="0040323E">
                <w:rPr>
                  <w:sz w:val="22"/>
                  <w:szCs w:val="22"/>
                </w:rPr>
                <w:delText>10.1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2C2C6C61" w14:textId="37FAED60" w:rsidR="00A730CB" w:rsidRPr="00E95F39" w:rsidRDefault="00A730CB" w:rsidP="00E95F39">
            <w:pPr>
              <w:widowControl/>
              <w:autoSpaceDE/>
              <w:autoSpaceDN/>
              <w:adjustRightInd/>
              <w:jc w:val="center"/>
              <w:rPr>
                <w:b/>
                <w:bCs/>
                <w:sz w:val="22"/>
                <w:szCs w:val="22"/>
              </w:rPr>
            </w:pPr>
            <w:ins w:id="2873" w:author="ERCOT" w:date="2023-10-26T12:39:00Z">
              <w:r w:rsidRPr="00E95F39">
                <w:rPr>
                  <w:sz w:val="22"/>
                  <w:szCs w:val="22"/>
                </w:rPr>
                <w:t>4.2</w:t>
              </w:r>
            </w:ins>
            <w:del w:id="2874" w:author="ERCOT" w:date="2023-10-26T12:39:00Z">
              <w:r w:rsidRPr="00E95F39" w:rsidDel="0040323E">
                <w:rPr>
                  <w:sz w:val="22"/>
                  <w:szCs w:val="22"/>
                </w:rPr>
                <w:delText>5.3</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3F468C45" w14:textId="03573AAA" w:rsidR="00A730CB" w:rsidRPr="00E95F39" w:rsidRDefault="00A730CB" w:rsidP="00E95F39">
            <w:pPr>
              <w:widowControl/>
              <w:autoSpaceDE/>
              <w:autoSpaceDN/>
              <w:adjustRightInd/>
              <w:jc w:val="center"/>
              <w:rPr>
                <w:b/>
                <w:bCs/>
                <w:sz w:val="22"/>
                <w:szCs w:val="22"/>
              </w:rPr>
            </w:pPr>
            <w:ins w:id="2875" w:author="ERCOT" w:date="2023-10-26T12:39:00Z">
              <w:r w:rsidRPr="00E95F39">
                <w:rPr>
                  <w:sz w:val="22"/>
                  <w:szCs w:val="22"/>
                </w:rPr>
                <w:t>0.0</w:t>
              </w:r>
            </w:ins>
            <w:del w:id="2876" w:author="ERCOT" w:date="2023-10-26T12:39:00Z">
              <w:r w:rsidRPr="00E95F39" w:rsidDel="0040323E">
                <w:rPr>
                  <w:sz w:val="22"/>
                  <w:szCs w:val="22"/>
                </w:rPr>
                <w:delText>-4.8</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10801467" w14:textId="6D9D5637" w:rsidR="00A730CB" w:rsidRPr="00E95F39" w:rsidRDefault="00A730CB" w:rsidP="00E95F39">
            <w:pPr>
              <w:widowControl/>
              <w:autoSpaceDE/>
              <w:autoSpaceDN/>
              <w:adjustRightInd/>
              <w:jc w:val="center"/>
              <w:rPr>
                <w:b/>
                <w:bCs/>
                <w:sz w:val="22"/>
                <w:szCs w:val="22"/>
              </w:rPr>
            </w:pPr>
            <w:ins w:id="2877" w:author="ERCOT" w:date="2023-10-26T12:39:00Z">
              <w:r w:rsidRPr="00E95F39">
                <w:rPr>
                  <w:sz w:val="22"/>
                  <w:szCs w:val="22"/>
                </w:rPr>
                <w:t>0.0</w:t>
              </w:r>
            </w:ins>
            <w:del w:id="2878" w:author="ERCOT" w:date="2023-10-26T12:39:00Z">
              <w:r w:rsidRPr="00E95F39" w:rsidDel="0040323E">
                <w:rPr>
                  <w:sz w:val="22"/>
                  <w:szCs w:val="22"/>
                </w:rPr>
                <w:delText>-0.2</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1C9B6506" w14:textId="7C9E41E3" w:rsidR="00A730CB" w:rsidRPr="00E95F39" w:rsidRDefault="00A730CB" w:rsidP="00E95F39">
            <w:pPr>
              <w:widowControl/>
              <w:autoSpaceDE/>
              <w:autoSpaceDN/>
              <w:adjustRightInd/>
              <w:jc w:val="center"/>
              <w:rPr>
                <w:b/>
                <w:bCs/>
                <w:sz w:val="22"/>
                <w:szCs w:val="22"/>
              </w:rPr>
            </w:pPr>
            <w:ins w:id="2879" w:author="ERCOT" w:date="2023-10-26T12:39:00Z">
              <w:r w:rsidRPr="00E95F39">
                <w:rPr>
                  <w:sz w:val="22"/>
                  <w:szCs w:val="22"/>
                </w:rPr>
                <w:t>0.0</w:t>
              </w:r>
            </w:ins>
            <w:del w:id="2880"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07F541A" w14:textId="24C2FB6B" w:rsidR="00A730CB" w:rsidRPr="00E95F39" w:rsidRDefault="00A730CB" w:rsidP="00E95F39">
            <w:pPr>
              <w:widowControl/>
              <w:autoSpaceDE/>
              <w:autoSpaceDN/>
              <w:adjustRightInd/>
              <w:jc w:val="center"/>
              <w:rPr>
                <w:b/>
                <w:bCs/>
                <w:sz w:val="22"/>
                <w:szCs w:val="22"/>
              </w:rPr>
            </w:pPr>
            <w:ins w:id="2881" w:author="ERCOT" w:date="2023-10-26T12:39:00Z">
              <w:r w:rsidRPr="00E95F39">
                <w:rPr>
                  <w:sz w:val="22"/>
                  <w:szCs w:val="22"/>
                </w:rPr>
                <w:t>0.0</w:t>
              </w:r>
            </w:ins>
            <w:del w:id="2882"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7FCA1068" w14:textId="4E991E57" w:rsidR="00A730CB" w:rsidRPr="00E95F39" w:rsidRDefault="00A730CB" w:rsidP="00E95F39">
            <w:pPr>
              <w:widowControl/>
              <w:autoSpaceDE/>
              <w:autoSpaceDN/>
              <w:adjustRightInd/>
              <w:jc w:val="center"/>
              <w:rPr>
                <w:b/>
                <w:bCs/>
                <w:sz w:val="22"/>
                <w:szCs w:val="22"/>
              </w:rPr>
            </w:pPr>
            <w:ins w:id="2883" w:author="ERCOT" w:date="2023-10-26T12:39:00Z">
              <w:r w:rsidRPr="00E95F39">
                <w:rPr>
                  <w:sz w:val="22"/>
                  <w:szCs w:val="22"/>
                </w:rPr>
                <w:t>0.0</w:t>
              </w:r>
            </w:ins>
            <w:del w:id="2884"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05E45102" w14:textId="6D6259EC" w:rsidR="00A730CB" w:rsidRPr="00E95F39" w:rsidRDefault="00A730CB" w:rsidP="00E95F39">
            <w:pPr>
              <w:widowControl/>
              <w:autoSpaceDE/>
              <w:autoSpaceDN/>
              <w:adjustRightInd/>
              <w:jc w:val="center"/>
              <w:rPr>
                <w:b/>
                <w:bCs/>
                <w:sz w:val="22"/>
                <w:szCs w:val="22"/>
              </w:rPr>
            </w:pPr>
            <w:ins w:id="2885" w:author="ERCOT" w:date="2023-10-26T12:39:00Z">
              <w:r w:rsidRPr="00E95F39">
                <w:rPr>
                  <w:sz w:val="22"/>
                  <w:szCs w:val="22"/>
                </w:rPr>
                <w:t>0.0</w:t>
              </w:r>
            </w:ins>
            <w:del w:id="2886" w:author="ERCOT" w:date="2023-10-26T12:39:00Z">
              <w:r w:rsidRPr="00E95F39" w:rsidDel="0040323E">
                <w:rPr>
                  <w:sz w:val="22"/>
                  <w:szCs w:val="22"/>
                </w:rPr>
                <w:delText>0.0</w:delText>
              </w:r>
            </w:del>
          </w:p>
        </w:tc>
      </w:tr>
      <w:tr w:rsidR="00A730CB" w:rsidRPr="00ED4D8D" w14:paraId="30578036"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A730CB" w:rsidRPr="000357D1" w:rsidRDefault="00A730CB" w:rsidP="00A730CB">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14D2CAA4" w14:textId="0B83B549" w:rsidR="00A730CB" w:rsidRPr="00E95F39" w:rsidRDefault="00A730CB" w:rsidP="00E95F39">
            <w:pPr>
              <w:widowControl/>
              <w:autoSpaceDE/>
              <w:autoSpaceDN/>
              <w:adjustRightInd/>
              <w:jc w:val="center"/>
              <w:rPr>
                <w:b/>
                <w:bCs/>
                <w:sz w:val="22"/>
                <w:szCs w:val="22"/>
              </w:rPr>
            </w:pPr>
            <w:ins w:id="2887" w:author="ERCOT" w:date="2023-10-26T12:39:00Z">
              <w:r w:rsidRPr="00E95F39">
                <w:rPr>
                  <w:sz w:val="22"/>
                  <w:szCs w:val="22"/>
                </w:rPr>
                <w:t>0.0</w:t>
              </w:r>
            </w:ins>
            <w:del w:id="2888"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5B4B663" w14:textId="45FCE835" w:rsidR="00A730CB" w:rsidRPr="00E95F39" w:rsidRDefault="00A730CB" w:rsidP="00E95F39">
            <w:pPr>
              <w:widowControl/>
              <w:autoSpaceDE/>
              <w:autoSpaceDN/>
              <w:adjustRightInd/>
              <w:jc w:val="center"/>
              <w:rPr>
                <w:b/>
                <w:bCs/>
                <w:sz w:val="22"/>
                <w:szCs w:val="22"/>
              </w:rPr>
            </w:pPr>
            <w:ins w:id="2889" w:author="ERCOT" w:date="2023-10-26T12:39:00Z">
              <w:r w:rsidRPr="00E95F39">
                <w:rPr>
                  <w:sz w:val="22"/>
                  <w:szCs w:val="22"/>
                </w:rPr>
                <w:t>0.0</w:t>
              </w:r>
            </w:ins>
            <w:del w:id="289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0C5F8BD" w14:textId="49DC99ED" w:rsidR="00A730CB" w:rsidRPr="00E95F39" w:rsidRDefault="00A730CB" w:rsidP="00E95F39">
            <w:pPr>
              <w:widowControl/>
              <w:autoSpaceDE/>
              <w:autoSpaceDN/>
              <w:adjustRightInd/>
              <w:jc w:val="center"/>
              <w:rPr>
                <w:b/>
                <w:bCs/>
                <w:sz w:val="22"/>
                <w:szCs w:val="22"/>
              </w:rPr>
            </w:pPr>
            <w:ins w:id="2891" w:author="ERCOT" w:date="2023-10-26T12:39:00Z">
              <w:r w:rsidRPr="00E95F39">
                <w:rPr>
                  <w:sz w:val="22"/>
                  <w:szCs w:val="22"/>
                </w:rPr>
                <w:t>0.0</w:t>
              </w:r>
            </w:ins>
            <w:del w:id="289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5E43F68" w14:textId="2C2CADB0" w:rsidR="00A730CB" w:rsidRPr="00E95F39" w:rsidRDefault="00A730CB" w:rsidP="00E95F39">
            <w:pPr>
              <w:widowControl/>
              <w:autoSpaceDE/>
              <w:autoSpaceDN/>
              <w:adjustRightInd/>
              <w:jc w:val="center"/>
              <w:rPr>
                <w:b/>
                <w:bCs/>
                <w:sz w:val="22"/>
                <w:szCs w:val="22"/>
              </w:rPr>
            </w:pPr>
            <w:ins w:id="2893" w:author="ERCOT" w:date="2023-10-26T12:39:00Z">
              <w:r w:rsidRPr="00E95F39">
                <w:rPr>
                  <w:sz w:val="22"/>
                  <w:szCs w:val="22"/>
                </w:rPr>
                <w:t>0.0</w:t>
              </w:r>
            </w:ins>
            <w:del w:id="289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0613CF8" w14:textId="06E70267" w:rsidR="00A730CB" w:rsidRPr="00E95F39" w:rsidRDefault="00A730CB" w:rsidP="00E95F39">
            <w:pPr>
              <w:widowControl/>
              <w:autoSpaceDE/>
              <w:autoSpaceDN/>
              <w:adjustRightInd/>
              <w:jc w:val="center"/>
              <w:rPr>
                <w:b/>
                <w:bCs/>
                <w:sz w:val="22"/>
                <w:szCs w:val="22"/>
              </w:rPr>
            </w:pPr>
            <w:ins w:id="2895" w:author="ERCOT" w:date="2023-10-26T12:39:00Z">
              <w:r w:rsidRPr="00E95F39">
                <w:rPr>
                  <w:sz w:val="22"/>
                  <w:szCs w:val="22"/>
                </w:rPr>
                <w:t>0.0</w:t>
              </w:r>
            </w:ins>
            <w:del w:id="289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D6CB4CE" w14:textId="17149174" w:rsidR="00A730CB" w:rsidRPr="00E95F39" w:rsidRDefault="00A730CB" w:rsidP="00E95F39">
            <w:pPr>
              <w:widowControl/>
              <w:autoSpaceDE/>
              <w:autoSpaceDN/>
              <w:adjustRightInd/>
              <w:jc w:val="center"/>
              <w:rPr>
                <w:b/>
                <w:bCs/>
                <w:sz w:val="22"/>
                <w:szCs w:val="22"/>
              </w:rPr>
            </w:pPr>
            <w:ins w:id="2897" w:author="ERCOT" w:date="2023-10-26T12:39:00Z">
              <w:r w:rsidRPr="00E95F39">
                <w:rPr>
                  <w:sz w:val="22"/>
                  <w:szCs w:val="22"/>
                </w:rPr>
                <w:t>0.0</w:t>
              </w:r>
            </w:ins>
            <w:del w:id="289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E614450" w14:textId="6A2C3004" w:rsidR="00A730CB" w:rsidRPr="00E95F39" w:rsidRDefault="00A730CB" w:rsidP="00E95F39">
            <w:pPr>
              <w:widowControl/>
              <w:autoSpaceDE/>
              <w:autoSpaceDN/>
              <w:adjustRightInd/>
              <w:jc w:val="center"/>
              <w:rPr>
                <w:b/>
                <w:bCs/>
                <w:sz w:val="22"/>
                <w:szCs w:val="22"/>
              </w:rPr>
            </w:pPr>
            <w:ins w:id="2899" w:author="ERCOT" w:date="2023-10-26T12:39:00Z">
              <w:r w:rsidRPr="00E95F39">
                <w:rPr>
                  <w:sz w:val="22"/>
                  <w:szCs w:val="22"/>
                </w:rPr>
                <w:t>0.0</w:t>
              </w:r>
            </w:ins>
            <w:del w:id="290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486861C" w14:textId="3CE066E1" w:rsidR="00A730CB" w:rsidRPr="00E95F39" w:rsidRDefault="00A730CB" w:rsidP="00E95F39">
            <w:pPr>
              <w:widowControl/>
              <w:autoSpaceDE/>
              <w:autoSpaceDN/>
              <w:adjustRightInd/>
              <w:jc w:val="center"/>
              <w:rPr>
                <w:b/>
                <w:bCs/>
                <w:sz w:val="22"/>
                <w:szCs w:val="22"/>
              </w:rPr>
            </w:pPr>
            <w:ins w:id="2901" w:author="ERCOT" w:date="2023-10-26T12:39:00Z">
              <w:r w:rsidRPr="00E95F39">
                <w:rPr>
                  <w:sz w:val="22"/>
                  <w:szCs w:val="22"/>
                </w:rPr>
                <w:t>8.8</w:t>
              </w:r>
            </w:ins>
            <w:del w:id="2902" w:author="ERCOT" w:date="2023-10-26T12:39:00Z">
              <w:r w:rsidRPr="00E95F39" w:rsidDel="0040323E">
                <w:rPr>
                  <w:sz w:val="22"/>
                  <w:szCs w:val="22"/>
                </w:rPr>
                <w:delText>8.0</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37D399DE" w14:textId="774274BA" w:rsidR="00A730CB" w:rsidRPr="00E95F39" w:rsidRDefault="00A730CB" w:rsidP="00E95F39">
            <w:pPr>
              <w:widowControl/>
              <w:autoSpaceDE/>
              <w:autoSpaceDN/>
              <w:adjustRightInd/>
              <w:jc w:val="center"/>
              <w:rPr>
                <w:b/>
                <w:bCs/>
                <w:sz w:val="22"/>
                <w:szCs w:val="22"/>
              </w:rPr>
            </w:pPr>
            <w:ins w:id="2903" w:author="ERCOT" w:date="2023-10-26T12:39:00Z">
              <w:r w:rsidRPr="00E95F39">
                <w:rPr>
                  <w:sz w:val="22"/>
                  <w:szCs w:val="22"/>
                </w:rPr>
                <w:t>12.4</w:t>
              </w:r>
            </w:ins>
            <w:del w:id="2904" w:author="ERCOT" w:date="2023-10-26T12:39:00Z">
              <w:r w:rsidRPr="00E95F39" w:rsidDel="0040323E">
                <w:rPr>
                  <w:sz w:val="22"/>
                  <w:szCs w:val="22"/>
                </w:rPr>
                <w:delText>17.1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BC2AE3E" w14:textId="46A42F0F" w:rsidR="00A730CB" w:rsidRPr="00E95F39" w:rsidRDefault="00A730CB" w:rsidP="00E95F39">
            <w:pPr>
              <w:widowControl/>
              <w:autoSpaceDE/>
              <w:autoSpaceDN/>
              <w:adjustRightInd/>
              <w:jc w:val="center"/>
              <w:rPr>
                <w:b/>
                <w:bCs/>
                <w:sz w:val="22"/>
                <w:szCs w:val="22"/>
              </w:rPr>
            </w:pPr>
            <w:ins w:id="2905" w:author="ERCOT" w:date="2023-10-26T12:39:00Z">
              <w:r w:rsidRPr="00E95F39">
                <w:rPr>
                  <w:sz w:val="22"/>
                  <w:szCs w:val="22"/>
                </w:rPr>
                <w:t>10.5</w:t>
              </w:r>
            </w:ins>
            <w:del w:id="2906" w:author="ERCOT" w:date="2023-10-26T12:39:00Z">
              <w:r w:rsidRPr="00E95F39" w:rsidDel="0040323E">
                <w:rPr>
                  <w:sz w:val="22"/>
                  <w:szCs w:val="22"/>
                </w:rPr>
                <w:delText>9.8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6A35D23" w14:textId="6C617EFE" w:rsidR="00A730CB" w:rsidRPr="00E95F39" w:rsidRDefault="00A730CB" w:rsidP="00E95F39">
            <w:pPr>
              <w:widowControl/>
              <w:autoSpaceDE/>
              <w:autoSpaceDN/>
              <w:adjustRightInd/>
              <w:jc w:val="center"/>
              <w:rPr>
                <w:b/>
                <w:bCs/>
                <w:sz w:val="22"/>
                <w:szCs w:val="22"/>
              </w:rPr>
            </w:pPr>
            <w:ins w:id="2907" w:author="ERCOT" w:date="2023-10-26T12:39:00Z">
              <w:r w:rsidRPr="00E95F39">
                <w:rPr>
                  <w:sz w:val="22"/>
                  <w:szCs w:val="22"/>
                </w:rPr>
                <w:t>8.3</w:t>
              </w:r>
            </w:ins>
            <w:del w:id="2908" w:author="ERCOT" w:date="2023-10-26T12:39:00Z">
              <w:r w:rsidRPr="00E95F39" w:rsidDel="0040323E">
                <w:rPr>
                  <w:sz w:val="22"/>
                  <w:szCs w:val="22"/>
                </w:rPr>
                <w:delText>6.0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438CEAC" w14:textId="21FD61C4" w:rsidR="00A730CB" w:rsidRPr="00E95F39" w:rsidRDefault="00A730CB" w:rsidP="00E95F39">
            <w:pPr>
              <w:widowControl/>
              <w:autoSpaceDE/>
              <w:autoSpaceDN/>
              <w:adjustRightInd/>
              <w:jc w:val="center"/>
              <w:rPr>
                <w:b/>
                <w:bCs/>
                <w:sz w:val="22"/>
                <w:szCs w:val="22"/>
              </w:rPr>
            </w:pPr>
            <w:ins w:id="2909" w:author="ERCOT" w:date="2023-10-26T12:39:00Z">
              <w:r w:rsidRPr="00E95F39">
                <w:rPr>
                  <w:sz w:val="22"/>
                  <w:szCs w:val="22"/>
                </w:rPr>
                <w:t>9.1</w:t>
              </w:r>
            </w:ins>
            <w:del w:id="2910" w:author="ERCOT" w:date="2023-10-26T12:39:00Z">
              <w:r w:rsidRPr="00E95F39" w:rsidDel="0040323E">
                <w:rPr>
                  <w:sz w:val="22"/>
                  <w:szCs w:val="22"/>
                </w:rPr>
                <w:delText>6.7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25D76D9" w14:textId="5B9D6A5C" w:rsidR="00A730CB" w:rsidRPr="00E95F39" w:rsidRDefault="00A730CB" w:rsidP="00E95F39">
            <w:pPr>
              <w:widowControl/>
              <w:autoSpaceDE/>
              <w:autoSpaceDN/>
              <w:adjustRightInd/>
              <w:jc w:val="center"/>
              <w:rPr>
                <w:b/>
                <w:bCs/>
                <w:sz w:val="22"/>
                <w:szCs w:val="22"/>
              </w:rPr>
            </w:pPr>
            <w:ins w:id="2911" w:author="ERCOT" w:date="2023-10-26T12:39:00Z">
              <w:r w:rsidRPr="00E95F39">
                <w:rPr>
                  <w:sz w:val="22"/>
                  <w:szCs w:val="22"/>
                </w:rPr>
                <w:t>8.7</w:t>
              </w:r>
            </w:ins>
            <w:del w:id="2912" w:author="ERCOT" w:date="2023-10-26T12:39:00Z">
              <w:r w:rsidRPr="00E95F39" w:rsidDel="0040323E">
                <w:rPr>
                  <w:sz w:val="22"/>
                  <w:szCs w:val="22"/>
                </w:rPr>
                <w:delText>7.7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6A53EEB" w14:textId="24D30160" w:rsidR="00A730CB" w:rsidRPr="00E95F39" w:rsidRDefault="00A730CB" w:rsidP="00E95F39">
            <w:pPr>
              <w:widowControl/>
              <w:autoSpaceDE/>
              <w:autoSpaceDN/>
              <w:adjustRightInd/>
              <w:jc w:val="center"/>
              <w:rPr>
                <w:b/>
                <w:bCs/>
                <w:sz w:val="22"/>
                <w:szCs w:val="22"/>
              </w:rPr>
            </w:pPr>
            <w:ins w:id="2913" w:author="ERCOT" w:date="2023-10-26T12:39:00Z">
              <w:r w:rsidRPr="00E95F39">
                <w:rPr>
                  <w:sz w:val="22"/>
                  <w:szCs w:val="22"/>
                </w:rPr>
                <w:t>7.0</w:t>
              </w:r>
            </w:ins>
            <w:del w:id="2914" w:author="ERCOT" w:date="2023-10-26T12:39:00Z">
              <w:r w:rsidRPr="00E95F39" w:rsidDel="0040323E">
                <w:rPr>
                  <w:sz w:val="22"/>
                  <w:szCs w:val="22"/>
                </w:rPr>
                <w:delText>5.9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C6BA046" w14:textId="6B758028" w:rsidR="00A730CB" w:rsidRPr="00E95F39" w:rsidRDefault="00A730CB" w:rsidP="00E95F39">
            <w:pPr>
              <w:widowControl/>
              <w:autoSpaceDE/>
              <w:autoSpaceDN/>
              <w:adjustRightInd/>
              <w:jc w:val="center"/>
              <w:rPr>
                <w:b/>
                <w:bCs/>
                <w:sz w:val="22"/>
                <w:szCs w:val="22"/>
              </w:rPr>
            </w:pPr>
            <w:ins w:id="2915" w:author="ERCOT" w:date="2023-10-26T12:39:00Z">
              <w:r w:rsidRPr="00E95F39">
                <w:rPr>
                  <w:sz w:val="22"/>
                  <w:szCs w:val="22"/>
                </w:rPr>
                <w:t>7.3</w:t>
              </w:r>
            </w:ins>
            <w:del w:id="2916" w:author="ERCOT" w:date="2023-10-26T12:39:00Z">
              <w:r w:rsidRPr="00E95F39" w:rsidDel="0040323E">
                <w:rPr>
                  <w:sz w:val="22"/>
                  <w:szCs w:val="22"/>
                </w:rPr>
                <w:delText>7.6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7F094A3" w14:textId="5DE72DAF" w:rsidR="00A730CB" w:rsidRPr="00E95F39" w:rsidRDefault="00A730CB" w:rsidP="00E95F39">
            <w:pPr>
              <w:widowControl/>
              <w:autoSpaceDE/>
              <w:autoSpaceDN/>
              <w:adjustRightInd/>
              <w:jc w:val="center"/>
              <w:rPr>
                <w:b/>
                <w:bCs/>
                <w:sz w:val="22"/>
                <w:szCs w:val="22"/>
              </w:rPr>
            </w:pPr>
            <w:ins w:id="2917" w:author="ERCOT" w:date="2023-10-26T12:39:00Z">
              <w:r w:rsidRPr="00E95F39">
                <w:rPr>
                  <w:sz w:val="22"/>
                  <w:szCs w:val="22"/>
                </w:rPr>
                <w:t>8.9</w:t>
              </w:r>
            </w:ins>
            <w:del w:id="2918" w:author="ERCOT" w:date="2023-10-26T12:39:00Z">
              <w:r w:rsidRPr="00E95F39" w:rsidDel="0040323E">
                <w:rPr>
                  <w:sz w:val="22"/>
                  <w:szCs w:val="22"/>
                </w:rPr>
                <w:delText>6.2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383311E" w14:textId="433A1DDF" w:rsidR="00A730CB" w:rsidRPr="00E95F39" w:rsidRDefault="00A730CB" w:rsidP="00E95F39">
            <w:pPr>
              <w:widowControl/>
              <w:autoSpaceDE/>
              <w:autoSpaceDN/>
              <w:adjustRightInd/>
              <w:jc w:val="center"/>
              <w:rPr>
                <w:b/>
                <w:bCs/>
                <w:sz w:val="22"/>
                <w:szCs w:val="22"/>
              </w:rPr>
            </w:pPr>
            <w:ins w:id="2919" w:author="ERCOT" w:date="2023-10-26T12:39:00Z">
              <w:r w:rsidRPr="00E95F39">
                <w:rPr>
                  <w:sz w:val="22"/>
                  <w:szCs w:val="22"/>
                </w:rPr>
                <w:t>3.7</w:t>
              </w:r>
            </w:ins>
            <w:del w:id="2920" w:author="ERCOT" w:date="2023-10-26T12:39:00Z">
              <w:r w:rsidRPr="00E95F39" w:rsidDel="0040323E">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3B002823" w14:textId="2D46088C" w:rsidR="00A730CB" w:rsidRPr="00E95F39" w:rsidRDefault="00A730CB" w:rsidP="00E95F39">
            <w:pPr>
              <w:widowControl/>
              <w:autoSpaceDE/>
              <w:autoSpaceDN/>
              <w:adjustRightInd/>
              <w:jc w:val="center"/>
              <w:rPr>
                <w:b/>
                <w:bCs/>
                <w:sz w:val="22"/>
                <w:szCs w:val="22"/>
              </w:rPr>
            </w:pPr>
            <w:ins w:id="2921" w:author="ERCOT" w:date="2023-10-26T12:39:00Z">
              <w:r w:rsidRPr="00E95F39">
                <w:rPr>
                  <w:sz w:val="22"/>
                  <w:szCs w:val="22"/>
                </w:rPr>
                <w:t>0.0</w:t>
              </w:r>
            </w:ins>
            <w:del w:id="2922" w:author="ERCOT" w:date="2023-10-26T12:39:00Z">
              <w:r w:rsidRPr="00E95F39" w:rsidDel="0040323E">
                <w:rPr>
                  <w:sz w:val="22"/>
                  <w:szCs w:val="22"/>
                </w:rPr>
                <w:delText>-1.4</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10109132" w14:textId="335DD5BE" w:rsidR="00A730CB" w:rsidRPr="00E95F39" w:rsidRDefault="00A730CB" w:rsidP="00E95F39">
            <w:pPr>
              <w:widowControl/>
              <w:autoSpaceDE/>
              <w:autoSpaceDN/>
              <w:adjustRightInd/>
              <w:jc w:val="center"/>
              <w:rPr>
                <w:b/>
                <w:bCs/>
                <w:sz w:val="22"/>
                <w:szCs w:val="22"/>
              </w:rPr>
            </w:pPr>
            <w:ins w:id="2923" w:author="ERCOT" w:date="2023-10-26T12:39:00Z">
              <w:r w:rsidRPr="00E95F39">
                <w:rPr>
                  <w:sz w:val="22"/>
                  <w:szCs w:val="22"/>
                </w:rPr>
                <w:t>0.0</w:t>
              </w:r>
            </w:ins>
            <w:del w:id="2924" w:author="ERCOT" w:date="2023-10-26T12:39:00Z">
              <w:r w:rsidRPr="00E95F39" w:rsidDel="0040323E">
                <w:rPr>
                  <w:sz w:val="22"/>
                  <w:szCs w:val="22"/>
                </w:rPr>
                <w:delText>0.0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69EF3C4" w14:textId="22526B10" w:rsidR="00A730CB" w:rsidRPr="00E95F39" w:rsidRDefault="00A730CB" w:rsidP="00E95F39">
            <w:pPr>
              <w:widowControl/>
              <w:autoSpaceDE/>
              <w:autoSpaceDN/>
              <w:adjustRightInd/>
              <w:jc w:val="center"/>
              <w:rPr>
                <w:b/>
                <w:bCs/>
                <w:sz w:val="22"/>
                <w:szCs w:val="22"/>
              </w:rPr>
            </w:pPr>
            <w:ins w:id="2925" w:author="ERCOT" w:date="2023-10-26T12:39:00Z">
              <w:r w:rsidRPr="00E95F39">
                <w:rPr>
                  <w:sz w:val="22"/>
                  <w:szCs w:val="22"/>
                </w:rPr>
                <w:t>0.0</w:t>
              </w:r>
            </w:ins>
            <w:del w:id="2926" w:author="ERCOT" w:date="2023-10-26T12:39:00Z">
              <w:r w:rsidRPr="00E95F39" w:rsidDel="0040323E">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AFAA6C7" w14:textId="4E9A3992" w:rsidR="00A730CB" w:rsidRPr="00E95F39" w:rsidRDefault="00A730CB" w:rsidP="00E95F39">
            <w:pPr>
              <w:widowControl/>
              <w:autoSpaceDE/>
              <w:autoSpaceDN/>
              <w:adjustRightInd/>
              <w:jc w:val="center"/>
              <w:rPr>
                <w:b/>
                <w:bCs/>
                <w:sz w:val="22"/>
                <w:szCs w:val="22"/>
              </w:rPr>
            </w:pPr>
            <w:ins w:id="2927" w:author="ERCOT" w:date="2023-10-26T12:39:00Z">
              <w:r w:rsidRPr="00E95F39">
                <w:rPr>
                  <w:sz w:val="22"/>
                  <w:szCs w:val="22"/>
                </w:rPr>
                <w:t>0.0</w:t>
              </w:r>
            </w:ins>
            <w:del w:id="2928"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7CDD14CE" w14:textId="39A7CFFF" w:rsidR="00A730CB" w:rsidRPr="00E95F39" w:rsidRDefault="00A730CB" w:rsidP="00E95F39">
            <w:pPr>
              <w:widowControl/>
              <w:autoSpaceDE/>
              <w:autoSpaceDN/>
              <w:adjustRightInd/>
              <w:jc w:val="center"/>
              <w:rPr>
                <w:b/>
                <w:bCs/>
                <w:sz w:val="22"/>
                <w:szCs w:val="22"/>
              </w:rPr>
            </w:pPr>
            <w:ins w:id="2929" w:author="ERCOT" w:date="2023-10-26T12:39:00Z">
              <w:r w:rsidRPr="00E95F39">
                <w:rPr>
                  <w:sz w:val="22"/>
                  <w:szCs w:val="22"/>
                </w:rPr>
                <w:t>0.0</w:t>
              </w:r>
            </w:ins>
            <w:del w:id="2930"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8740E0F" w14:textId="28C34676" w:rsidR="00A730CB" w:rsidRPr="00E95F39" w:rsidRDefault="00A730CB" w:rsidP="00E95F39">
            <w:pPr>
              <w:widowControl/>
              <w:autoSpaceDE/>
              <w:autoSpaceDN/>
              <w:adjustRightInd/>
              <w:jc w:val="center"/>
              <w:rPr>
                <w:b/>
                <w:bCs/>
                <w:sz w:val="22"/>
                <w:szCs w:val="22"/>
              </w:rPr>
            </w:pPr>
            <w:ins w:id="2931" w:author="ERCOT" w:date="2023-10-26T12:39:00Z">
              <w:r w:rsidRPr="00E95F39">
                <w:rPr>
                  <w:sz w:val="22"/>
                  <w:szCs w:val="22"/>
                </w:rPr>
                <w:t>0.0</w:t>
              </w:r>
            </w:ins>
            <w:del w:id="2932"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274C2C98" w14:textId="6266DB52" w:rsidR="00A730CB" w:rsidRPr="00E95F39" w:rsidRDefault="00A730CB" w:rsidP="00E95F39">
            <w:pPr>
              <w:widowControl/>
              <w:autoSpaceDE/>
              <w:autoSpaceDN/>
              <w:adjustRightInd/>
              <w:jc w:val="center"/>
              <w:rPr>
                <w:b/>
                <w:bCs/>
                <w:sz w:val="22"/>
                <w:szCs w:val="22"/>
              </w:rPr>
            </w:pPr>
            <w:ins w:id="2933" w:author="ERCOT" w:date="2023-10-26T12:39:00Z">
              <w:r w:rsidRPr="00E95F39">
                <w:rPr>
                  <w:sz w:val="22"/>
                  <w:szCs w:val="22"/>
                </w:rPr>
                <w:t>0.0</w:t>
              </w:r>
            </w:ins>
            <w:del w:id="2934" w:author="ERCOT" w:date="2023-10-26T12:39:00Z">
              <w:r w:rsidRPr="00E95F39" w:rsidDel="0040323E">
                <w:rPr>
                  <w:sz w:val="22"/>
                  <w:szCs w:val="22"/>
                </w:rPr>
                <w:delText>0.0</w:delText>
              </w:r>
            </w:del>
          </w:p>
        </w:tc>
      </w:tr>
      <w:tr w:rsidR="00A730CB" w:rsidRPr="00ED4D8D" w14:paraId="050C86C2" w14:textId="77777777" w:rsidTr="00E95F39">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A730CB" w:rsidRPr="000357D1" w:rsidRDefault="00A730CB" w:rsidP="00A730CB">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1ADEB0C0" w14:textId="4AEBA27B" w:rsidR="00A730CB" w:rsidRPr="00E95F39" w:rsidRDefault="00A730CB" w:rsidP="00E95F39">
            <w:pPr>
              <w:widowControl/>
              <w:autoSpaceDE/>
              <w:autoSpaceDN/>
              <w:adjustRightInd/>
              <w:jc w:val="center"/>
              <w:rPr>
                <w:b/>
                <w:bCs/>
                <w:sz w:val="22"/>
                <w:szCs w:val="22"/>
              </w:rPr>
            </w:pPr>
            <w:ins w:id="2935" w:author="ERCOT" w:date="2023-10-26T12:39:00Z">
              <w:r w:rsidRPr="00E95F39">
                <w:rPr>
                  <w:sz w:val="22"/>
                  <w:szCs w:val="22"/>
                </w:rPr>
                <w:t>0.0</w:t>
              </w:r>
            </w:ins>
            <w:del w:id="2936"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6C2F66D3" w14:textId="423D3B2E" w:rsidR="00A730CB" w:rsidRPr="00E95F39" w:rsidRDefault="00A730CB" w:rsidP="00E95F39">
            <w:pPr>
              <w:widowControl/>
              <w:autoSpaceDE/>
              <w:autoSpaceDN/>
              <w:adjustRightInd/>
              <w:jc w:val="center"/>
              <w:rPr>
                <w:b/>
                <w:bCs/>
                <w:sz w:val="22"/>
                <w:szCs w:val="22"/>
              </w:rPr>
            </w:pPr>
            <w:ins w:id="2937" w:author="ERCOT" w:date="2023-10-26T12:39:00Z">
              <w:r w:rsidRPr="00E95F39">
                <w:rPr>
                  <w:sz w:val="22"/>
                  <w:szCs w:val="22"/>
                </w:rPr>
                <w:t>0.0</w:t>
              </w:r>
            </w:ins>
            <w:del w:id="293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188ABE1" w14:textId="195E2055" w:rsidR="00A730CB" w:rsidRPr="00E95F39" w:rsidRDefault="00A730CB" w:rsidP="00E95F39">
            <w:pPr>
              <w:widowControl/>
              <w:autoSpaceDE/>
              <w:autoSpaceDN/>
              <w:adjustRightInd/>
              <w:jc w:val="center"/>
              <w:rPr>
                <w:b/>
                <w:bCs/>
                <w:sz w:val="22"/>
                <w:szCs w:val="22"/>
              </w:rPr>
            </w:pPr>
            <w:ins w:id="2939" w:author="ERCOT" w:date="2023-10-26T12:39:00Z">
              <w:r w:rsidRPr="00E95F39">
                <w:rPr>
                  <w:sz w:val="22"/>
                  <w:szCs w:val="22"/>
                </w:rPr>
                <w:t>0.0</w:t>
              </w:r>
            </w:ins>
            <w:del w:id="294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2336C110" w14:textId="0245C752" w:rsidR="00A730CB" w:rsidRPr="00E95F39" w:rsidRDefault="00A730CB" w:rsidP="00E95F39">
            <w:pPr>
              <w:widowControl/>
              <w:autoSpaceDE/>
              <w:autoSpaceDN/>
              <w:adjustRightInd/>
              <w:jc w:val="center"/>
              <w:rPr>
                <w:b/>
                <w:bCs/>
                <w:sz w:val="22"/>
                <w:szCs w:val="22"/>
              </w:rPr>
            </w:pPr>
            <w:ins w:id="2941" w:author="ERCOT" w:date="2023-10-26T12:39:00Z">
              <w:r w:rsidRPr="00E95F39">
                <w:rPr>
                  <w:sz w:val="22"/>
                  <w:szCs w:val="22"/>
                </w:rPr>
                <w:t>0.0</w:t>
              </w:r>
            </w:ins>
            <w:del w:id="294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06995311" w14:textId="6F366152" w:rsidR="00A730CB" w:rsidRPr="00E95F39" w:rsidRDefault="00A730CB" w:rsidP="00E95F39">
            <w:pPr>
              <w:widowControl/>
              <w:autoSpaceDE/>
              <w:autoSpaceDN/>
              <w:adjustRightInd/>
              <w:jc w:val="center"/>
              <w:rPr>
                <w:b/>
                <w:bCs/>
                <w:sz w:val="22"/>
                <w:szCs w:val="22"/>
              </w:rPr>
            </w:pPr>
            <w:ins w:id="2943" w:author="ERCOT" w:date="2023-10-26T12:39:00Z">
              <w:r w:rsidRPr="00E95F39">
                <w:rPr>
                  <w:sz w:val="22"/>
                  <w:szCs w:val="22"/>
                </w:rPr>
                <w:t>0.0</w:t>
              </w:r>
            </w:ins>
            <w:del w:id="294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31454E5" w14:textId="0AEC2B93" w:rsidR="00A730CB" w:rsidRPr="00E95F39" w:rsidRDefault="00A730CB" w:rsidP="00E95F39">
            <w:pPr>
              <w:widowControl/>
              <w:autoSpaceDE/>
              <w:autoSpaceDN/>
              <w:adjustRightInd/>
              <w:jc w:val="center"/>
              <w:rPr>
                <w:b/>
                <w:bCs/>
                <w:sz w:val="22"/>
                <w:szCs w:val="22"/>
              </w:rPr>
            </w:pPr>
            <w:ins w:id="2945" w:author="ERCOT" w:date="2023-10-26T12:39:00Z">
              <w:r w:rsidRPr="00E95F39">
                <w:rPr>
                  <w:sz w:val="22"/>
                  <w:szCs w:val="22"/>
                </w:rPr>
                <w:t>0.0</w:t>
              </w:r>
            </w:ins>
            <w:del w:id="294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E09A4FD" w14:textId="203C1971" w:rsidR="00A730CB" w:rsidRPr="00E95F39" w:rsidRDefault="00A730CB" w:rsidP="00E95F39">
            <w:pPr>
              <w:widowControl/>
              <w:autoSpaceDE/>
              <w:autoSpaceDN/>
              <w:adjustRightInd/>
              <w:jc w:val="center"/>
              <w:rPr>
                <w:b/>
                <w:bCs/>
                <w:sz w:val="22"/>
                <w:szCs w:val="22"/>
              </w:rPr>
            </w:pPr>
            <w:ins w:id="2947" w:author="ERCOT" w:date="2023-10-26T12:39:00Z">
              <w:r w:rsidRPr="00E95F39">
                <w:rPr>
                  <w:sz w:val="22"/>
                  <w:szCs w:val="22"/>
                </w:rPr>
                <w:t>0.0</w:t>
              </w:r>
            </w:ins>
            <w:del w:id="294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530B68E8" w14:textId="321C4A9E" w:rsidR="00A730CB" w:rsidRPr="00E95F39" w:rsidRDefault="00A730CB" w:rsidP="00E95F39">
            <w:pPr>
              <w:widowControl/>
              <w:autoSpaceDE/>
              <w:autoSpaceDN/>
              <w:adjustRightInd/>
              <w:jc w:val="center"/>
              <w:rPr>
                <w:b/>
                <w:bCs/>
                <w:sz w:val="22"/>
                <w:szCs w:val="22"/>
              </w:rPr>
            </w:pPr>
            <w:ins w:id="2949" w:author="ERCOT" w:date="2023-10-26T12:39:00Z">
              <w:r w:rsidRPr="00E95F39">
                <w:rPr>
                  <w:sz w:val="22"/>
                  <w:szCs w:val="22"/>
                </w:rPr>
                <w:t>3.3</w:t>
              </w:r>
            </w:ins>
            <w:del w:id="2950" w:author="ERCOT" w:date="2023-10-26T12:39:00Z">
              <w:r w:rsidRPr="00E95F39" w:rsidDel="0040323E">
                <w:rPr>
                  <w:sz w:val="22"/>
                  <w:szCs w:val="22"/>
                </w:rPr>
                <w:delText>1.7</w:delText>
              </w:r>
            </w:del>
          </w:p>
        </w:tc>
        <w:tc>
          <w:tcPr>
            <w:tcW w:w="181" w:type="pct"/>
            <w:tcBorders>
              <w:top w:val="single" w:sz="4" w:space="0" w:color="000000"/>
              <w:left w:val="single" w:sz="4" w:space="0" w:color="000000"/>
              <w:bottom w:val="single" w:sz="8" w:space="0" w:color="000000"/>
              <w:right w:val="single" w:sz="4" w:space="0" w:color="000000"/>
            </w:tcBorders>
            <w:vAlign w:val="center"/>
          </w:tcPr>
          <w:p w14:paraId="77C474CE" w14:textId="5331C6DC" w:rsidR="00A730CB" w:rsidRPr="00E95F39" w:rsidRDefault="00A730CB" w:rsidP="00E95F39">
            <w:pPr>
              <w:widowControl/>
              <w:autoSpaceDE/>
              <w:autoSpaceDN/>
              <w:adjustRightInd/>
              <w:jc w:val="center"/>
              <w:rPr>
                <w:b/>
                <w:bCs/>
                <w:sz w:val="22"/>
                <w:szCs w:val="22"/>
              </w:rPr>
            </w:pPr>
            <w:ins w:id="2951" w:author="ERCOT" w:date="2023-10-26T12:39:00Z">
              <w:r w:rsidRPr="00E95F39">
                <w:rPr>
                  <w:sz w:val="22"/>
                  <w:szCs w:val="22"/>
                </w:rPr>
                <w:t>13.5</w:t>
              </w:r>
            </w:ins>
            <w:del w:id="2952" w:author="ERCOT" w:date="2023-10-26T12:39:00Z">
              <w:r w:rsidRPr="00E95F39" w:rsidDel="0040323E">
                <w:rPr>
                  <w:sz w:val="22"/>
                  <w:szCs w:val="22"/>
                </w:rPr>
                <w:delText>17.9</w:delText>
              </w:r>
            </w:del>
          </w:p>
        </w:tc>
        <w:tc>
          <w:tcPr>
            <w:tcW w:w="223" w:type="pct"/>
            <w:tcBorders>
              <w:top w:val="single" w:sz="4" w:space="0" w:color="000000"/>
              <w:left w:val="single" w:sz="4" w:space="0" w:color="000000"/>
              <w:bottom w:val="single" w:sz="8" w:space="0" w:color="000000"/>
              <w:right w:val="single" w:sz="4" w:space="0" w:color="000000"/>
            </w:tcBorders>
            <w:vAlign w:val="center"/>
          </w:tcPr>
          <w:p w14:paraId="46C1EB96" w14:textId="12F7E5F1" w:rsidR="00A730CB" w:rsidRPr="00E95F39" w:rsidRDefault="00A730CB" w:rsidP="00E95F39">
            <w:pPr>
              <w:widowControl/>
              <w:autoSpaceDE/>
              <w:autoSpaceDN/>
              <w:adjustRightInd/>
              <w:jc w:val="center"/>
              <w:rPr>
                <w:b/>
                <w:bCs/>
                <w:sz w:val="22"/>
                <w:szCs w:val="22"/>
              </w:rPr>
            </w:pPr>
            <w:ins w:id="2953" w:author="ERCOT" w:date="2023-10-26T12:39:00Z">
              <w:r w:rsidRPr="00E95F39">
                <w:rPr>
                  <w:sz w:val="22"/>
                  <w:szCs w:val="22"/>
                </w:rPr>
                <w:t>9.5</w:t>
              </w:r>
            </w:ins>
            <w:del w:id="2954" w:author="ERCOT" w:date="2023-10-26T12:39:00Z">
              <w:r w:rsidRPr="00E95F39" w:rsidDel="0040323E">
                <w:rPr>
                  <w:sz w:val="22"/>
                  <w:szCs w:val="22"/>
                </w:rPr>
                <w:delText>14.0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1877B0F0" w14:textId="7E21DC9C" w:rsidR="00A730CB" w:rsidRPr="00E95F39" w:rsidRDefault="00A730CB" w:rsidP="00E95F39">
            <w:pPr>
              <w:widowControl/>
              <w:autoSpaceDE/>
              <w:autoSpaceDN/>
              <w:adjustRightInd/>
              <w:jc w:val="center"/>
              <w:rPr>
                <w:b/>
                <w:bCs/>
                <w:sz w:val="22"/>
                <w:szCs w:val="22"/>
              </w:rPr>
            </w:pPr>
            <w:ins w:id="2955" w:author="ERCOT" w:date="2023-10-26T12:39:00Z">
              <w:r w:rsidRPr="00E95F39">
                <w:rPr>
                  <w:sz w:val="22"/>
                  <w:szCs w:val="22"/>
                </w:rPr>
                <w:t>6.6</w:t>
              </w:r>
            </w:ins>
            <w:del w:id="2956" w:author="ERCOT" w:date="2023-10-26T12:39:00Z">
              <w:r w:rsidRPr="00E95F39" w:rsidDel="0040323E">
                <w:rPr>
                  <w:sz w:val="22"/>
                  <w:szCs w:val="22"/>
                </w:rPr>
                <w:delText>6.5</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2CB99B0" w14:textId="079616EC" w:rsidR="00A730CB" w:rsidRPr="00E95F39" w:rsidRDefault="00A730CB" w:rsidP="00E95F39">
            <w:pPr>
              <w:widowControl/>
              <w:autoSpaceDE/>
              <w:autoSpaceDN/>
              <w:adjustRightInd/>
              <w:jc w:val="center"/>
              <w:rPr>
                <w:b/>
                <w:bCs/>
                <w:sz w:val="22"/>
                <w:szCs w:val="22"/>
              </w:rPr>
            </w:pPr>
            <w:ins w:id="2957" w:author="ERCOT" w:date="2023-10-26T12:39:00Z">
              <w:r w:rsidRPr="00E95F39">
                <w:rPr>
                  <w:sz w:val="22"/>
                  <w:szCs w:val="22"/>
                </w:rPr>
                <w:t>6.5</w:t>
              </w:r>
            </w:ins>
            <w:del w:id="2958" w:author="ERCOT" w:date="2023-10-26T12:39:00Z">
              <w:r w:rsidRPr="00E95F39" w:rsidDel="0040323E">
                <w:rPr>
                  <w:sz w:val="22"/>
                  <w:szCs w:val="22"/>
                </w:rPr>
                <w:delText>5.4</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17D3DF1D" w14:textId="4ACA606D" w:rsidR="00A730CB" w:rsidRPr="00E95F39" w:rsidRDefault="00A730CB" w:rsidP="00E95F39">
            <w:pPr>
              <w:widowControl/>
              <w:autoSpaceDE/>
              <w:autoSpaceDN/>
              <w:adjustRightInd/>
              <w:jc w:val="center"/>
              <w:rPr>
                <w:b/>
                <w:bCs/>
                <w:sz w:val="22"/>
                <w:szCs w:val="22"/>
              </w:rPr>
            </w:pPr>
            <w:ins w:id="2959" w:author="ERCOT" w:date="2023-10-26T12:39:00Z">
              <w:r w:rsidRPr="00E95F39">
                <w:rPr>
                  <w:sz w:val="22"/>
                  <w:szCs w:val="22"/>
                </w:rPr>
                <w:t>7.1</w:t>
              </w:r>
            </w:ins>
            <w:del w:id="2960" w:author="ERCOT" w:date="2023-10-26T12:39:00Z">
              <w:r w:rsidRPr="00E95F39" w:rsidDel="0040323E">
                <w:rPr>
                  <w:sz w:val="22"/>
                  <w:szCs w:val="22"/>
                </w:rPr>
                <w:delText>5.2</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36231DC6" w14:textId="0DE9B12B" w:rsidR="00A730CB" w:rsidRPr="00E95F39" w:rsidRDefault="00A730CB" w:rsidP="00E95F39">
            <w:pPr>
              <w:widowControl/>
              <w:autoSpaceDE/>
              <w:autoSpaceDN/>
              <w:adjustRightInd/>
              <w:jc w:val="center"/>
              <w:rPr>
                <w:b/>
                <w:bCs/>
                <w:sz w:val="22"/>
                <w:szCs w:val="22"/>
              </w:rPr>
            </w:pPr>
            <w:ins w:id="2961" w:author="ERCOT" w:date="2023-10-26T12:39:00Z">
              <w:r w:rsidRPr="00E95F39">
                <w:rPr>
                  <w:sz w:val="22"/>
                  <w:szCs w:val="22"/>
                </w:rPr>
                <w:t>6.6</w:t>
              </w:r>
            </w:ins>
            <w:del w:id="2962" w:author="ERCOT" w:date="2023-10-26T12:39:00Z">
              <w:r w:rsidRPr="00E95F39" w:rsidDel="0040323E">
                <w:rPr>
                  <w:sz w:val="22"/>
                  <w:szCs w:val="22"/>
                </w:rPr>
                <w:delText>7.9</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7C39FE48" w14:textId="4EF354FD" w:rsidR="00A730CB" w:rsidRPr="00E95F39" w:rsidRDefault="00A730CB" w:rsidP="00E95F39">
            <w:pPr>
              <w:widowControl/>
              <w:autoSpaceDE/>
              <w:autoSpaceDN/>
              <w:adjustRightInd/>
              <w:jc w:val="center"/>
              <w:rPr>
                <w:b/>
                <w:bCs/>
                <w:sz w:val="22"/>
                <w:szCs w:val="22"/>
              </w:rPr>
            </w:pPr>
            <w:ins w:id="2963" w:author="ERCOT" w:date="2023-10-26T12:39:00Z">
              <w:r w:rsidRPr="00E95F39">
                <w:rPr>
                  <w:sz w:val="22"/>
                  <w:szCs w:val="22"/>
                </w:rPr>
                <w:t>5.7</w:t>
              </w:r>
            </w:ins>
            <w:del w:id="2964" w:author="ERCOT" w:date="2023-10-26T12:39:00Z">
              <w:r w:rsidRPr="00E95F39" w:rsidDel="0040323E">
                <w:rPr>
                  <w:sz w:val="22"/>
                  <w:szCs w:val="22"/>
                </w:rPr>
                <w:delText>8.4</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57DD09B0" w14:textId="572F794C" w:rsidR="00A730CB" w:rsidRPr="00E95F39" w:rsidRDefault="00A730CB" w:rsidP="00E95F39">
            <w:pPr>
              <w:widowControl/>
              <w:autoSpaceDE/>
              <w:autoSpaceDN/>
              <w:adjustRightInd/>
              <w:jc w:val="center"/>
              <w:rPr>
                <w:b/>
                <w:bCs/>
                <w:sz w:val="22"/>
                <w:szCs w:val="22"/>
              </w:rPr>
            </w:pPr>
            <w:ins w:id="2965" w:author="ERCOT" w:date="2023-10-26T12:39:00Z">
              <w:r w:rsidRPr="00E95F39">
                <w:rPr>
                  <w:sz w:val="22"/>
                  <w:szCs w:val="22"/>
                </w:rPr>
                <w:t>6.1</w:t>
              </w:r>
            </w:ins>
            <w:del w:id="2966" w:author="ERCOT" w:date="2023-10-26T12:39:00Z">
              <w:r w:rsidRPr="00E95F39" w:rsidDel="0040323E">
                <w:rPr>
                  <w:sz w:val="22"/>
                  <w:szCs w:val="22"/>
                </w:rPr>
                <w:delText>8.9</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55C996C1" w14:textId="529842D4" w:rsidR="00A730CB" w:rsidRPr="00E95F39" w:rsidRDefault="00A730CB" w:rsidP="00E95F39">
            <w:pPr>
              <w:widowControl/>
              <w:autoSpaceDE/>
              <w:autoSpaceDN/>
              <w:adjustRightInd/>
              <w:jc w:val="center"/>
              <w:rPr>
                <w:b/>
                <w:bCs/>
                <w:sz w:val="22"/>
                <w:szCs w:val="22"/>
              </w:rPr>
            </w:pPr>
            <w:ins w:id="2967" w:author="ERCOT" w:date="2023-10-26T12:39:00Z">
              <w:r w:rsidRPr="00E95F39">
                <w:rPr>
                  <w:sz w:val="22"/>
                  <w:szCs w:val="22"/>
                </w:rPr>
                <w:t>1.3</w:t>
              </w:r>
            </w:ins>
            <w:del w:id="2968" w:author="ERCOT" w:date="2023-10-26T12:39:00Z">
              <w:r w:rsidRPr="00E95F39" w:rsidDel="0040323E">
                <w:rPr>
                  <w:sz w:val="22"/>
                  <w:szCs w:val="22"/>
                </w:rPr>
                <w:delText>3.4</w:delText>
              </w:r>
            </w:del>
          </w:p>
        </w:tc>
        <w:tc>
          <w:tcPr>
            <w:tcW w:w="179" w:type="pct"/>
            <w:tcBorders>
              <w:top w:val="single" w:sz="4" w:space="0" w:color="000000"/>
              <w:left w:val="single" w:sz="4" w:space="0" w:color="000000"/>
              <w:bottom w:val="single" w:sz="8" w:space="0" w:color="000000"/>
              <w:right w:val="single" w:sz="4" w:space="0" w:color="000000"/>
            </w:tcBorders>
            <w:vAlign w:val="center"/>
          </w:tcPr>
          <w:p w14:paraId="31A94095" w14:textId="1CA67E01" w:rsidR="00A730CB" w:rsidRPr="00E95F39" w:rsidRDefault="00A730CB" w:rsidP="00E95F39">
            <w:pPr>
              <w:widowControl/>
              <w:autoSpaceDE/>
              <w:autoSpaceDN/>
              <w:adjustRightInd/>
              <w:jc w:val="center"/>
              <w:rPr>
                <w:b/>
                <w:bCs/>
                <w:sz w:val="22"/>
                <w:szCs w:val="22"/>
              </w:rPr>
            </w:pPr>
            <w:ins w:id="2969" w:author="ERCOT" w:date="2023-10-26T12:39:00Z">
              <w:r w:rsidRPr="00E95F39">
                <w:rPr>
                  <w:sz w:val="22"/>
                  <w:szCs w:val="22"/>
                </w:rPr>
                <w:t>0.0</w:t>
              </w:r>
            </w:ins>
            <w:del w:id="2970" w:author="ERCOT" w:date="2023-10-26T12:39:00Z">
              <w:r w:rsidRPr="00E95F39" w:rsidDel="0040323E">
                <w:rPr>
                  <w:sz w:val="22"/>
                  <w:szCs w:val="22"/>
                </w:rPr>
                <w:delText>-0.6</w:delText>
              </w:r>
            </w:del>
          </w:p>
        </w:tc>
        <w:tc>
          <w:tcPr>
            <w:tcW w:w="191" w:type="pct"/>
            <w:tcBorders>
              <w:top w:val="single" w:sz="4" w:space="0" w:color="000000"/>
              <w:left w:val="single" w:sz="4" w:space="0" w:color="000000"/>
              <w:bottom w:val="single" w:sz="8" w:space="0" w:color="000000"/>
              <w:right w:val="single" w:sz="4" w:space="0" w:color="000000"/>
            </w:tcBorders>
            <w:vAlign w:val="center"/>
          </w:tcPr>
          <w:p w14:paraId="451F5F22" w14:textId="46E31DB4" w:rsidR="00A730CB" w:rsidRPr="00E95F39" w:rsidRDefault="00A730CB" w:rsidP="00E95F39">
            <w:pPr>
              <w:widowControl/>
              <w:autoSpaceDE/>
              <w:autoSpaceDN/>
              <w:adjustRightInd/>
              <w:jc w:val="center"/>
              <w:rPr>
                <w:b/>
                <w:bCs/>
                <w:sz w:val="22"/>
                <w:szCs w:val="22"/>
              </w:rPr>
            </w:pPr>
            <w:ins w:id="2971" w:author="ERCOT" w:date="2023-10-26T12:39:00Z">
              <w:r w:rsidRPr="00E95F39">
                <w:rPr>
                  <w:sz w:val="22"/>
                  <w:szCs w:val="22"/>
                </w:rPr>
                <w:t>0.0</w:t>
              </w:r>
            </w:ins>
            <w:del w:id="2972" w:author="ERCOT" w:date="2023-10-26T12:39:00Z">
              <w:r w:rsidRPr="00E95F39" w:rsidDel="0040323E">
                <w:rPr>
                  <w:sz w:val="22"/>
                  <w:szCs w:val="22"/>
                </w:rPr>
                <w:delText>0.0</w:delText>
              </w:r>
            </w:del>
          </w:p>
        </w:tc>
        <w:tc>
          <w:tcPr>
            <w:tcW w:w="168" w:type="pct"/>
            <w:tcBorders>
              <w:top w:val="single" w:sz="4" w:space="0" w:color="000000"/>
              <w:left w:val="single" w:sz="4" w:space="0" w:color="000000"/>
              <w:bottom w:val="single" w:sz="8" w:space="0" w:color="000000"/>
              <w:right w:val="single" w:sz="4" w:space="0" w:color="000000"/>
            </w:tcBorders>
            <w:vAlign w:val="center"/>
          </w:tcPr>
          <w:p w14:paraId="5F916E5F" w14:textId="58F35C9B" w:rsidR="00A730CB" w:rsidRPr="00E95F39" w:rsidRDefault="00A730CB" w:rsidP="00E95F39">
            <w:pPr>
              <w:widowControl/>
              <w:autoSpaceDE/>
              <w:autoSpaceDN/>
              <w:adjustRightInd/>
              <w:jc w:val="center"/>
              <w:rPr>
                <w:b/>
                <w:bCs/>
                <w:sz w:val="22"/>
                <w:szCs w:val="22"/>
              </w:rPr>
            </w:pPr>
            <w:ins w:id="2973" w:author="ERCOT" w:date="2023-10-26T12:39:00Z">
              <w:r w:rsidRPr="00E95F39">
                <w:rPr>
                  <w:sz w:val="22"/>
                  <w:szCs w:val="22"/>
                </w:rPr>
                <w:t>0.0</w:t>
              </w:r>
            </w:ins>
            <w:del w:id="2974" w:author="ERCOT" w:date="2023-10-26T12:39:00Z">
              <w:r w:rsidRPr="00E95F39" w:rsidDel="0040323E">
                <w:rPr>
                  <w:sz w:val="22"/>
                  <w:szCs w:val="22"/>
                </w:rPr>
                <w:delText>0.0</w:delText>
              </w:r>
            </w:del>
          </w:p>
        </w:tc>
        <w:tc>
          <w:tcPr>
            <w:tcW w:w="169" w:type="pct"/>
            <w:tcBorders>
              <w:top w:val="single" w:sz="4" w:space="0" w:color="000000"/>
              <w:left w:val="single" w:sz="4" w:space="0" w:color="000000"/>
              <w:bottom w:val="single" w:sz="8" w:space="0" w:color="000000"/>
              <w:right w:val="single" w:sz="4" w:space="0" w:color="000000"/>
            </w:tcBorders>
            <w:vAlign w:val="center"/>
          </w:tcPr>
          <w:p w14:paraId="6944163D" w14:textId="7966F4FD" w:rsidR="00A730CB" w:rsidRPr="00E95F39" w:rsidRDefault="00A730CB" w:rsidP="00E95F39">
            <w:pPr>
              <w:widowControl/>
              <w:autoSpaceDE/>
              <w:autoSpaceDN/>
              <w:adjustRightInd/>
              <w:jc w:val="center"/>
              <w:rPr>
                <w:b/>
                <w:bCs/>
                <w:sz w:val="22"/>
                <w:szCs w:val="22"/>
              </w:rPr>
            </w:pPr>
            <w:ins w:id="2975" w:author="ERCOT" w:date="2023-10-26T12:39:00Z">
              <w:r w:rsidRPr="00E95F39">
                <w:rPr>
                  <w:sz w:val="22"/>
                  <w:szCs w:val="22"/>
                </w:rPr>
                <w:t>0.0</w:t>
              </w:r>
            </w:ins>
            <w:del w:id="2976"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8" w:space="0" w:color="000000"/>
              <w:right w:val="single" w:sz="4" w:space="0" w:color="000000"/>
            </w:tcBorders>
            <w:vAlign w:val="center"/>
          </w:tcPr>
          <w:p w14:paraId="7416194B" w14:textId="6B068320" w:rsidR="00A730CB" w:rsidRPr="00E95F39" w:rsidRDefault="00A730CB" w:rsidP="00E95F39">
            <w:pPr>
              <w:widowControl/>
              <w:autoSpaceDE/>
              <w:autoSpaceDN/>
              <w:adjustRightInd/>
              <w:jc w:val="center"/>
              <w:rPr>
                <w:b/>
                <w:bCs/>
                <w:sz w:val="22"/>
                <w:szCs w:val="22"/>
              </w:rPr>
            </w:pPr>
            <w:ins w:id="2977" w:author="ERCOT" w:date="2023-10-26T12:39:00Z">
              <w:r w:rsidRPr="00E95F39">
                <w:rPr>
                  <w:sz w:val="22"/>
                  <w:szCs w:val="22"/>
                </w:rPr>
                <w:t>0.0</w:t>
              </w:r>
            </w:ins>
            <w:del w:id="2978"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8" w:space="0" w:color="000000"/>
              <w:right w:val="single" w:sz="4" w:space="0" w:color="000000"/>
            </w:tcBorders>
            <w:vAlign w:val="center"/>
          </w:tcPr>
          <w:p w14:paraId="0ED54B1C" w14:textId="25ED0F8B" w:rsidR="00A730CB" w:rsidRPr="00E95F39" w:rsidRDefault="00A730CB" w:rsidP="00E95F39">
            <w:pPr>
              <w:widowControl/>
              <w:autoSpaceDE/>
              <w:autoSpaceDN/>
              <w:adjustRightInd/>
              <w:jc w:val="center"/>
              <w:rPr>
                <w:b/>
                <w:bCs/>
                <w:sz w:val="22"/>
                <w:szCs w:val="22"/>
              </w:rPr>
            </w:pPr>
            <w:ins w:id="2979" w:author="ERCOT" w:date="2023-10-26T12:39:00Z">
              <w:r w:rsidRPr="00E95F39">
                <w:rPr>
                  <w:sz w:val="22"/>
                  <w:szCs w:val="22"/>
                </w:rPr>
                <w:t>0.0</w:t>
              </w:r>
            </w:ins>
            <w:del w:id="2980"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8" w:space="0" w:color="000000"/>
              <w:right w:val="single" w:sz="8" w:space="0" w:color="000000"/>
            </w:tcBorders>
            <w:vAlign w:val="center"/>
          </w:tcPr>
          <w:p w14:paraId="27AF2433" w14:textId="70DC833E" w:rsidR="00A730CB" w:rsidRPr="00E95F39" w:rsidRDefault="00A730CB" w:rsidP="00E95F39">
            <w:pPr>
              <w:widowControl/>
              <w:autoSpaceDE/>
              <w:autoSpaceDN/>
              <w:adjustRightInd/>
              <w:jc w:val="center"/>
              <w:rPr>
                <w:b/>
                <w:bCs/>
                <w:sz w:val="22"/>
                <w:szCs w:val="22"/>
              </w:rPr>
            </w:pPr>
            <w:ins w:id="2981" w:author="ERCOT" w:date="2023-10-26T12:39:00Z">
              <w:r w:rsidRPr="00E95F39">
                <w:rPr>
                  <w:sz w:val="22"/>
                  <w:szCs w:val="22"/>
                </w:rPr>
                <w:t>0.0</w:t>
              </w:r>
            </w:ins>
            <w:del w:id="2982" w:author="ERCOT" w:date="2023-10-26T12:39:00Z">
              <w:r w:rsidRPr="00E95F39" w:rsidDel="0040323E">
                <w:rPr>
                  <w:sz w:val="22"/>
                  <w:szCs w:val="22"/>
                </w:rPr>
                <w:delText>0.0</w:delText>
              </w:r>
            </w:del>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2983" w:name="_Toc342049963"/>
      <w:bookmarkStart w:id="2984" w:name="_Toc139626032"/>
      <w:r w:rsidRPr="003A24F9">
        <w:lastRenderedPageBreak/>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2983"/>
      <w:bookmarkEnd w:id="2984"/>
    </w:p>
    <w:p w14:paraId="5EFB972F" w14:textId="77777777" w:rsidR="00B320AB" w:rsidRDefault="00B320AB" w:rsidP="00DC7664">
      <w:pPr>
        <w:pStyle w:val="Heading5"/>
        <w:spacing w:after="100" w:afterAutospacing="1"/>
        <w:jc w:val="both"/>
      </w:pPr>
      <w:r>
        <w:t>Introduction</w:t>
      </w:r>
    </w:p>
    <w:p w14:paraId="74E3DB7C" w14:textId="17804218"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 xml:space="preserve">esources capable of being ramped to a specified output level within 30 minutes or </w:t>
      </w:r>
      <w:r w:rsidR="00056394">
        <w:t xml:space="preserve">Controllable </w:t>
      </w:r>
      <w:r>
        <w:t>Load</w:t>
      </w:r>
      <w:r w:rsidR="00584562">
        <w:t xml:space="preserve"> Resource</w:t>
      </w:r>
      <w:r>
        <w:t xml:space="preserve">s that are capable of being interrupted within 30 minutes and that are capable of running (or being interrupted) at a specified output level for at least </w:t>
      </w:r>
      <w:r w:rsidR="00056394">
        <w:t>four</w:t>
      </w:r>
      <w:r>
        <w:t xml:space="preserve"> </w:t>
      </w:r>
      <w:r w:rsidR="00056394">
        <w:t xml:space="preserve">consecutive </w:t>
      </w:r>
      <w:r>
        <w:t>hour</w:t>
      </w:r>
      <w:r w:rsidR="00056394">
        <w:t>s</w:t>
      </w:r>
      <w:r>
        <w:t xml:space="preserve">.  </w:t>
      </w:r>
      <w:r w:rsidR="00056394">
        <w:t xml:space="preserve">Non-Spin may also be provided by Load Resources that are not Controllable Load Resources and are capable of reducing consumption based on an ERCOT Extensible Markup Language (XML) instruction within 30 minutes and maintaining that deployment until recalled.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08243585" w14:textId="1730BFD9" w:rsidR="0022345B" w:rsidRDefault="0022345B" w:rsidP="00DC7664">
      <w:pPr>
        <w:pStyle w:val="BodyTextNumbered"/>
        <w:ind w:left="0" w:firstLine="0"/>
        <w:jc w:val="both"/>
      </w:pPr>
      <w:r>
        <w:t>The periods when load is increasing and wind</w:t>
      </w:r>
      <w:r w:rsidR="00441A1F">
        <w:t xml:space="preserve"> and/or solar are</w:t>
      </w:r>
      <w:r>
        <w:t xml:space="preserve">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2985" w:name="_Hlk87454449"/>
      <w:r>
        <w:t xml:space="preserve">ERCOT will post the monthly amounts for Non-Spin requirements </w:t>
      </w:r>
      <w:r w:rsidRPr="005C28BF">
        <w:t>for</w:t>
      </w:r>
      <w:r>
        <w:t xml:space="preserve"> the upcoming year on the MIS.</w:t>
      </w:r>
      <w:r w:rsidR="00F802A7">
        <w:t xml:space="preserve"> </w:t>
      </w:r>
      <w:bookmarkStart w:id="2986"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2986"/>
    </w:p>
    <w:bookmarkEnd w:id="2985"/>
    <w:p w14:paraId="5041224C" w14:textId="77777777" w:rsidR="00CB6841" w:rsidRDefault="00CB6841" w:rsidP="00CB6841">
      <w:pPr>
        <w:pStyle w:val="BodyTextNumbered"/>
        <w:ind w:left="0" w:firstLine="0"/>
        <w:jc w:val="both"/>
      </w:pPr>
      <w:r>
        <w:t xml:space="preserve">The minimum amount of Non-Spin procured from SCED dispatchable Resources in any hour shall not be less than </w:t>
      </w:r>
      <w:r w:rsidRPr="004F0241">
        <w:t>ERCOT’s Most Severe Single Contingency (MSSC) value</w:t>
      </w:r>
      <w:r>
        <w:t>.</w:t>
      </w:r>
    </w:p>
    <w:p w14:paraId="746E8698" w14:textId="77777777" w:rsidR="007F24C1" w:rsidRPr="002C73F6" w:rsidRDefault="007F24C1" w:rsidP="00DC7664">
      <w:pPr>
        <w:pStyle w:val="Heading5"/>
        <w:spacing w:after="100" w:afterAutospacing="1"/>
        <w:jc w:val="both"/>
      </w:pPr>
      <w:r w:rsidRPr="002C73F6">
        <w:lastRenderedPageBreak/>
        <w:t>Procedure</w:t>
      </w:r>
    </w:p>
    <w:p w14:paraId="4F2E739F" w14:textId="2F7DF345" w:rsidR="00D62CAA" w:rsidRDefault="00AE3B80" w:rsidP="00DC7664">
      <w:pPr>
        <w:pStyle w:val="BodyTextNumbered"/>
        <w:ind w:left="0" w:firstLine="0"/>
        <w:jc w:val="both"/>
      </w:pPr>
      <w:r>
        <w:t>ERCOT will determine the Non-Spin requirement using the 75</w:t>
      </w:r>
      <w:r w:rsidRPr="006C525D">
        <w:rPr>
          <w:vertAlign w:val="superscript"/>
        </w:rPr>
        <w:t>th</w:t>
      </w:r>
      <w:r>
        <w:t xml:space="preserve"> to 95</w:t>
      </w:r>
      <w:r w:rsidRPr="006C525D">
        <w:rPr>
          <w:vertAlign w:val="superscript"/>
        </w:rPr>
        <w:t>th</w:t>
      </w:r>
      <w:r>
        <w: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The COPs and MTLF used are the updated values as of six hours prior to each Operating Hour.  The net load uncertainty is then defined as the difference between </w:t>
      </w:r>
      <w:r w:rsidRPr="00623874">
        <w:t xml:space="preserve">the </w:t>
      </w:r>
      <w:r>
        <w:t xml:space="preserve">average </w:t>
      </w:r>
      <w:r w:rsidRPr="00623874">
        <w:t>5-min</w:t>
      </w:r>
      <w:r>
        <w:t>ute</w:t>
      </w:r>
      <w:r w:rsidRPr="00623874">
        <w:t xml:space="preserve"> net load within the hour</w:t>
      </w:r>
      <w:r w:rsidDel="00623874">
        <w:t xml:space="preserve"> </w:t>
      </w:r>
      <w:r>
        <w:t xml:space="preserve">and the forecasted net load.  </w:t>
      </w:r>
    </w:p>
    <w:p w14:paraId="44168516" w14:textId="07CA1BC3" w:rsidR="005C06D5" w:rsidRDefault="00AE3B80" w:rsidP="00AE3B80">
      <w:pPr>
        <w:pStyle w:val="BodyTextNumbered"/>
        <w:ind w:left="0" w:firstLine="0"/>
        <w:jc w:val="both"/>
        <w:rPr>
          <w:iCs/>
        </w:rPr>
      </w:pPr>
      <w:r>
        <w:rPr>
          <w:iCs/>
        </w:rPr>
        <w:t xml:space="preserve">The risk of net load ramp is determined based on the change in net load over an hour divided by highest observed net load for the season.  </w:t>
      </w:r>
      <w:ins w:id="2987" w:author="ERCOT" w:date="2023-10-06T00:13:00Z">
        <w:r w:rsidR="00714F0F">
          <w:rPr>
            <w:iCs/>
          </w:rPr>
          <w:t>A fixed value of 68</w:t>
        </w:r>
        <w:r w:rsidR="00714F0F" w:rsidRPr="00787295">
          <w:rPr>
            <w:iCs/>
            <w:vertAlign w:val="superscript"/>
          </w:rPr>
          <w:t>th</w:t>
        </w:r>
        <w:r w:rsidR="00714F0F">
          <w:rPr>
            <w:iCs/>
          </w:rPr>
          <w:t xml:space="preserve"> percentile will be </w:t>
        </w:r>
      </w:ins>
      <w:ins w:id="2988" w:author="ERCOT" w:date="2023-10-06T00:14:00Z">
        <w:r w:rsidR="00714F0F">
          <w:rPr>
            <w:iCs/>
          </w:rPr>
          <w:t xml:space="preserve">assigned to </w:t>
        </w:r>
        <w:r w:rsidR="00000CB5">
          <w:rPr>
            <w:iCs/>
          </w:rPr>
          <w:t>HE23, HE24, HE01 and HE02</w:t>
        </w:r>
      </w:ins>
      <w:ins w:id="2989" w:author="ERCOT" w:date="2023-10-06T00:16:00Z">
        <w:r w:rsidR="00787295">
          <w:rPr>
            <w:iCs/>
          </w:rPr>
          <w:t xml:space="preserve"> to the net load forecast uncertainty calculated previously</w:t>
        </w:r>
      </w:ins>
      <w:ins w:id="2990" w:author="ERCOT" w:date="2023-10-06T00:14:00Z">
        <w:r w:rsidR="00000CB5">
          <w:rPr>
            <w:iCs/>
          </w:rPr>
          <w:t xml:space="preserve">. </w:t>
        </w:r>
      </w:ins>
      <w:ins w:id="2991" w:author="ERCOT" w:date="2023-10-06T00:17:00Z">
        <w:r w:rsidR="00787295">
          <w:rPr>
            <w:iCs/>
          </w:rPr>
          <w:t>In all seasons excluding Winter, a</w:t>
        </w:r>
      </w:ins>
      <w:ins w:id="2992" w:author="ERCOT" w:date="2023-10-06T00:15:00Z">
        <w:r w:rsidR="00E2671A">
          <w:rPr>
            <w:iCs/>
          </w:rPr>
          <w:t xml:space="preserve"> fixed value of 68</w:t>
        </w:r>
        <w:r w:rsidR="00E2671A" w:rsidRPr="00BC7D25">
          <w:rPr>
            <w:iCs/>
            <w:vertAlign w:val="superscript"/>
          </w:rPr>
          <w:t>th</w:t>
        </w:r>
        <w:r w:rsidR="00E2671A">
          <w:rPr>
            <w:iCs/>
          </w:rPr>
          <w:t xml:space="preserve"> percentile will also be assigned to HE03, HE04, HE05, HE06 </w:t>
        </w:r>
      </w:ins>
      <w:ins w:id="2993" w:author="ERCOT" w:date="2023-10-06T00:16:00Z">
        <w:r w:rsidR="00787295">
          <w:rPr>
            <w:iCs/>
          </w:rPr>
          <w:t>to the net load forecast uncertainty calculated previously</w:t>
        </w:r>
      </w:ins>
      <w:ins w:id="2994" w:author="ERCOT" w:date="2023-10-06T00:15:00Z">
        <w:r w:rsidR="00285156">
          <w:rPr>
            <w:iCs/>
          </w:rPr>
          <w:t>.</w:t>
        </w:r>
        <w:r w:rsidR="00E2671A">
          <w:rPr>
            <w:iCs/>
          </w:rPr>
          <w:t xml:space="preserve"> </w:t>
        </w:r>
        <w:r w:rsidR="00285156">
          <w:rPr>
            <w:iCs/>
          </w:rPr>
          <w:t>For the re</w:t>
        </w:r>
      </w:ins>
      <w:ins w:id="2995" w:author="ERCOT" w:date="2023-10-06T00:16:00Z">
        <w:r w:rsidR="00285156">
          <w:rPr>
            <w:iCs/>
          </w:rPr>
          <w:t>maining hours, a</w:t>
        </w:r>
      </w:ins>
      <w:del w:id="2996" w:author="ERCOT" w:date="2023-10-06T00:16:00Z">
        <w:r w:rsidDel="00285156">
          <w:rPr>
            <w:iCs/>
          </w:rPr>
          <w:delText>The</w:delText>
        </w:r>
      </w:del>
      <w:r>
        <w:rPr>
          <w:iCs/>
        </w:rPr>
        <w:t xml:space="preserve"> fixed value of percentile ranging between 75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75</w:t>
      </w:r>
      <w:r w:rsidRPr="006C525D">
        <w:rPr>
          <w:iCs/>
          <w:vertAlign w:val="superscript"/>
        </w:rPr>
        <w:t>th</w:t>
      </w:r>
      <w:r>
        <w:rPr>
          <w:iCs/>
        </w:rPr>
        <w:t xml:space="preserve"> percentile for periods with lowest risks.</w:t>
      </w:r>
      <w:ins w:id="2997" w:author="ERCOT" w:date="2023-10-06T00:13:00Z">
        <w:r w:rsidR="00F64B1D">
          <w:rPr>
            <w:iCs/>
          </w:rPr>
          <w:t xml:space="preserve"> </w:t>
        </w:r>
      </w:ins>
    </w:p>
    <w:p w14:paraId="2EFC6D2B" w14:textId="2F228849" w:rsidR="00853FD4" w:rsidRDefault="00345FE3" w:rsidP="00AE3B80">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reflects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195F4A0B" w:rsidR="000A4826"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D575F6">
        <w:t>The t</w:t>
      </w:r>
      <w:r w:rsidR="001D65F6">
        <w:t xml:space="preserve">able below reflects </w:t>
      </w:r>
      <w:r w:rsidR="001D65F6">
        <w:lastRenderedPageBreak/>
        <w:t xml:space="preserve">additional Non-Spin adjustments to account for intra-day </w:t>
      </w:r>
      <w:r w:rsidR="005A2C98">
        <w:t>F</w:t>
      </w:r>
      <w:r w:rsidR="001D65F6">
        <w:t xml:space="preserve">orced </w:t>
      </w:r>
      <w:r w:rsidR="005A2C98">
        <w:t>O</w:t>
      </w:r>
      <w:r w:rsidR="001D65F6">
        <w:t xml:space="preserve">utages of thermal </w:t>
      </w:r>
      <w:r w:rsidR="005A2C98">
        <w:t>R</w:t>
      </w:r>
      <w:r w:rsidR="001D65F6">
        <w:t xml:space="preserve">esources. </w:t>
      </w:r>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77A851CC" w14:textId="77777777" w:rsidR="00BF7144" w:rsidRDefault="00BF7144" w:rsidP="00DC7664">
      <w:pPr>
        <w:pStyle w:val="BodyTextNumbered"/>
        <w:ind w:left="0" w:firstLine="0"/>
        <w:jc w:val="both"/>
      </w:pP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2998"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611163" w:rsidRPr="00CC576E" w14:paraId="5E3CE4B8"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611163" w:rsidRPr="000357D1" w:rsidRDefault="00611163" w:rsidP="00611163">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center"/>
          </w:tcPr>
          <w:p w14:paraId="31884546" w14:textId="46C90D89" w:rsidR="00611163" w:rsidRPr="00E95F39" w:rsidRDefault="00611163" w:rsidP="00E95F39">
            <w:pPr>
              <w:widowControl/>
              <w:autoSpaceDE/>
              <w:autoSpaceDN/>
              <w:adjustRightInd/>
              <w:jc w:val="center"/>
              <w:rPr>
                <w:b/>
                <w:bCs/>
                <w:sz w:val="22"/>
                <w:szCs w:val="22"/>
              </w:rPr>
            </w:pPr>
            <w:ins w:id="2999" w:author="ERCOT" w:date="2023-10-26T12:40:00Z">
              <w:r w:rsidRPr="00E95F39">
                <w:rPr>
                  <w:sz w:val="22"/>
                  <w:szCs w:val="22"/>
                </w:rPr>
                <w:t>27</w:t>
              </w:r>
            </w:ins>
            <w:del w:id="3000" w:author="ERCOT" w:date="2023-10-26T12:40:00Z">
              <w:r w:rsidRPr="00E95F39" w:rsidDel="00D6599C">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3D65995" w14:textId="1F836B54" w:rsidR="00611163" w:rsidRPr="00E95F39" w:rsidRDefault="00611163" w:rsidP="00E95F39">
            <w:pPr>
              <w:widowControl/>
              <w:autoSpaceDE/>
              <w:autoSpaceDN/>
              <w:adjustRightInd/>
              <w:jc w:val="center"/>
              <w:rPr>
                <w:b/>
                <w:bCs/>
                <w:sz w:val="22"/>
                <w:szCs w:val="22"/>
              </w:rPr>
            </w:pPr>
            <w:ins w:id="3001" w:author="ERCOT" w:date="2023-10-26T12:40:00Z">
              <w:r w:rsidRPr="00E95F39">
                <w:rPr>
                  <w:sz w:val="22"/>
                  <w:szCs w:val="22"/>
                </w:rPr>
                <w:t>27</w:t>
              </w:r>
            </w:ins>
            <w:del w:id="3002"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378A16" w14:textId="51EFB5B2" w:rsidR="00611163" w:rsidRPr="00E95F39" w:rsidRDefault="00611163" w:rsidP="00E95F39">
            <w:pPr>
              <w:widowControl/>
              <w:autoSpaceDE/>
              <w:autoSpaceDN/>
              <w:adjustRightInd/>
              <w:jc w:val="center"/>
              <w:rPr>
                <w:b/>
                <w:bCs/>
                <w:sz w:val="22"/>
                <w:szCs w:val="22"/>
              </w:rPr>
            </w:pPr>
            <w:ins w:id="3003" w:author="ERCOT" w:date="2023-10-26T12:40:00Z">
              <w:r w:rsidRPr="00E95F39">
                <w:rPr>
                  <w:sz w:val="22"/>
                  <w:szCs w:val="22"/>
                </w:rPr>
                <w:t>27</w:t>
              </w:r>
            </w:ins>
            <w:del w:id="300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AB9497B" w14:textId="329A0A7B" w:rsidR="00611163" w:rsidRPr="00E95F39" w:rsidRDefault="00611163" w:rsidP="00E95F39">
            <w:pPr>
              <w:widowControl/>
              <w:autoSpaceDE/>
              <w:autoSpaceDN/>
              <w:adjustRightInd/>
              <w:jc w:val="center"/>
              <w:rPr>
                <w:b/>
                <w:bCs/>
                <w:sz w:val="22"/>
                <w:szCs w:val="22"/>
              </w:rPr>
            </w:pPr>
            <w:ins w:id="3005" w:author="ERCOT" w:date="2023-10-26T12:40:00Z">
              <w:r w:rsidRPr="00E95F39">
                <w:rPr>
                  <w:sz w:val="22"/>
                  <w:szCs w:val="22"/>
                </w:rPr>
                <w:t>27</w:t>
              </w:r>
            </w:ins>
            <w:del w:id="3006"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144C535" w14:textId="01E7065C" w:rsidR="00611163" w:rsidRPr="00E95F39" w:rsidRDefault="00611163" w:rsidP="00E95F39">
            <w:pPr>
              <w:widowControl/>
              <w:autoSpaceDE/>
              <w:autoSpaceDN/>
              <w:adjustRightInd/>
              <w:jc w:val="center"/>
              <w:rPr>
                <w:b/>
                <w:bCs/>
                <w:sz w:val="22"/>
                <w:szCs w:val="22"/>
              </w:rPr>
            </w:pPr>
            <w:ins w:id="3007" w:author="ERCOT" w:date="2023-10-26T12:40:00Z">
              <w:r w:rsidRPr="00E95F39">
                <w:rPr>
                  <w:sz w:val="22"/>
                  <w:szCs w:val="22"/>
                </w:rPr>
                <w:t>27</w:t>
              </w:r>
            </w:ins>
            <w:del w:id="3008"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64E4DB4" w14:textId="6983D12D" w:rsidR="00611163" w:rsidRPr="00E95F39" w:rsidRDefault="00611163" w:rsidP="00E95F39">
            <w:pPr>
              <w:widowControl/>
              <w:autoSpaceDE/>
              <w:autoSpaceDN/>
              <w:adjustRightInd/>
              <w:jc w:val="center"/>
              <w:rPr>
                <w:b/>
                <w:bCs/>
                <w:sz w:val="22"/>
                <w:szCs w:val="22"/>
              </w:rPr>
            </w:pPr>
            <w:ins w:id="3009" w:author="ERCOT" w:date="2023-10-26T12:40:00Z">
              <w:r w:rsidRPr="00E95F39">
                <w:rPr>
                  <w:sz w:val="22"/>
                  <w:szCs w:val="22"/>
                </w:rPr>
                <w:t>27</w:t>
              </w:r>
            </w:ins>
            <w:del w:id="3010"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507EF38" w14:textId="7599510F" w:rsidR="00611163" w:rsidRPr="00E95F39" w:rsidRDefault="00611163" w:rsidP="00E95F39">
            <w:pPr>
              <w:widowControl/>
              <w:autoSpaceDE/>
              <w:autoSpaceDN/>
              <w:adjustRightInd/>
              <w:jc w:val="center"/>
              <w:rPr>
                <w:b/>
                <w:bCs/>
                <w:sz w:val="22"/>
                <w:szCs w:val="22"/>
              </w:rPr>
            </w:pPr>
            <w:ins w:id="3011" w:author="ERCOT" w:date="2023-10-26T12:40:00Z">
              <w:r w:rsidRPr="00E95F39">
                <w:rPr>
                  <w:sz w:val="22"/>
                  <w:szCs w:val="22"/>
                </w:rPr>
                <w:t>29</w:t>
              </w:r>
            </w:ins>
            <w:del w:id="3012"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C7128B5" w14:textId="27824807" w:rsidR="00611163" w:rsidRPr="00E95F39" w:rsidRDefault="00611163" w:rsidP="00E95F39">
            <w:pPr>
              <w:widowControl/>
              <w:autoSpaceDE/>
              <w:autoSpaceDN/>
              <w:adjustRightInd/>
              <w:jc w:val="center"/>
              <w:rPr>
                <w:b/>
                <w:bCs/>
                <w:sz w:val="22"/>
                <w:szCs w:val="22"/>
              </w:rPr>
            </w:pPr>
            <w:ins w:id="3013" w:author="ERCOT" w:date="2023-10-26T12:40:00Z">
              <w:r w:rsidRPr="00E95F39">
                <w:rPr>
                  <w:sz w:val="22"/>
                  <w:szCs w:val="22"/>
                </w:rPr>
                <w:t>29</w:t>
              </w:r>
            </w:ins>
            <w:del w:id="3014" w:author="ERCOT" w:date="2023-10-26T12:40:00Z">
              <w:r w:rsidRPr="00E95F39" w:rsidDel="00D6599C">
                <w:rPr>
                  <w:sz w:val="22"/>
                  <w:szCs w:val="22"/>
                </w:rPr>
                <w:delText>33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1C33A124" w14:textId="6A2F093F" w:rsidR="00611163" w:rsidRPr="00E95F39" w:rsidRDefault="00611163" w:rsidP="00E95F39">
            <w:pPr>
              <w:widowControl/>
              <w:autoSpaceDE/>
              <w:autoSpaceDN/>
              <w:adjustRightInd/>
              <w:jc w:val="center"/>
              <w:rPr>
                <w:b/>
                <w:bCs/>
                <w:sz w:val="22"/>
                <w:szCs w:val="22"/>
              </w:rPr>
            </w:pPr>
            <w:ins w:id="3015" w:author="ERCOT" w:date="2023-10-26T12:40:00Z">
              <w:r w:rsidRPr="00E95F39">
                <w:rPr>
                  <w:sz w:val="22"/>
                  <w:szCs w:val="22"/>
                </w:rPr>
                <w:t>29</w:t>
              </w:r>
            </w:ins>
            <w:del w:id="3016" w:author="ERCOT" w:date="2023-10-26T12:40:00Z">
              <w:r w:rsidRPr="00E95F39" w:rsidDel="00D6599C">
                <w:rPr>
                  <w:sz w:val="22"/>
                  <w:szCs w:val="22"/>
                </w:rPr>
                <w:delText>33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03B99F73" w14:textId="161A8755" w:rsidR="00611163" w:rsidRPr="00E95F39" w:rsidRDefault="00611163" w:rsidP="00E95F39">
            <w:pPr>
              <w:widowControl/>
              <w:autoSpaceDE/>
              <w:autoSpaceDN/>
              <w:adjustRightInd/>
              <w:jc w:val="center"/>
              <w:rPr>
                <w:b/>
                <w:bCs/>
                <w:sz w:val="22"/>
                <w:szCs w:val="22"/>
              </w:rPr>
            </w:pPr>
            <w:ins w:id="3017" w:author="ERCOT" w:date="2023-10-26T12:40:00Z">
              <w:r w:rsidRPr="00E95F39">
                <w:rPr>
                  <w:sz w:val="22"/>
                  <w:szCs w:val="22"/>
                </w:rPr>
                <w:t>29</w:t>
              </w:r>
            </w:ins>
            <w:del w:id="3018"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326A931" w14:textId="65B8E9BC" w:rsidR="00611163" w:rsidRPr="00E95F39" w:rsidRDefault="00611163" w:rsidP="00E95F39">
            <w:pPr>
              <w:widowControl/>
              <w:autoSpaceDE/>
              <w:autoSpaceDN/>
              <w:adjustRightInd/>
              <w:jc w:val="center"/>
              <w:rPr>
                <w:b/>
                <w:bCs/>
                <w:sz w:val="22"/>
                <w:szCs w:val="22"/>
              </w:rPr>
            </w:pPr>
            <w:ins w:id="3019" w:author="ERCOT" w:date="2023-10-26T12:40:00Z">
              <w:r w:rsidRPr="00E95F39">
                <w:rPr>
                  <w:sz w:val="22"/>
                  <w:szCs w:val="22"/>
                </w:rPr>
                <w:t>22</w:t>
              </w:r>
            </w:ins>
            <w:del w:id="3020" w:author="ERCOT" w:date="2023-10-26T12:40:00Z">
              <w:r w:rsidRPr="00E95F39" w:rsidDel="00D6599C">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D3568EE" w14:textId="4B58B522" w:rsidR="00611163" w:rsidRPr="00E95F39" w:rsidRDefault="00611163" w:rsidP="00E95F39">
            <w:pPr>
              <w:widowControl/>
              <w:autoSpaceDE/>
              <w:autoSpaceDN/>
              <w:adjustRightInd/>
              <w:jc w:val="center"/>
              <w:rPr>
                <w:b/>
                <w:bCs/>
                <w:sz w:val="22"/>
                <w:szCs w:val="22"/>
              </w:rPr>
            </w:pPr>
            <w:ins w:id="3021" w:author="ERCOT" w:date="2023-10-26T12:40:00Z">
              <w:r w:rsidRPr="00E95F39">
                <w:rPr>
                  <w:sz w:val="22"/>
                  <w:szCs w:val="22"/>
                </w:rPr>
                <w:t>22</w:t>
              </w:r>
            </w:ins>
            <w:del w:id="3022" w:author="ERCOT" w:date="2023-10-26T12:40:00Z">
              <w:r w:rsidRPr="00E95F39" w:rsidDel="00D6599C">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5077225" w14:textId="4CD79B73" w:rsidR="00611163" w:rsidRPr="00E95F39" w:rsidRDefault="00611163" w:rsidP="00E95F39">
            <w:pPr>
              <w:widowControl/>
              <w:autoSpaceDE/>
              <w:autoSpaceDN/>
              <w:adjustRightInd/>
              <w:jc w:val="center"/>
              <w:rPr>
                <w:b/>
                <w:bCs/>
                <w:sz w:val="22"/>
                <w:szCs w:val="22"/>
              </w:rPr>
            </w:pPr>
            <w:ins w:id="3023" w:author="ERCOT" w:date="2023-10-26T12:40:00Z">
              <w:r w:rsidRPr="00E95F39">
                <w:rPr>
                  <w:sz w:val="22"/>
                  <w:szCs w:val="22"/>
                </w:rPr>
                <w:t>22</w:t>
              </w:r>
            </w:ins>
            <w:del w:id="3024" w:author="ERCOT" w:date="2023-10-26T12:40:00Z">
              <w:r w:rsidRPr="00E95F39" w:rsidDel="00D6599C">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9B2AD6B" w14:textId="128922DA" w:rsidR="00611163" w:rsidRPr="00E95F39" w:rsidRDefault="00611163" w:rsidP="00E95F39">
            <w:pPr>
              <w:widowControl/>
              <w:autoSpaceDE/>
              <w:autoSpaceDN/>
              <w:adjustRightInd/>
              <w:jc w:val="center"/>
              <w:rPr>
                <w:b/>
                <w:bCs/>
                <w:sz w:val="22"/>
                <w:szCs w:val="22"/>
              </w:rPr>
            </w:pPr>
            <w:ins w:id="3025" w:author="ERCOT" w:date="2023-10-26T12:40:00Z">
              <w:r w:rsidRPr="00E95F39">
                <w:rPr>
                  <w:sz w:val="22"/>
                  <w:szCs w:val="22"/>
                </w:rPr>
                <w:t>22</w:t>
              </w:r>
            </w:ins>
            <w:del w:id="3026" w:author="ERCOT" w:date="2023-10-26T12:40:00Z">
              <w:r w:rsidRPr="00E95F39" w:rsidDel="00D6599C">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6B38949" w14:textId="60E569F2" w:rsidR="00611163" w:rsidRPr="00E95F39" w:rsidRDefault="00611163" w:rsidP="00E95F39">
            <w:pPr>
              <w:widowControl/>
              <w:autoSpaceDE/>
              <w:autoSpaceDN/>
              <w:adjustRightInd/>
              <w:jc w:val="center"/>
              <w:rPr>
                <w:b/>
                <w:bCs/>
                <w:sz w:val="22"/>
                <w:szCs w:val="22"/>
              </w:rPr>
            </w:pPr>
            <w:ins w:id="3027" w:author="ERCOT" w:date="2023-10-26T12:40:00Z">
              <w:r w:rsidRPr="00E95F39">
                <w:rPr>
                  <w:sz w:val="22"/>
                  <w:szCs w:val="22"/>
                </w:rPr>
                <w:t>23</w:t>
              </w:r>
            </w:ins>
            <w:del w:id="3028"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0A67DD3" w14:textId="14BC40B2" w:rsidR="00611163" w:rsidRPr="00E95F39" w:rsidRDefault="00611163" w:rsidP="00E95F39">
            <w:pPr>
              <w:widowControl/>
              <w:autoSpaceDE/>
              <w:autoSpaceDN/>
              <w:adjustRightInd/>
              <w:jc w:val="center"/>
              <w:rPr>
                <w:b/>
                <w:bCs/>
                <w:sz w:val="22"/>
                <w:szCs w:val="22"/>
              </w:rPr>
            </w:pPr>
            <w:ins w:id="3029" w:author="ERCOT" w:date="2023-10-26T12:40:00Z">
              <w:r w:rsidRPr="00E95F39">
                <w:rPr>
                  <w:sz w:val="22"/>
                  <w:szCs w:val="22"/>
                </w:rPr>
                <w:t>23</w:t>
              </w:r>
            </w:ins>
            <w:del w:id="3030"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E35EC5C" w14:textId="54FBC7BF" w:rsidR="00611163" w:rsidRPr="00E95F39" w:rsidRDefault="00611163" w:rsidP="00E95F39">
            <w:pPr>
              <w:widowControl/>
              <w:autoSpaceDE/>
              <w:autoSpaceDN/>
              <w:adjustRightInd/>
              <w:jc w:val="center"/>
              <w:rPr>
                <w:b/>
                <w:bCs/>
                <w:sz w:val="22"/>
                <w:szCs w:val="22"/>
              </w:rPr>
            </w:pPr>
            <w:ins w:id="3031" w:author="ERCOT" w:date="2023-10-26T12:40:00Z">
              <w:r w:rsidRPr="00E95F39">
                <w:rPr>
                  <w:sz w:val="22"/>
                  <w:szCs w:val="22"/>
                </w:rPr>
                <w:t>23</w:t>
              </w:r>
            </w:ins>
            <w:del w:id="3032" w:author="ERCOT" w:date="2023-10-26T12:40:00Z">
              <w:r w:rsidRPr="00E95F39" w:rsidDel="00D6599C">
                <w:rPr>
                  <w:sz w:val="22"/>
                  <w:szCs w:val="22"/>
                </w:rPr>
                <w:delText>27</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15B93DB2" w14:textId="38BED3D3" w:rsidR="00611163" w:rsidRPr="00E95F39" w:rsidRDefault="00611163" w:rsidP="00E95F39">
            <w:pPr>
              <w:widowControl/>
              <w:autoSpaceDE/>
              <w:autoSpaceDN/>
              <w:adjustRightInd/>
              <w:jc w:val="center"/>
              <w:rPr>
                <w:b/>
                <w:bCs/>
                <w:sz w:val="22"/>
                <w:szCs w:val="22"/>
              </w:rPr>
            </w:pPr>
            <w:ins w:id="3033" w:author="ERCOT" w:date="2023-10-26T12:40:00Z">
              <w:r w:rsidRPr="00E95F39">
                <w:rPr>
                  <w:sz w:val="22"/>
                  <w:szCs w:val="22"/>
                </w:rPr>
                <w:t>23</w:t>
              </w:r>
            </w:ins>
            <w:del w:id="3034" w:author="ERCOT" w:date="2023-10-26T12:40:00Z">
              <w:r w:rsidRPr="00E95F39" w:rsidDel="00D6599C">
                <w:rPr>
                  <w:sz w:val="22"/>
                  <w:szCs w:val="22"/>
                </w:rPr>
                <w:delText>27</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E8098F2" w14:textId="709AF77A" w:rsidR="00611163" w:rsidRPr="00E95F39" w:rsidRDefault="00611163" w:rsidP="00E95F39">
            <w:pPr>
              <w:widowControl/>
              <w:autoSpaceDE/>
              <w:autoSpaceDN/>
              <w:adjustRightInd/>
              <w:jc w:val="center"/>
              <w:rPr>
                <w:b/>
                <w:bCs/>
                <w:sz w:val="22"/>
                <w:szCs w:val="22"/>
              </w:rPr>
            </w:pPr>
            <w:ins w:id="3035" w:author="ERCOT" w:date="2023-10-26T12:40:00Z">
              <w:r w:rsidRPr="00E95F39">
                <w:rPr>
                  <w:sz w:val="22"/>
                  <w:szCs w:val="22"/>
                </w:rPr>
                <w:t>28</w:t>
              </w:r>
            </w:ins>
            <w:del w:id="3036" w:author="ERCOT" w:date="2023-10-26T12:40:00Z">
              <w:r w:rsidRPr="00E95F39" w:rsidDel="00D6599C">
                <w:rPr>
                  <w:sz w:val="22"/>
                  <w:szCs w:val="22"/>
                </w:rPr>
                <w:delText>35</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26788077" w14:textId="3454C784" w:rsidR="00611163" w:rsidRPr="00E95F39" w:rsidRDefault="00611163" w:rsidP="00E95F39">
            <w:pPr>
              <w:widowControl/>
              <w:autoSpaceDE/>
              <w:autoSpaceDN/>
              <w:adjustRightInd/>
              <w:jc w:val="center"/>
              <w:rPr>
                <w:b/>
                <w:bCs/>
                <w:sz w:val="22"/>
                <w:szCs w:val="22"/>
              </w:rPr>
            </w:pPr>
            <w:ins w:id="3037" w:author="ERCOT" w:date="2023-10-26T12:40:00Z">
              <w:r w:rsidRPr="00E95F39">
                <w:rPr>
                  <w:sz w:val="22"/>
                  <w:szCs w:val="22"/>
                </w:rPr>
                <w:t>28</w:t>
              </w:r>
            </w:ins>
            <w:del w:id="3038" w:author="ERCOT" w:date="2023-10-26T12:40:00Z">
              <w:r w:rsidRPr="00E95F39" w:rsidDel="00D6599C">
                <w:rPr>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7E51524" w14:textId="71CEF74A" w:rsidR="00611163" w:rsidRPr="00E95F39" w:rsidRDefault="00611163" w:rsidP="00E95F39">
            <w:pPr>
              <w:widowControl/>
              <w:autoSpaceDE/>
              <w:autoSpaceDN/>
              <w:adjustRightInd/>
              <w:jc w:val="center"/>
              <w:rPr>
                <w:b/>
                <w:bCs/>
                <w:sz w:val="22"/>
                <w:szCs w:val="22"/>
              </w:rPr>
            </w:pPr>
            <w:ins w:id="3039" w:author="ERCOT" w:date="2023-10-26T12:40:00Z">
              <w:r w:rsidRPr="00E95F39">
                <w:rPr>
                  <w:sz w:val="22"/>
                  <w:szCs w:val="22"/>
                </w:rPr>
                <w:t>28</w:t>
              </w:r>
            </w:ins>
            <w:del w:id="3040" w:author="ERCOT" w:date="2023-10-26T12:40:00Z">
              <w:r w:rsidRPr="00E95F39" w:rsidDel="00D6599C">
                <w:rPr>
                  <w:sz w:val="22"/>
                  <w:szCs w:val="22"/>
                </w:rPr>
                <w:delText>35</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2A6903F6" w14:textId="75F314DF" w:rsidR="00611163" w:rsidRPr="00E95F39" w:rsidRDefault="00611163" w:rsidP="00E95F39">
            <w:pPr>
              <w:widowControl/>
              <w:autoSpaceDE/>
              <w:autoSpaceDN/>
              <w:adjustRightInd/>
              <w:jc w:val="center"/>
              <w:rPr>
                <w:b/>
                <w:bCs/>
                <w:sz w:val="22"/>
                <w:szCs w:val="22"/>
              </w:rPr>
            </w:pPr>
            <w:ins w:id="3041" w:author="ERCOT" w:date="2023-10-26T12:40:00Z">
              <w:r w:rsidRPr="00E95F39">
                <w:rPr>
                  <w:sz w:val="22"/>
                  <w:szCs w:val="22"/>
                </w:rPr>
                <w:t>28</w:t>
              </w:r>
            </w:ins>
            <w:del w:id="3042" w:author="ERCOT" w:date="2023-10-26T12:40:00Z">
              <w:r w:rsidRPr="00E95F39" w:rsidDel="00D6599C">
                <w:rPr>
                  <w:sz w:val="22"/>
                  <w:szCs w:val="22"/>
                </w:rPr>
                <w:delText>35</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9C9ADD7" w14:textId="5D9AB57B" w:rsidR="00611163" w:rsidRPr="00E95F39" w:rsidRDefault="00611163" w:rsidP="00E95F39">
            <w:pPr>
              <w:widowControl/>
              <w:autoSpaceDE/>
              <w:autoSpaceDN/>
              <w:adjustRightInd/>
              <w:jc w:val="center"/>
              <w:rPr>
                <w:b/>
                <w:bCs/>
                <w:sz w:val="22"/>
                <w:szCs w:val="22"/>
              </w:rPr>
            </w:pPr>
            <w:ins w:id="3043" w:author="ERCOT" w:date="2023-10-26T12:40:00Z">
              <w:r w:rsidRPr="00E95F39">
                <w:rPr>
                  <w:sz w:val="22"/>
                  <w:szCs w:val="22"/>
                </w:rPr>
                <w:t>27</w:t>
              </w:r>
            </w:ins>
            <w:del w:id="3044" w:author="ERCOT" w:date="2023-10-26T12:40:00Z">
              <w:r w:rsidRPr="00E95F39" w:rsidDel="00D6599C">
                <w:rPr>
                  <w:sz w:val="22"/>
                  <w:szCs w:val="22"/>
                </w:rPr>
                <w:delText>31</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691ED0CB" w14:textId="5CEDB857" w:rsidR="00611163" w:rsidRPr="00E95F39" w:rsidRDefault="00611163" w:rsidP="00E95F39">
            <w:pPr>
              <w:widowControl/>
              <w:autoSpaceDE/>
              <w:autoSpaceDN/>
              <w:adjustRightInd/>
              <w:jc w:val="center"/>
              <w:rPr>
                <w:b/>
                <w:bCs/>
                <w:sz w:val="22"/>
                <w:szCs w:val="22"/>
              </w:rPr>
            </w:pPr>
            <w:ins w:id="3045" w:author="ERCOT" w:date="2023-10-26T12:40:00Z">
              <w:r w:rsidRPr="00E95F39">
                <w:rPr>
                  <w:sz w:val="22"/>
                  <w:szCs w:val="22"/>
                </w:rPr>
                <w:t>27</w:t>
              </w:r>
            </w:ins>
            <w:del w:id="3046" w:author="ERCOT" w:date="2023-10-26T12:40:00Z">
              <w:r w:rsidRPr="00E95F39" w:rsidDel="00D6599C">
                <w:rPr>
                  <w:sz w:val="22"/>
                  <w:szCs w:val="22"/>
                </w:rPr>
                <w:delText>31</w:delText>
              </w:r>
            </w:del>
          </w:p>
        </w:tc>
      </w:tr>
      <w:tr w:rsidR="00611163" w:rsidRPr="00CC576E" w14:paraId="2A07D090"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611163" w:rsidRPr="000357D1" w:rsidRDefault="00611163" w:rsidP="00611163">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center"/>
          </w:tcPr>
          <w:p w14:paraId="09C18B91" w14:textId="0BD72907" w:rsidR="00611163" w:rsidRPr="00E95F39" w:rsidRDefault="00611163" w:rsidP="00E95F39">
            <w:pPr>
              <w:widowControl/>
              <w:autoSpaceDE/>
              <w:autoSpaceDN/>
              <w:adjustRightInd/>
              <w:jc w:val="center"/>
              <w:rPr>
                <w:b/>
                <w:bCs/>
                <w:sz w:val="22"/>
                <w:szCs w:val="22"/>
              </w:rPr>
            </w:pPr>
            <w:ins w:id="3047" w:author="ERCOT" w:date="2023-10-26T12:40:00Z">
              <w:r w:rsidRPr="00E95F39">
                <w:rPr>
                  <w:sz w:val="22"/>
                  <w:szCs w:val="22"/>
                </w:rPr>
                <w:t>27</w:t>
              </w:r>
            </w:ins>
            <w:del w:id="3048" w:author="ERCOT" w:date="2023-10-26T12:40:00Z">
              <w:r w:rsidRPr="00E95F39" w:rsidDel="00D6599C">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113E07D" w14:textId="368C994F" w:rsidR="00611163" w:rsidRPr="00E95F39" w:rsidRDefault="00611163" w:rsidP="00E95F39">
            <w:pPr>
              <w:widowControl/>
              <w:autoSpaceDE/>
              <w:autoSpaceDN/>
              <w:adjustRightInd/>
              <w:jc w:val="center"/>
              <w:rPr>
                <w:b/>
                <w:bCs/>
                <w:sz w:val="22"/>
                <w:szCs w:val="22"/>
              </w:rPr>
            </w:pPr>
            <w:ins w:id="3049" w:author="ERCOT" w:date="2023-10-26T12:40:00Z">
              <w:r w:rsidRPr="00E95F39">
                <w:rPr>
                  <w:sz w:val="22"/>
                  <w:szCs w:val="22"/>
                </w:rPr>
                <w:t>27</w:t>
              </w:r>
            </w:ins>
            <w:del w:id="3050"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297F8B2" w14:textId="61E69B18" w:rsidR="00611163" w:rsidRPr="00E95F39" w:rsidRDefault="00611163" w:rsidP="00E95F39">
            <w:pPr>
              <w:widowControl/>
              <w:autoSpaceDE/>
              <w:autoSpaceDN/>
              <w:adjustRightInd/>
              <w:jc w:val="center"/>
              <w:rPr>
                <w:b/>
                <w:bCs/>
                <w:sz w:val="22"/>
                <w:szCs w:val="22"/>
              </w:rPr>
            </w:pPr>
            <w:ins w:id="3051" w:author="ERCOT" w:date="2023-10-26T12:40:00Z">
              <w:r w:rsidRPr="00E95F39">
                <w:rPr>
                  <w:sz w:val="22"/>
                  <w:szCs w:val="22"/>
                </w:rPr>
                <w:t>27</w:t>
              </w:r>
            </w:ins>
            <w:del w:id="3052"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B2CA3F9" w14:textId="252FF4FE" w:rsidR="00611163" w:rsidRPr="00E95F39" w:rsidRDefault="00611163" w:rsidP="00E95F39">
            <w:pPr>
              <w:widowControl/>
              <w:autoSpaceDE/>
              <w:autoSpaceDN/>
              <w:adjustRightInd/>
              <w:jc w:val="center"/>
              <w:rPr>
                <w:b/>
                <w:bCs/>
                <w:sz w:val="22"/>
                <w:szCs w:val="22"/>
              </w:rPr>
            </w:pPr>
            <w:ins w:id="3053" w:author="ERCOT" w:date="2023-10-26T12:40:00Z">
              <w:r w:rsidRPr="00E95F39">
                <w:rPr>
                  <w:sz w:val="22"/>
                  <w:szCs w:val="22"/>
                </w:rPr>
                <w:t>27</w:t>
              </w:r>
            </w:ins>
            <w:del w:id="305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9B6318" w14:textId="2F14375C" w:rsidR="00611163" w:rsidRPr="00E95F39" w:rsidRDefault="00611163" w:rsidP="00E95F39">
            <w:pPr>
              <w:widowControl/>
              <w:autoSpaceDE/>
              <w:autoSpaceDN/>
              <w:adjustRightInd/>
              <w:jc w:val="center"/>
              <w:rPr>
                <w:b/>
                <w:bCs/>
                <w:sz w:val="22"/>
                <w:szCs w:val="22"/>
              </w:rPr>
            </w:pPr>
            <w:ins w:id="3055" w:author="ERCOT" w:date="2023-10-26T12:40:00Z">
              <w:r w:rsidRPr="00E95F39">
                <w:rPr>
                  <w:sz w:val="22"/>
                  <w:szCs w:val="22"/>
                </w:rPr>
                <w:t>27</w:t>
              </w:r>
            </w:ins>
            <w:del w:id="3056"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6356F2D" w14:textId="4FEF95DF" w:rsidR="00611163" w:rsidRPr="00E95F39" w:rsidRDefault="00611163" w:rsidP="00E95F39">
            <w:pPr>
              <w:widowControl/>
              <w:autoSpaceDE/>
              <w:autoSpaceDN/>
              <w:adjustRightInd/>
              <w:jc w:val="center"/>
              <w:rPr>
                <w:b/>
                <w:bCs/>
                <w:sz w:val="22"/>
                <w:szCs w:val="22"/>
              </w:rPr>
            </w:pPr>
            <w:ins w:id="3057" w:author="ERCOT" w:date="2023-10-26T12:40:00Z">
              <w:r w:rsidRPr="00E95F39">
                <w:rPr>
                  <w:sz w:val="22"/>
                  <w:szCs w:val="22"/>
                </w:rPr>
                <w:t>27</w:t>
              </w:r>
            </w:ins>
            <w:del w:id="3058"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AF6FAEC" w14:textId="2890099A" w:rsidR="00611163" w:rsidRPr="00E95F39" w:rsidRDefault="00611163" w:rsidP="00E95F39">
            <w:pPr>
              <w:widowControl/>
              <w:autoSpaceDE/>
              <w:autoSpaceDN/>
              <w:adjustRightInd/>
              <w:jc w:val="center"/>
              <w:rPr>
                <w:b/>
                <w:bCs/>
                <w:sz w:val="22"/>
                <w:szCs w:val="22"/>
              </w:rPr>
            </w:pPr>
            <w:ins w:id="3059" w:author="ERCOT" w:date="2023-10-26T12:40:00Z">
              <w:r w:rsidRPr="00E95F39">
                <w:rPr>
                  <w:sz w:val="22"/>
                  <w:szCs w:val="22"/>
                </w:rPr>
                <w:t>29</w:t>
              </w:r>
            </w:ins>
            <w:del w:id="3060"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00506F3" w14:textId="2FEEDF8D" w:rsidR="00611163" w:rsidRPr="00E95F39" w:rsidRDefault="00611163" w:rsidP="00E95F39">
            <w:pPr>
              <w:widowControl/>
              <w:autoSpaceDE/>
              <w:autoSpaceDN/>
              <w:adjustRightInd/>
              <w:jc w:val="center"/>
              <w:rPr>
                <w:b/>
                <w:bCs/>
                <w:sz w:val="22"/>
                <w:szCs w:val="22"/>
              </w:rPr>
            </w:pPr>
            <w:ins w:id="3061" w:author="ERCOT" w:date="2023-10-26T12:40:00Z">
              <w:r w:rsidRPr="00E95F39">
                <w:rPr>
                  <w:sz w:val="22"/>
                  <w:szCs w:val="22"/>
                </w:rPr>
                <w:t>29</w:t>
              </w:r>
            </w:ins>
            <w:del w:id="3062" w:author="ERCOT" w:date="2023-10-26T12:40:00Z">
              <w:r w:rsidRPr="00E95F39" w:rsidDel="00D6599C">
                <w:rPr>
                  <w:sz w:val="22"/>
                  <w:szCs w:val="22"/>
                </w:rPr>
                <w:delText>33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3BE8829A" w14:textId="5D91F7BC" w:rsidR="00611163" w:rsidRPr="00E95F39" w:rsidRDefault="00611163" w:rsidP="00E95F39">
            <w:pPr>
              <w:widowControl/>
              <w:autoSpaceDE/>
              <w:autoSpaceDN/>
              <w:adjustRightInd/>
              <w:jc w:val="center"/>
              <w:rPr>
                <w:b/>
                <w:bCs/>
                <w:sz w:val="22"/>
                <w:szCs w:val="22"/>
              </w:rPr>
            </w:pPr>
            <w:ins w:id="3063" w:author="ERCOT" w:date="2023-10-26T12:40:00Z">
              <w:r w:rsidRPr="00E95F39">
                <w:rPr>
                  <w:sz w:val="22"/>
                  <w:szCs w:val="22"/>
                </w:rPr>
                <w:t>29</w:t>
              </w:r>
            </w:ins>
            <w:del w:id="3064" w:author="ERCOT" w:date="2023-10-26T12:40:00Z">
              <w:r w:rsidRPr="00E95F39" w:rsidDel="00D6599C">
                <w:rPr>
                  <w:sz w:val="22"/>
                  <w:szCs w:val="22"/>
                </w:rPr>
                <w:delText>33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1E71E1E" w14:textId="1867F8A0" w:rsidR="00611163" w:rsidRPr="00E95F39" w:rsidRDefault="00611163" w:rsidP="00E95F39">
            <w:pPr>
              <w:widowControl/>
              <w:autoSpaceDE/>
              <w:autoSpaceDN/>
              <w:adjustRightInd/>
              <w:jc w:val="center"/>
              <w:rPr>
                <w:b/>
                <w:bCs/>
                <w:sz w:val="22"/>
                <w:szCs w:val="22"/>
              </w:rPr>
            </w:pPr>
            <w:ins w:id="3065" w:author="ERCOT" w:date="2023-10-26T12:40:00Z">
              <w:r w:rsidRPr="00E95F39">
                <w:rPr>
                  <w:sz w:val="22"/>
                  <w:szCs w:val="22"/>
                </w:rPr>
                <w:t>29</w:t>
              </w:r>
            </w:ins>
            <w:del w:id="3066"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A7B4C5F" w14:textId="5DCA2C03" w:rsidR="00611163" w:rsidRPr="00E95F39" w:rsidRDefault="00611163" w:rsidP="00E95F39">
            <w:pPr>
              <w:widowControl/>
              <w:autoSpaceDE/>
              <w:autoSpaceDN/>
              <w:adjustRightInd/>
              <w:jc w:val="center"/>
              <w:rPr>
                <w:b/>
                <w:bCs/>
                <w:sz w:val="22"/>
                <w:szCs w:val="22"/>
              </w:rPr>
            </w:pPr>
            <w:ins w:id="3067" w:author="ERCOT" w:date="2023-10-26T12:40:00Z">
              <w:r w:rsidRPr="00E95F39">
                <w:rPr>
                  <w:sz w:val="22"/>
                  <w:szCs w:val="22"/>
                </w:rPr>
                <w:t>22</w:t>
              </w:r>
            </w:ins>
            <w:del w:id="3068" w:author="ERCOT" w:date="2023-10-26T12:40:00Z">
              <w:r w:rsidRPr="00E95F39" w:rsidDel="00D6599C">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72DD2CB" w14:textId="238E183D" w:rsidR="00611163" w:rsidRPr="00E95F39" w:rsidRDefault="00611163" w:rsidP="00E95F39">
            <w:pPr>
              <w:widowControl/>
              <w:autoSpaceDE/>
              <w:autoSpaceDN/>
              <w:adjustRightInd/>
              <w:jc w:val="center"/>
              <w:rPr>
                <w:b/>
                <w:bCs/>
                <w:sz w:val="22"/>
                <w:szCs w:val="22"/>
              </w:rPr>
            </w:pPr>
            <w:ins w:id="3069" w:author="ERCOT" w:date="2023-10-26T12:40:00Z">
              <w:r w:rsidRPr="00E95F39">
                <w:rPr>
                  <w:sz w:val="22"/>
                  <w:szCs w:val="22"/>
                </w:rPr>
                <w:t>22</w:t>
              </w:r>
            </w:ins>
            <w:del w:id="3070" w:author="ERCOT" w:date="2023-10-26T12:40:00Z">
              <w:r w:rsidRPr="00E95F39" w:rsidDel="00D6599C">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3FCA05E" w14:textId="6AE26AE7" w:rsidR="00611163" w:rsidRPr="00E95F39" w:rsidRDefault="00611163" w:rsidP="00E95F39">
            <w:pPr>
              <w:widowControl/>
              <w:autoSpaceDE/>
              <w:autoSpaceDN/>
              <w:adjustRightInd/>
              <w:jc w:val="center"/>
              <w:rPr>
                <w:b/>
                <w:bCs/>
                <w:sz w:val="22"/>
                <w:szCs w:val="22"/>
              </w:rPr>
            </w:pPr>
            <w:ins w:id="3071" w:author="ERCOT" w:date="2023-10-26T12:40:00Z">
              <w:r w:rsidRPr="00E95F39">
                <w:rPr>
                  <w:sz w:val="22"/>
                  <w:szCs w:val="22"/>
                </w:rPr>
                <w:t>22</w:t>
              </w:r>
            </w:ins>
            <w:del w:id="3072" w:author="ERCOT" w:date="2023-10-26T12:40:00Z">
              <w:r w:rsidRPr="00E95F39" w:rsidDel="00D6599C">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DA12231" w14:textId="322D4CCF" w:rsidR="00611163" w:rsidRPr="00E95F39" w:rsidRDefault="00611163" w:rsidP="00E95F39">
            <w:pPr>
              <w:widowControl/>
              <w:autoSpaceDE/>
              <w:autoSpaceDN/>
              <w:adjustRightInd/>
              <w:jc w:val="center"/>
              <w:rPr>
                <w:b/>
                <w:bCs/>
                <w:sz w:val="22"/>
                <w:szCs w:val="22"/>
              </w:rPr>
            </w:pPr>
            <w:ins w:id="3073" w:author="ERCOT" w:date="2023-10-26T12:40:00Z">
              <w:r w:rsidRPr="00E95F39">
                <w:rPr>
                  <w:sz w:val="22"/>
                  <w:szCs w:val="22"/>
                </w:rPr>
                <w:t>22</w:t>
              </w:r>
            </w:ins>
            <w:del w:id="3074" w:author="ERCOT" w:date="2023-10-26T12:40:00Z">
              <w:r w:rsidRPr="00E95F39" w:rsidDel="00D6599C">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9A9AF28" w14:textId="06F329C0" w:rsidR="00611163" w:rsidRPr="00E95F39" w:rsidRDefault="00611163" w:rsidP="00E95F39">
            <w:pPr>
              <w:widowControl/>
              <w:autoSpaceDE/>
              <w:autoSpaceDN/>
              <w:adjustRightInd/>
              <w:jc w:val="center"/>
              <w:rPr>
                <w:b/>
                <w:bCs/>
                <w:sz w:val="22"/>
                <w:szCs w:val="22"/>
              </w:rPr>
            </w:pPr>
            <w:ins w:id="3075" w:author="ERCOT" w:date="2023-10-26T12:40:00Z">
              <w:r w:rsidRPr="00E95F39">
                <w:rPr>
                  <w:sz w:val="22"/>
                  <w:szCs w:val="22"/>
                </w:rPr>
                <w:t>23</w:t>
              </w:r>
            </w:ins>
            <w:del w:id="3076"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DB16706" w14:textId="315293FF" w:rsidR="00611163" w:rsidRPr="00E95F39" w:rsidRDefault="00611163" w:rsidP="00E95F39">
            <w:pPr>
              <w:widowControl/>
              <w:autoSpaceDE/>
              <w:autoSpaceDN/>
              <w:adjustRightInd/>
              <w:jc w:val="center"/>
              <w:rPr>
                <w:b/>
                <w:bCs/>
                <w:sz w:val="22"/>
                <w:szCs w:val="22"/>
              </w:rPr>
            </w:pPr>
            <w:ins w:id="3077" w:author="ERCOT" w:date="2023-10-26T12:40:00Z">
              <w:r w:rsidRPr="00E95F39">
                <w:rPr>
                  <w:sz w:val="22"/>
                  <w:szCs w:val="22"/>
                </w:rPr>
                <w:t>23</w:t>
              </w:r>
            </w:ins>
            <w:del w:id="3078"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9CA34AE" w14:textId="6A942117" w:rsidR="00611163" w:rsidRPr="00E95F39" w:rsidRDefault="00611163" w:rsidP="00E95F39">
            <w:pPr>
              <w:widowControl/>
              <w:autoSpaceDE/>
              <w:autoSpaceDN/>
              <w:adjustRightInd/>
              <w:jc w:val="center"/>
              <w:rPr>
                <w:b/>
                <w:bCs/>
                <w:sz w:val="22"/>
                <w:szCs w:val="22"/>
              </w:rPr>
            </w:pPr>
            <w:ins w:id="3079" w:author="ERCOT" w:date="2023-10-26T12:40:00Z">
              <w:r w:rsidRPr="00E95F39">
                <w:rPr>
                  <w:sz w:val="22"/>
                  <w:szCs w:val="22"/>
                </w:rPr>
                <w:t>23</w:t>
              </w:r>
            </w:ins>
            <w:del w:id="3080" w:author="ERCOT" w:date="2023-10-26T12:40:00Z">
              <w:r w:rsidRPr="00E95F39" w:rsidDel="00D6599C">
                <w:rPr>
                  <w:sz w:val="22"/>
                  <w:szCs w:val="22"/>
                </w:rPr>
                <w:delText>27</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5D53FFCE" w14:textId="08820BD8" w:rsidR="00611163" w:rsidRPr="00E95F39" w:rsidRDefault="00611163" w:rsidP="00E95F39">
            <w:pPr>
              <w:widowControl/>
              <w:autoSpaceDE/>
              <w:autoSpaceDN/>
              <w:adjustRightInd/>
              <w:jc w:val="center"/>
              <w:rPr>
                <w:b/>
                <w:bCs/>
                <w:sz w:val="22"/>
                <w:szCs w:val="22"/>
              </w:rPr>
            </w:pPr>
            <w:ins w:id="3081" w:author="ERCOT" w:date="2023-10-26T12:40:00Z">
              <w:r w:rsidRPr="00E95F39">
                <w:rPr>
                  <w:sz w:val="22"/>
                  <w:szCs w:val="22"/>
                </w:rPr>
                <w:t>23</w:t>
              </w:r>
            </w:ins>
            <w:del w:id="3082" w:author="ERCOT" w:date="2023-10-26T12:40:00Z">
              <w:r w:rsidRPr="00E95F39" w:rsidDel="00D6599C">
                <w:rPr>
                  <w:sz w:val="22"/>
                  <w:szCs w:val="22"/>
                </w:rPr>
                <w:delText>27</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A8960C4" w14:textId="0FF109DB" w:rsidR="00611163" w:rsidRPr="00E95F39" w:rsidRDefault="00611163" w:rsidP="00E95F39">
            <w:pPr>
              <w:widowControl/>
              <w:autoSpaceDE/>
              <w:autoSpaceDN/>
              <w:adjustRightInd/>
              <w:jc w:val="center"/>
              <w:rPr>
                <w:b/>
                <w:bCs/>
                <w:sz w:val="22"/>
                <w:szCs w:val="22"/>
              </w:rPr>
            </w:pPr>
            <w:ins w:id="3083" w:author="ERCOT" w:date="2023-10-26T12:40:00Z">
              <w:r w:rsidRPr="00E95F39">
                <w:rPr>
                  <w:sz w:val="22"/>
                  <w:szCs w:val="22"/>
                </w:rPr>
                <w:t>28</w:t>
              </w:r>
            </w:ins>
            <w:del w:id="3084" w:author="ERCOT" w:date="2023-10-26T12:40:00Z">
              <w:r w:rsidRPr="00E95F39" w:rsidDel="00D6599C">
                <w:rPr>
                  <w:sz w:val="22"/>
                  <w:szCs w:val="22"/>
                </w:rPr>
                <w:delText>35</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035244BB" w14:textId="6E4B574A" w:rsidR="00611163" w:rsidRPr="00E95F39" w:rsidRDefault="00611163" w:rsidP="00E95F39">
            <w:pPr>
              <w:widowControl/>
              <w:autoSpaceDE/>
              <w:autoSpaceDN/>
              <w:adjustRightInd/>
              <w:jc w:val="center"/>
              <w:rPr>
                <w:b/>
                <w:bCs/>
                <w:sz w:val="22"/>
                <w:szCs w:val="22"/>
              </w:rPr>
            </w:pPr>
            <w:ins w:id="3085" w:author="ERCOT" w:date="2023-10-26T12:40:00Z">
              <w:r w:rsidRPr="00E95F39">
                <w:rPr>
                  <w:sz w:val="22"/>
                  <w:szCs w:val="22"/>
                </w:rPr>
                <w:t>28</w:t>
              </w:r>
            </w:ins>
            <w:del w:id="3086" w:author="ERCOT" w:date="2023-10-26T12:40:00Z">
              <w:r w:rsidRPr="00E95F39" w:rsidDel="00D6599C">
                <w:rPr>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623616D" w14:textId="24D3E7D0" w:rsidR="00611163" w:rsidRPr="00E95F39" w:rsidRDefault="00611163" w:rsidP="00E95F39">
            <w:pPr>
              <w:widowControl/>
              <w:autoSpaceDE/>
              <w:autoSpaceDN/>
              <w:adjustRightInd/>
              <w:jc w:val="center"/>
              <w:rPr>
                <w:b/>
                <w:bCs/>
                <w:sz w:val="22"/>
                <w:szCs w:val="22"/>
              </w:rPr>
            </w:pPr>
            <w:ins w:id="3087" w:author="ERCOT" w:date="2023-10-26T12:40:00Z">
              <w:r w:rsidRPr="00E95F39">
                <w:rPr>
                  <w:sz w:val="22"/>
                  <w:szCs w:val="22"/>
                </w:rPr>
                <w:t>28</w:t>
              </w:r>
            </w:ins>
            <w:del w:id="3088" w:author="ERCOT" w:date="2023-10-26T12:40:00Z">
              <w:r w:rsidRPr="00E95F39" w:rsidDel="00D6599C">
                <w:rPr>
                  <w:sz w:val="22"/>
                  <w:szCs w:val="22"/>
                </w:rPr>
                <w:delText>35</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65D3B84" w14:textId="36AC9DA3" w:rsidR="00611163" w:rsidRPr="00E95F39" w:rsidRDefault="00611163" w:rsidP="00E95F39">
            <w:pPr>
              <w:widowControl/>
              <w:autoSpaceDE/>
              <w:autoSpaceDN/>
              <w:adjustRightInd/>
              <w:jc w:val="center"/>
              <w:rPr>
                <w:b/>
                <w:bCs/>
                <w:sz w:val="22"/>
                <w:szCs w:val="22"/>
              </w:rPr>
            </w:pPr>
            <w:ins w:id="3089" w:author="ERCOT" w:date="2023-10-26T12:40:00Z">
              <w:r w:rsidRPr="00E95F39">
                <w:rPr>
                  <w:sz w:val="22"/>
                  <w:szCs w:val="22"/>
                </w:rPr>
                <w:t>28</w:t>
              </w:r>
            </w:ins>
            <w:del w:id="3090" w:author="ERCOT" w:date="2023-10-26T12:40:00Z">
              <w:r w:rsidRPr="00E95F39" w:rsidDel="00D6599C">
                <w:rPr>
                  <w:sz w:val="22"/>
                  <w:szCs w:val="22"/>
                </w:rPr>
                <w:delText>35</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1C0E1CE" w14:textId="7D2FE1D0" w:rsidR="00611163" w:rsidRPr="00E95F39" w:rsidRDefault="00611163" w:rsidP="00E95F39">
            <w:pPr>
              <w:widowControl/>
              <w:autoSpaceDE/>
              <w:autoSpaceDN/>
              <w:adjustRightInd/>
              <w:jc w:val="center"/>
              <w:rPr>
                <w:b/>
                <w:bCs/>
                <w:sz w:val="22"/>
                <w:szCs w:val="22"/>
              </w:rPr>
            </w:pPr>
            <w:ins w:id="3091" w:author="ERCOT" w:date="2023-10-26T12:40:00Z">
              <w:r w:rsidRPr="00E95F39">
                <w:rPr>
                  <w:sz w:val="22"/>
                  <w:szCs w:val="22"/>
                </w:rPr>
                <w:t>27</w:t>
              </w:r>
            </w:ins>
            <w:del w:id="3092" w:author="ERCOT" w:date="2023-10-26T12:40:00Z">
              <w:r w:rsidRPr="00E95F39" w:rsidDel="00D6599C">
                <w:rPr>
                  <w:sz w:val="22"/>
                  <w:szCs w:val="22"/>
                </w:rPr>
                <w:delText>31</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2FA36288" w14:textId="08051EB7" w:rsidR="00611163" w:rsidRPr="00E95F39" w:rsidRDefault="00611163" w:rsidP="00E95F39">
            <w:pPr>
              <w:widowControl/>
              <w:autoSpaceDE/>
              <w:autoSpaceDN/>
              <w:adjustRightInd/>
              <w:jc w:val="center"/>
              <w:rPr>
                <w:b/>
                <w:bCs/>
                <w:sz w:val="22"/>
                <w:szCs w:val="22"/>
              </w:rPr>
            </w:pPr>
            <w:ins w:id="3093" w:author="ERCOT" w:date="2023-10-26T12:40:00Z">
              <w:r w:rsidRPr="00E95F39">
                <w:rPr>
                  <w:sz w:val="22"/>
                  <w:szCs w:val="22"/>
                </w:rPr>
                <w:t>27</w:t>
              </w:r>
            </w:ins>
            <w:del w:id="3094" w:author="ERCOT" w:date="2023-10-26T12:40:00Z">
              <w:r w:rsidRPr="00E95F39" w:rsidDel="00D6599C">
                <w:rPr>
                  <w:sz w:val="22"/>
                  <w:szCs w:val="22"/>
                </w:rPr>
                <w:delText>31</w:delText>
              </w:r>
            </w:del>
          </w:p>
        </w:tc>
      </w:tr>
      <w:tr w:rsidR="00611163" w:rsidRPr="00CC576E" w14:paraId="40C4A862"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611163" w:rsidRPr="000357D1" w:rsidRDefault="00611163" w:rsidP="00611163">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center"/>
          </w:tcPr>
          <w:p w14:paraId="073AA42D" w14:textId="659FD61C" w:rsidR="00611163" w:rsidRPr="00E95F39" w:rsidRDefault="00611163" w:rsidP="00E95F39">
            <w:pPr>
              <w:widowControl/>
              <w:autoSpaceDE/>
              <w:autoSpaceDN/>
              <w:adjustRightInd/>
              <w:jc w:val="center"/>
              <w:rPr>
                <w:b/>
                <w:bCs/>
                <w:sz w:val="22"/>
                <w:szCs w:val="22"/>
              </w:rPr>
            </w:pPr>
            <w:ins w:id="3095" w:author="ERCOT" w:date="2023-10-26T12:40:00Z">
              <w:r w:rsidRPr="00E95F39">
                <w:rPr>
                  <w:sz w:val="22"/>
                  <w:szCs w:val="22"/>
                </w:rPr>
                <w:t>29</w:t>
              </w:r>
            </w:ins>
            <w:del w:id="3096" w:author="ERCOT" w:date="2023-10-26T12:40:00Z">
              <w:r w:rsidRPr="00E95F39" w:rsidDel="00D6599C">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FB90928" w14:textId="7015E925" w:rsidR="00611163" w:rsidRPr="00E95F39" w:rsidRDefault="00611163" w:rsidP="00E95F39">
            <w:pPr>
              <w:widowControl/>
              <w:autoSpaceDE/>
              <w:autoSpaceDN/>
              <w:adjustRightInd/>
              <w:jc w:val="center"/>
              <w:rPr>
                <w:b/>
                <w:bCs/>
                <w:sz w:val="22"/>
                <w:szCs w:val="22"/>
              </w:rPr>
            </w:pPr>
            <w:ins w:id="3097" w:author="ERCOT" w:date="2023-10-26T12:40:00Z">
              <w:r w:rsidRPr="00E95F39">
                <w:rPr>
                  <w:sz w:val="22"/>
                  <w:szCs w:val="22"/>
                </w:rPr>
                <w:t>29</w:t>
              </w:r>
            </w:ins>
            <w:del w:id="3098" w:author="ERCOT" w:date="2023-10-26T12:40:00Z">
              <w:r w:rsidRPr="00E95F39" w:rsidDel="00D6599C">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8A12B92" w14:textId="3339443E" w:rsidR="00611163" w:rsidRPr="00E95F39" w:rsidRDefault="00611163" w:rsidP="00E95F39">
            <w:pPr>
              <w:widowControl/>
              <w:autoSpaceDE/>
              <w:autoSpaceDN/>
              <w:adjustRightInd/>
              <w:jc w:val="center"/>
              <w:rPr>
                <w:b/>
                <w:bCs/>
                <w:sz w:val="22"/>
                <w:szCs w:val="22"/>
              </w:rPr>
            </w:pPr>
            <w:ins w:id="3099" w:author="ERCOT" w:date="2023-10-26T12:40:00Z">
              <w:r w:rsidRPr="00E95F39">
                <w:rPr>
                  <w:sz w:val="22"/>
                  <w:szCs w:val="22"/>
                </w:rPr>
                <w:t>31</w:t>
              </w:r>
            </w:ins>
            <w:del w:id="3100"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A114ECA" w14:textId="7682DB23" w:rsidR="00611163" w:rsidRPr="00E95F39" w:rsidRDefault="00611163" w:rsidP="00E95F39">
            <w:pPr>
              <w:widowControl/>
              <w:autoSpaceDE/>
              <w:autoSpaceDN/>
              <w:adjustRightInd/>
              <w:jc w:val="center"/>
              <w:rPr>
                <w:b/>
                <w:bCs/>
                <w:sz w:val="22"/>
                <w:szCs w:val="22"/>
              </w:rPr>
            </w:pPr>
            <w:ins w:id="3101" w:author="ERCOT" w:date="2023-10-26T12:40:00Z">
              <w:r w:rsidRPr="00E95F39">
                <w:rPr>
                  <w:sz w:val="22"/>
                  <w:szCs w:val="22"/>
                </w:rPr>
                <w:t>31</w:t>
              </w:r>
            </w:ins>
            <w:del w:id="3102"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508718E" w14:textId="2FE80AC8" w:rsidR="00611163" w:rsidRPr="00E95F39" w:rsidRDefault="00611163" w:rsidP="00E95F39">
            <w:pPr>
              <w:widowControl/>
              <w:autoSpaceDE/>
              <w:autoSpaceDN/>
              <w:adjustRightInd/>
              <w:jc w:val="center"/>
              <w:rPr>
                <w:b/>
                <w:bCs/>
                <w:sz w:val="22"/>
                <w:szCs w:val="22"/>
              </w:rPr>
            </w:pPr>
            <w:ins w:id="3103" w:author="ERCOT" w:date="2023-10-26T12:40:00Z">
              <w:r w:rsidRPr="00E95F39">
                <w:rPr>
                  <w:sz w:val="22"/>
                  <w:szCs w:val="22"/>
                </w:rPr>
                <w:t>31</w:t>
              </w:r>
            </w:ins>
            <w:del w:id="3104"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FF903B6" w14:textId="366C2952" w:rsidR="00611163" w:rsidRPr="00E95F39" w:rsidRDefault="00611163" w:rsidP="00E95F39">
            <w:pPr>
              <w:widowControl/>
              <w:autoSpaceDE/>
              <w:autoSpaceDN/>
              <w:adjustRightInd/>
              <w:jc w:val="center"/>
              <w:rPr>
                <w:b/>
                <w:bCs/>
                <w:sz w:val="22"/>
                <w:szCs w:val="22"/>
              </w:rPr>
            </w:pPr>
            <w:ins w:id="3105" w:author="ERCOT" w:date="2023-10-26T12:40:00Z">
              <w:r w:rsidRPr="00E95F39">
                <w:rPr>
                  <w:sz w:val="22"/>
                  <w:szCs w:val="22"/>
                </w:rPr>
                <w:t>31</w:t>
              </w:r>
            </w:ins>
            <w:del w:id="3106"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F1066FD" w14:textId="5814B7E7" w:rsidR="00611163" w:rsidRPr="00E95F39" w:rsidRDefault="00611163" w:rsidP="00E95F39">
            <w:pPr>
              <w:widowControl/>
              <w:autoSpaceDE/>
              <w:autoSpaceDN/>
              <w:adjustRightInd/>
              <w:jc w:val="center"/>
              <w:rPr>
                <w:b/>
                <w:bCs/>
                <w:sz w:val="22"/>
                <w:szCs w:val="22"/>
              </w:rPr>
            </w:pPr>
            <w:ins w:id="3107" w:author="ERCOT" w:date="2023-10-26T12:40:00Z">
              <w:r w:rsidRPr="00E95F39">
                <w:rPr>
                  <w:sz w:val="22"/>
                  <w:szCs w:val="22"/>
                </w:rPr>
                <w:t>30</w:t>
              </w:r>
            </w:ins>
            <w:del w:id="3108" w:author="ERCOT" w:date="2023-10-26T12:40:00Z">
              <w:r w:rsidRPr="00E95F39" w:rsidDel="00D6599C">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34BB3C8" w14:textId="0770201D" w:rsidR="00611163" w:rsidRPr="00E95F39" w:rsidRDefault="00611163" w:rsidP="00E95F39">
            <w:pPr>
              <w:widowControl/>
              <w:autoSpaceDE/>
              <w:autoSpaceDN/>
              <w:adjustRightInd/>
              <w:jc w:val="center"/>
              <w:rPr>
                <w:b/>
                <w:bCs/>
                <w:sz w:val="22"/>
                <w:szCs w:val="22"/>
              </w:rPr>
            </w:pPr>
            <w:ins w:id="3109" w:author="ERCOT" w:date="2023-10-26T12:40:00Z">
              <w:r w:rsidRPr="00E95F39">
                <w:rPr>
                  <w:sz w:val="22"/>
                  <w:szCs w:val="22"/>
                </w:rPr>
                <w:t>30</w:t>
              </w:r>
            </w:ins>
            <w:del w:id="3110" w:author="ERCOT" w:date="2023-10-26T12:40:00Z">
              <w:r w:rsidRPr="00E95F39" w:rsidDel="00D6599C">
                <w:rPr>
                  <w:sz w:val="22"/>
                  <w:szCs w:val="22"/>
                </w:rPr>
                <w:delText>32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0A3CB828" w14:textId="753A1192" w:rsidR="00611163" w:rsidRPr="00E95F39" w:rsidRDefault="00611163" w:rsidP="00E95F39">
            <w:pPr>
              <w:widowControl/>
              <w:autoSpaceDE/>
              <w:autoSpaceDN/>
              <w:adjustRightInd/>
              <w:jc w:val="center"/>
              <w:rPr>
                <w:b/>
                <w:bCs/>
                <w:sz w:val="22"/>
                <w:szCs w:val="22"/>
              </w:rPr>
            </w:pPr>
            <w:ins w:id="3111" w:author="ERCOT" w:date="2023-10-26T12:40:00Z">
              <w:r w:rsidRPr="00E95F39">
                <w:rPr>
                  <w:sz w:val="22"/>
                  <w:szCs w:val="22"/>
                </w:rPr>
                <w:t>30</w:t>
              </w:r>
            </w:ins>
            <w:del w:id="3112" w:author="ERCOT" w:date="2023-10-26T12:40:00Z">
              <w:r w:rsidRPr="00E95F39" w:rsidDel="00D6599C">
                <w:rPr>
                  <w:sz w:val="22"/>
                  <w:szCs w:val="22"/>
                </w:rPr>
                <w:delText>32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671885C" w14:textId="3C073560" w:rsidR="00611163" w:rsidRPr="00E95F39" w:rsidRDefault="00611163" w:rsidP="00E95F39">
            <w:pPr>
              <w:widowControl/>
              <w:autoSpaceDE/>
              <w:autoSpaceDN/>
              <w:adjustRightInd/>
              <w:jc w:val="center"/>
              <w:rPr>
                <w:b/>
                <w:bCs/>
                <w:sz w:val="22"/>
                <w:szCs w:val="22"/>
              </w:rPr>
            </w:pPr>
            <w:ins w:id="3113" w:author="ERCOT" w:date="2023-10-26T12:40:00Z">
              <w:r w:rsidRPr="00E95F39">
                <w:rPr>
                  <w:sz w:val="22"/>
                  <w:szCs w:val="22"/>
                </w:rPr>
                <w:t>30</w:t>
              </w:r>
            </w:ins>
            <w:del w:id="3114" w:author="ERCOT" w:date="2023-10-26T12:40:00Z">
              <w:r w:rsidRPr="00E95F39" w:rsidDel="00D6599C">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C891A3C" w14:textId="7C4BD7D5" w:rsidR="00611163" w:rsidRPr="00E95F39" w:rsidRDefault="00611163" w:rsidP="00E95F39">
            <w:pPr>
              <w:widowControl/>
              <w:autoSpaceDE/>
              <w:autoSpaceDN/>
              <w:adjustRightInd/>
              <w:jc w:val="center"/>
              <w:rPr>
                <w:b/>
                <w:bCs/>
                <w:sz w:val="22"/>
                <w:szCs w:val="22"/>
              </w:rPr>
            </w:pPr>
            <w:ins w:id="3115" w:author="ERCOT" w:date="2023-10-26T12:40:00Z">
              <w:r w:rsidRPr="00E95F39">
                <w:rPr>
                  <w:sz w:val="22"/>
                  <w:szCs w:val="22"/>
                </w:rPr>
                <w:t>25</w:t>
              </w:r>
            </w:ins>
            <w:del w:id="3116"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2C06523" w14:textId="22BD1DF7" w:rsidR="00611163" w:rsidRPr="00E95F39" w:rsidRDefault="00611163" w:rsidP="00E95F39">
            <w:pPr>
              <w:widowControl/>
              <w:autoSpaceDE/>
              <w:autoSpaceDN/>
              <w:adjustRightInd/>
              <w:jc w:val="center"/>
              <w:rPr>
                <w:b/>
                <w:bCs/>
                <w:sz w:val="22"/>
                <w:szCs w:val="22"/>
              </w:rPr>
            </w:pPr>
            <w:ins w:id="3117" w:author="ERCOT" w:date="2023-10-26T12:40:00Z">
              <w:r w:rsidRPr="00E95F39">
                <w:rPr>
                  <w:sz w:val="22"/>
                  <w:szCs w:val="22"/>
                </w:rPr>
                <w:t>25</w:t>
              </w:r>
            </w:ins>
            <w:del w:id="3118"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9F4B46C" w14:textId="685ABE95" w:rsidR="00611163" w:rsidRPr="00E95F39" w:rsidRDefault="00611163" w:rsidP="00E95F39">
            <w:pPr>
              <w:widowControl/>
              <w:autoSpaceDE/>
              <w:autoSpaceDN/>
              <w:adjustRightInd/>
              <w:jc w:val="center"/>
              <w:rPr>
                <w:b/>
                <w:bCs/>
                <w:sz w:val="22"/>
                <w:szCs w:val="22"/>
              </w:rPr>
            </w:pPr>
            <w:ins w:id="3119" w:author="ERCOT" w:date="2023-10-26T12:40:00Z">
              <w:r w:rsidRPr="00E95F39">
                <w:rPr>
                  <w:sz w:val="22"/>
                  <w:szCs w:val="22"/>
                </w:rPr>
                <w:t>25</w:t>
              </w:r>
            </w:ins>
            <w:del w:id="3120"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BBA82BA" w14:textId="63C9ED9C" w:rsidR="00611163" w:rsidRPr="00E95F39" w:rsidRDefault="00611163" w:rsidP="00E95F39">
            <w:pPr>
              <w:widowControl/>
              <w:autoSpaceDE/>
              <w:autoSpaceDN/>
              <w:adjustRightInd/>
              <w:jc w:val="center"/>
              <w:rPr>
                <w:b/>
                <w:bCs/>
                <w:sz w:val="22"/>
                <w:szCs w:val="22"/>
              </w:rPr>
            </w:pPr>
            <w:ins w:id="3121" w:author="ERCOT" w:date="2023-10-26T12:40:00Z">
              <w:r w:rsidRPr="00E95F39">
                <w:rPr>
                  <w:sz w:val="22"/>
                  <w:szCs w:val="22"/>
                </w:rPr>
                <w:t>25</w:t>
              </w:r>
            </w:ins>
            <w:del w:id="3122"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D35FE32" w14:textId="1D3DA2A7" w:rsidR="00611163" w:rsidRPr="00E95F39" w:rsidRDefault="00611163" w:rsidP="00E95F39">
            <w:pPr>
              <w:widowControl/>
              <w:autoSpaceDE/>
              <w:autoSpaceDN/>
              <w:adjustRightInd/>
              <w:jc w:val="center"/>
              <w:rPr>
                <w:b/>
                <w:bCs/>
                <w:sz w:val="22"/>
                <w:szCs w:val="22"/>
              </w:rPr>
            </w:pPr>
            <w:ins w:id="3123" w:author="ERCOT" w:date="2023-10-26T12:40:00Z">
              <w:r w:rsidRPr="00E95F39">
                <w:rPr>
                  <w:sz w:val="22"/>
                  <w:szCs w:val="22"/>
                </w:rPr>
                <w:t>26</w:t>
              </w:r>
            </w:ins>
            <w:del w:id="3124" w:author="ERCOT" w:date="2023-10-26T12:40:00Z">
              <w:r w:rsidRPr="00E95F39" w:rsidDel="00D6599C">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B65C232" w14:textId="69F5EC59" w:rsidR="00611163" w:rsidRPr="00E95F39" w:rsidRDefault="00611163" w:rsidP="00E95F39">
            <w:pPr>
              <w:widowControl/>
              <w:autoSpaceDE/>
              <w:autoSpaceDN/>
              <w:adjustRightInd/>
              <w:jc w:val="center"/>
              <w:rPr>
                <w:b/>
                <w:bCs/>
                <w:sz w:val="22"/>
                <w:szCs w:val="22"/>
              </w:rPr>
            </w:pPr>
            <w:ins w:id="3125" w:author="ERCOT" w:date="2023-10-26T12:40:00Z">
              <w:r w:rsidRPr="00E95F39">
                <w:rPr>
                  <w:sz w:val="22"/>
                  <w:szCs w:val="22"/>
                </w:rPr>
                <w:t>26</w:t>
              </w:r>
            </w:ins>
            <w:del w:id="3126" w:author="ERCOT" w:date="2023-10-26T12:40:00Z">
              <w:r w:rsidRPr="00E95F39" w:rsidDel="00D6599C">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9D7BFB9" w14:textId="2CF4DB0E" w:rsidR="00611163" w:rsidRPr="00E95F39" w:rsidRDefault="00611163" w:rsidP="00E95F39">
            <w:pPr>
              <w:widowControl/>
              <w:autoSpaceDE/>
              <w:autoSpaceDN/>
              <w:adjustRightInd/>
              <w:jc w:val="center"/>
              <w:rPr>
                <w:b/>
                <w:bCs/>
                <w:sz w:val="22"/>
                <w:szCs w:val="22"/>
              </w:rPr>
            </w:pPr>
            <w:ins w:id="3127" w:author="ERCOT" w:date="2023-10-26T12:40:00Z">
              <w:r w:rsidRPr="00E95F39">
                <w:rPr>
                  <w:sz w:val="22"/>
                  <w:szCs w:val="22"/>
                </w:rPr>
                <w:t>26</w:t>
              </w:r>
            </w:ins>
            <w:del w:id="3128" w:author="ERCOT" w:date="2023-10-26T12:40:00Z">
              <w:r w:rsidRPr="00E95F39" w:rsidDel="00D6599C">
                <w:rPr>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54E2E197" w14:textId="19C1E917" w:rsidR="00611163" w:rsidRPr="00E95F39" w:rsidRDefault="00611163" w:rsidP="00E95F39">
            <w:pPr>
              <w:widowControl/>
              <w:autoSpaceDE/>
              <w:autoSpaceDN/>
              <w:adjustRightInd/>
              <w:jc w:val="center"/>
              <w:rPr>
                <w:b/>
                <w:bCs/>
                <w:sz w:val="22"/>
                <w:szCs w:val="22"/>
              </w:rPr>
            </w:pPr>
            <w:ins w:id="3129" w:author="ERCOT" w:date="2023-10-26T12:40:00Z">
              <w:r w:rsidRPr="00E95F39">
                <w:rPr>
                  <w:sz w:val="22"/>
                  <w:szCs w:val="22"/>
                </w:rPr>
                <w:t>26</w:t>
              </w:r>
            </w:ins>
            <w:del w:id="3130" w:author="ERCOT" w:date="2023-10-26T12:40:00Z">
              <w:r w:rsidRPr="00E95F39" w:rsidDel="00D6599C">
                <w:rPr>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1EF53F57" w14:textId="0F685812" w:rsidR="00611163" w:rsidRPr="00E95F39" w:rsidRDefault="00611163" w:rsidP="00E95F39">
            <w:pPr>
              <w:widowControl/>
              <w:autoSpaceDE/>
              <w:autoSpaceDN/>
              <w:adjustRightInd/>
              <w:jc w:val="center"/>
              <w:rPr>
                <w:b/>
                <w:bCs/>
                <w:sz w:val="22"/>
                <w:szCs w:val="22"/>
              </w:rPr>
            </w:pPr>
            <w:ins w:id="3131" w:author="ERCOT" w:date="2023-10-26T12:40:00Z">
              <w:r w:rsidRPr="00E95F39">
                <w:rPr>
                  <w:sz w:val="22"/>
                  <w:szCs w:val="22"/>
                </w:rPr>
                <w:t>29</w:t>
              </w:r>
            </w:ins>
            <w:del w:id="3132" w:author="ERCOT" w:date="2023-10-26T12:40:00Z">
              <w:r w:rsidRPr="00E95F39" w:rsidDel="00D6599C">
                <w:rPr>
                  <w:sz w:val="22"/>
                  <w:szCs w:val="22"/>
                </w:rPr>
                <w:delText>34</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418BAC25" w14:textId="03C284B7" w:rsidR="00611163" w:rsidRPr="00E95F39" w:rsidRDefault="00611163" w:rsidP="00E95F39">
            <w:pPr>
              <w:widowControl/>
              <w:autoSpaceDE/>
              <w:autoSpaceDN/>
              <w:adjustRightInd/>
              <w:jc w:val="center"/>
              <w:rPr>
                <w:b/>
                <w:bCs/>
                <w:sz w:val="22"/>
                <w:szCs w:val="22"/>
              </w:rPr>
            </w:pPr>
            <w:ins w:id="3133" w:author="ERCOT" w:date="2023-10-26T12:40:00Z">
              <w:r w:rsidRPr="00E95F39">
                <w:rPr>
                  <w:sz w:val="22"/>
                  <w:szCs w:val="22"/>
                </w:rPr>
                <w:t>29</w:t>
              </w:r>
            </w:ins>
            <w:del w:id="3134" w:author="ERCOT" w:date="2023-10-26T12:40:00Z">
              <w:r w:rsidRPr="00E95F39" w:rsidDel="00D6599C">
                <w:rPr>
                  <w:sz w:val="22"/>
                  <w:szCs w:val="22"/>
                </w:rPr>
                <w:delText>34</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657E27B" w14:textId="76AF4524" w:rsidR="00611163" w:rsidRPr="00E95F39" w:rsidRDefault="00611163" w:rsidP="00E95F39">
            <w:pPr>
              <w:widowControl/>
              <w:autoSpaceDE/>
              <w:autoSpaceDN/>
              <w:adjustRightInd/>
              <w:jc w:val="center"/>
              <w:rPr>
                <w:b/>
                <w:bCs/>
                <w:sz w:val="22"/>
                <w:szCs w:val="22"/>
              </w:rPr>
            </w:pPr>
            <w:ins w:id="3135" w:author="ERCOT" w:date="2023-10-26T12:40:00Z">
              <w:r w:rsidRPr="00E95F39">
                <w:rPr>
                  <w:sz w:val="22"/>
                  <w:szCs w:val="22"/>
                </w:rPr>
                <w:t>29</w:t>
              </w:r>
            </w:ins>
            <w:del w:id="3136" w:author="ERCOT" w:date="2023-10-26T12:40:00Z">
              <w:r w:rsidRPr="00E95F39" w:rsidDel="00D6599C">
                <w:rPr>
                  <w:sz w:val="22"/>
                  <w:szCs w:val="22"/>
                </w:rPr>
                <w:delText>34</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49856C3" w14:textId="3B4A05CD" w:rsidR="00611163" w:rsidRPr="00E95F39" w:rsidRDefault="00611163" w:rsidP="00E95F39">
            <w:pPr>
              <w:widowControl/>
              <w:autoSpaceDE/>
              <w:autoSpaceDN/>
              <w:adjustRightInd/>
              <w:jc w:val="center"/>
              <w:rPr>
                <w:b/>
                <w:bCs/>
                <w:sz w:val="22"/>
                <w:szCs w:val="22"/>
              </w:rPr>
            </w:pPr>
            <w:ins w:id="3137" w:author="ERCOT" w:date="2023-10-26T12:40:00Z">
              <w:r w:rsidRPr="00E95F39">
                <w:rPr>
                  <w:sz w:val="22"/>
                  <w:szCs w:val="22"/>
                </w:rPr>
                <w:t>29</w:t>
              </w:r>
            </w:ins>
            <w:del w:id="3138" w:author="ERCOT" w:date="2023-10-26T12:40:00Z">
              <w:r w:rsidRPr="00E95F39" w:rsidDel="00D6599C">
                <w:rPr>
                  <w:sz w:val="22"/>
                  <w:szCs w:val="22"/>
                </w:rPr>
                <w:delText>34</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334534A8" w14:textId="5FB5623E" w:rsidR="00611163" w:rsidRPr="00E95F39" w:rsidRDefault="00611163" w:rsidP="00E95F39">
            <w:pPr>
              <w:widowControl/>
              <w:autoSpaceDE/>
              <w:autoSpaceDN/>
              <w:adjustRightInd/>
              <w:jc w:val="center"/>
              <w:rPr>
                <w:b/>
                <w:bCs/>
                <w:sz w:val="22"/>
                <w:szCs w:val="22"/>
              </w:rPr>
            </w:pPr>
            <w:ins w:id="3139" w:author="ERCOT" w:date="2023-10-26T12:40:00Z">
              <w:r w:rsidRPr="00E95F39">
                <w:rPr>
                  <w:sz w:val="22"/>
                  <w:szCs w:val="22"/>
                </w:rPr>
                <w:t>29</w:t>
              </w:r>
            </w:ins>
            <w:del w:id="3140" w:author="ERCOT" w:date="2023-10-26T12:40:00Z">
              <w:r w:rsidRPr="00E95F39" w:rsidDel="00D6599C">
                <w:rPr>
                  <w:sz w:val="22"/>
                  <w:szCs w:val="22"/>
                </w:rPr>
                <w:delText>34</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0101E541" w14:textId="68C321A3" w:rsidR="00611163" w:rsidRPr="00E95F39" w:rsidRDefault="00611163" w:rsidP="00E95F39">
            <w:pPr>
              <w:widowControl/>
              <w:autoSpaceDE/>
              <w:autoSpaceDN/>
              <w:adjustRightInd/>
              <w:jc w:val="center"/>
              <w:rPr>
                <w:b/>
                <w:bCs/>
                <w:sz w:val="22"/>
                <w:szCs w:val="22"/>
              </w:rPr>
            </w:pPr>
            <w:ins w:id="3141" w:author="ERCOT" w:date="2023-10-26T12:40:00Z">
              <w:r w:rsidRPr="00E95F39">
                <w:rPr>
                  <w:sz w:val="22"/>
                  <w:szCs w:val="22"/>
                </w:rPr>
                <w:t>29</w:t>
              </w:r>
            </w:ins>
            <w:del w:id="3142" w:author="ERCOT" w:date="2023-10-26T12:40:00Z">
              <w:r w:rsidRPr="00E95F39" w:rsidDel="00D6599C">
                <w:rPr>
                  <w:sz w:val="22"/>
                  <w:szCs w:val="22"/>
                </w:rPr>
                <w:delText>34</w:delText>
              </w:r>
            </w:del>
          </w:p>
        </w:tc>
      </w:tr>
      <w:tr w:rsidR="00611163" w:rsidRPr="00CC576E" w14:paraId="2E81DE5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611163" w:rsidRPr="000357D1" w:rsidRDefault="00611163" w:rsidP="00611163">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center"/>
          </w:tcPr>
          <w:p w14:paraId="6D269636" w14:textId="7098B48A" w:rsidR="00611163" w:rsidRPr="00E95F39" w:rsidRDefault="00611163" w:rsidP="00E95F39">
            <w:pPr>
              <w:widowControl/>
              <w:autoSpaceDE/>
              <w:autoSpaceDN/>
              <w:adjustRightInd/>
              <w:jc w:val="center"/>
              <w:rPr>
                <w:b/>
                <w:bCs/>
                <w:sz w:val="22"/>
                <w:szCs w:val="22"/>
              </w:rPr>
            </w:pPr>
            <w:ins w:id="3143" w:author="ERCOT" w:date="2023-10-26T12:40:00Z">
              <w:r w:rsidRPr="00E95F39">
                <w:rPr>
                  <w:sz w:val="22"/>
                  <w:szCs w:val="22"/>
                </w:rPr>
                <w:t>29</w:t>
              </w:r>
            </w:ins>
            <w:del w:id="3144" w:author="ERCOT" w:date="2023-10-26T12:40:00Z">
              <w:r w:rsidRPr="00E95F39" w:rsidDel="00D6599C">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C5D7B4B" w14:textId="64163FE4" w:rsidR="00611163" w:rsidRPr="00E95F39" w:rsidRDefault="00611163" w:rsidP="00E95F39">
            <w:pPr>
              <w:widowControl/>
              <w:autoSpaceDE/>
              <w:autoSpaceDN/>
              <w:adjustRightInd/>
              <w:jc w:val="center"/>
              <w:rPr>
                <w:b/>
                <w:bCs/>
                <w:sz w:val="22"/>
                <w:szCs w:val="22"/>
              </w:rPr>
            </w:pPr>
            <w:ins w:id="3145" w:author="ERCOT" w:date="2023-10-26T12:40:00Z">
              <w:r w:rsidRPr="00E95F39">
                <w:rPr>
                  <w:sz w:val="22"/>
                  <w:szCs w:val="22"/>
                </w:rPr>
                <w:t>29</w:t>
              </w:r>
            </w:ins>
            <w:del w:id="3146" w:author="ERCOT" w:date="2023-10-26T12:40:00Z">
              <w:r w:rsidRPr="00E95F39" w:rsidDel="00D6599C">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94FD8D2" w14:textId="7AFDE392" w:rsidR="00611163" w:rsidRPr="00E95F39" w:rsidRDefault="00611163" w:rsidP="00E95F39">
            <w:pPr>
              <w:widowControl/>
              <w:autoSpaceDE/>
              <w:autoSpaceDN/>
              <w:adjustRightInd/>
              <w:jc w:val="center"/>
              <w:rPr>
                <w:b/>
                <w:bCs/>
                <w:sz w:val="22"/>
                <w:szCs w:val="22"/>
              </w:rPr>
            </w:pPr>
            <w:ins w:id="3147" w:author="ERCOT" w:date="2023-10-26T12:40:00Z">
              <w:r w:rsidRPr="00E95F39">
                <w:rPr>
                  <w:sz w:val="22"/>
                  <w:szCs w:val="22"/>
                </w:rPr>
                <w:t>31</w:t>
              </w:r>
            </w:ins>
            <w:del w:id="3148"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73DAB68" w14:textId="0352717C" w:rsidR="00611163" w:rsidRPr="00E95F39" w:rsidRDefault="00611163" w:rsidP="00E95F39">
            <w:pPr>
              <w:widowControl/>
              <w:autoSpaceDE/>
              <w:autoSpaceDN/>
              <w:adjustRightInd/>
              <w:jc w:val="center"/>
              <w:rPr>
                <w:b/>
                <w:bCs/>
                <w:sz w:val="22"/>
                <w:szCs w:val="22"/>
              </w:rPr>
            </w:pPr>
            <w:ins w:id="3149" w:author="ERCOT" w:date="2023-10-26T12:40:00Z">
              <w:r w:rsidRPr="00E95F39">
                <w:rPr>
                  <w:sz w:val="22"/>
                  <w:szCs w:val="22"/>
                </w:rPr>
                <w:t>31</w:t>
              </w:r>
            </w:ins>
            <w:del w:id="3150"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3E59AB0" w14:textId="60CED8F1" w:rsidR="00611163" w:rsidRPr="00E95F39" w:rsidRDefault="00611163" w:rsidP="00E95F39">
            <w:pPr>
              <w:widowControl/>
              <w:autoSpaceDE/>
              <w:autoSpaceDN/>
              <w:adjustRightInd/>
              <w:jc w:val="center"/>
              <w:rPr>
                <w:b/>
                <w:bCs/>
                <w:sz w:val="22"/>
                <w:szCs w:val="22"/>
              </w:rPr>
            </w:pPr>
            <w:ins w:id="3151" w:author="ERCOT" w:date="2023-10-26T12:40:00Z">
              <w:r w:rsidRPr="00E95F39">
                <w:rPr>
                  <w:sz w:val="22"/>
                  <w:szCs w:val="22"/>
                </w:rPr>
                <w:t>31</w:t>
              </w:r>
            </w:ins>
            <w:del w:id="3152"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6C069C" w14:textId="219117EE" w:rsidR="00611163" w:rsidRPr="00E95F39" w:rsidRDefault="00611163" w:rsidP="00E95F39">
            <w:pPr>
              <w:widowControl/>
              <w:autoSpaceDE/>
              <w:autoSpaceDN/>
              <w:adjustRightInd/>
              <w:jc w:val="center"/>
              <w:rPr>
                <w:b/>
                <w:bCs/>
                <w:sz w:val="22"/>
                <w:szCs w:val="22"/>
              </w:rPr>
            </w:pPr>
            <w:ins w:id="3153" w:author="ERCOT" w:date="2023-10-26T12:40:00Z">
              <w:r w:rsidRPr="00E95F39">
                <w:rPr>
                  <w:sz w:val="22"/>
                  <w:szCs w:val="22"/>
                </w:rPr>
                <w:t>31</w:t>
              </w:r>
            </w:ins>
            <w:del w:id="3154"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D46831C" w14:textId="4BF51B2B" w:rsidR="00611163" w:rsidRPr="00E95F39" w:rsidRDefault="00611163" w:rsidP="00E95F39">
            <w:pPr>
              <w:widowControl/>
              <w:autoSpaceDE/>
              <w:autoSpaceDN/>
              <w:adjustRightInd/>
              <w:jc w:val="center"/>
              <w:rPr>
                <w:b/>
                <w:bCs/>
                <w:sz w:val="22"/>
                <w:szCs w:val="22"/>
              </w:rPr>
            </w:pPr>
            <w:ins w:id="3155" w:author="ERCOT" w:date="2023-10-26T12:40:00Z">
              <w:r w:rsidRPr="00E95F39">
                <w:rPr>
                  <w:sz w:val="22"/>
                  <w:szCs w:val="22"/>
                </w:rPr>
                <w:t>30</w:t>
              </w:r>
            </w:ins>
            <w:del w:id="3156" w:author="ERCOT" w:date="2023-10-26T12:40:00Z">
              <w:r w:rsidRPr="00E95F39" w:rsidDel="00D6599C">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520AD5A" w14:textId="0D252136" w:rsidR="00611163" w:rsidRPr="00E95F39" w:rsidRDefault="00611163" w:rsidP="00E95F39">
            <w:pPr>
              <w:widowControl/>
              <w:autoSpaceDE/>
              <w:autoSpaceDN/>
              <w:adjustRightInd/>
              <w:jc w:val="center"/>
              <w:rPr>
                <w:b/>
                <w:bCs/>
                <w:sz w:val="22"/>
                <w:szCs w:val="22"/>
              </w:rPr>
            </w:pPr>
            <w:ins w:id="3157" w:author="ERCOT" w:date="2023-10-26T12:40:00Z">
              <w:r w:rsidRPr="00E95F39">
                <w:rPr>
                  <w:sz w:val="22"/>
                  <w:szCs w:val="22"/>
                </w:rPr>
                <w:t>30</w:t>
              </w:r>
            </w:ins>
            <w:del w:id="3158" w:author="ERCOT" w:date="2023-10-26T12:40:00Z">
              <w:r w:rsidRPr="00E95F39" w:rsidDel="00D6599C">
                <w:rPr>
                  <w:sz w:val="22"/>
                  <w:szCs w:val="22"/>
                </w:rPr>
                <w:delText>32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1A729E9" w14:textId="65ADEB13" w:rsidR="00611163" w:rsidRPr="00E95F39" w:rsidRDefault="00611163" w:rsidP="00E95F39">
            <w:pPr>
              <w:widowControl/>
              <w:autoSpaceDE/>
              <w:autoSpaceDN/>
              <w:adjustRightInd/>
              <w:jc w:val="center"/>
              <w:rPr>
                <w:b/>
                <w:bCs/>
                <w:sz w:val="22"/>
                <w:szCs w:val="22"/>
              </w:rPr>
            </w:pPr>
            <w:ins w:id="3159" w:author="ERCOT" w:date="2023-10-26T12:40:00Z">
              <w:r w:rsidRPr="00E95F39">
                <w:rPr>
                  <w:sz w:val="22"/>
                  <w:szCs w:val="22"/>
                </w:rPr>
                <w:t>30</w:t>
              </w:r>
            </w:ins>
            <w:del w:id="3160" w:author="ERCOT" w:date="2023-10-26T12:40:00Z">
              <w:r w:rsidRPr="00E95F39" w:rsidDel="00D6599C">
                <w:rPr>
                  <w:sz w:val="22"/>
                  <w:szCs w:val="22"/>
                </w:rPr>
                <w:delText>32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34FFD624" w14:textId="573E21B5" w:rsidR="00611163" w:rsidRPr="00E95F39" w:rsidRDefault="00611163" w:rsidP="00E95F39">
            <w:pPr>
              <w:widowControl/>
              <w:autoSpaceDE/>
              <w:autoSpaceDN/>
              <w:adjustRightInd/>
              <w:jc w:val="center"/>
              <w:rPr>
                <w:b/>
                <w:bCs/>
                <w:sz w:val="22"/>
                <w:szCs w:val="22"/>
              </w:rPr>
            </w:pPr>
            <w:ins w:id="3161" w:author="ERCOT" w:date="2023-10-26T12:40:00Z">
              <w:r w:rsidRPr="00E95F39">
                <w:rPr>
                  <w:sz w:val="22"/>
                  <w:szCs w:val="22"/>
                </w:rPr>
                <w:t>30</w:t>
              </w:r>
            </w:ins>
            <w:del w:id="3162" w:author="ERCOT" w:date="2023-10-26T12:40:00Z">
              <w:r w:rsidRPr="00E95F39" w:rsidDel="00D6599C">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C6FEB7" w14:textId="68F146C7" w:rsidR="00611163" w:rsidRPr="00E95F39" w:rsidRDefault="00611163" w:rsidP="00E95F39">
            <w:pPr>
              <w:widowControl/>
              <w:autoSpaceDE/>
              <w:autoSpaceDN/>
              <w:adjustRightInd/>
              <w:jc w:val="center"/>
              <w:rPr>
                <w:b/>
                <w:bCs/>
                <w:sz w:val="22"/>
                <w:szCs w:val="22"/>
              </w:rPr>
            </w:pPr>
            <w:ins w:id="3163" w:author="ERCOT" w:date="2023-10-26T12:40:00Z">
              <w:r w:rsidRPr="00E95F39">
                <w:rPr>
                  <w:sz w:val="22"/>
                  <w:szCs w:val="22"/>
                </w:rPr>
                <w:t>25</w:t>
              </w:r>
            </w:ins>
            <w:del w:id="3164"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E2691F0" w14:textId="15205800" w:rsidR="00611163" w:rsidRPr="00E95F39" w:rsidRDefault="00611163" w:rsidP="00E95F39">
            <w:pPr>
              <w:widowControl/>
              <w:autoSpaceDE/>
              <w:autoSpaceDN/>
              <w:adjustRightInd/>
              <w:jc w:val="center"/>
              <w:rPr>
                <w:b/>
                <w:bCs/>
                <w:sz w:val="22"/>
                <w:szCs w:val="22"/>
              </w:rPr>
            </w:pPr>
            <w:ins w:id="3165" w:author="ERCOT" w:date="2023-10-26T12:40:00Z">
              <w:r w:rsidRPr="00E95F39">
                <w:rPr>
                  <w:sz w:val="22"/>
                  <w:szCs w:val="22"/>
                </w:rPr>
                <w:t>25</w:t>
              </w:r>
            </w:ins>
            <w:del w:id="3166"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8B98DC3" w14:textId="737418EB" w:rsidR="00611163" w:rsidRPr="00E95F39" w:rsidRDefault="00611163" w:rsidP="00E95F39">
            <w:pPr>
              <w:widowControl/>
              <w:autoSpaceDE/>
              <w:autoSpaceDN/>
              <w:adjustRightInd/>
              <w:jc w:val="center"/>
              <w:rPr>
                <w:b/>
                <w:bCs/>
                <w:sz w:val="22"/>
                <w:szCs w:val="22"/>
              </w:rPr>
            </w:pPr>
            <w:ins w:id="3167" w:author="ERCOT" w:date="2023-10-26T12:40:00Z">
              <w:r w:rsidRPr="00E95F39">
                <w:rPr>
                  <w:sz w:val="22"/>
                  <w:szCs w:val="22"/>
                </w:rPr>
                <w:t>25</w:t>
              </w:r>
            </w:ins>
            <w:del w:id="3168"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180490E" w14:textId="63EF9758" w:rsidR="00611163" w:rsidRPr="00E95F39" w:rsidRDefault="00611163" w:rsidP="00E95F39">
            <w:pPr>
              <w:widowControl/>
              <w:autoSpaceDE/>
              <w:autoSpaceDN/>
              <w:adjustRightInd/>
              <w:jc w:val="center"/>
              <w:rPr>
                <w:b/>
                <w:bCs/>
                <w:sz w:val="22"/>
                <w:szCs w:val="22"/>
              </w:rPr>
            </w:pPr>
            <w:ins w:id="3169" w:author="ERCOT" w:date="2023-10-26T12:40:00Z">
              <w:r w:rsidRPr="00E95F39">
                <w:rPr>
                  <w:sz w:val="22"/>
                  <w:szCs w:val="22"/>
                </w:rPr>
                <w:t>25</w:t>
              </w:r>
            </w:ins>
            <w:del w:id="3170"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17F8868" w14:textId="53D787A3" w:rsidR="00611163" w:rsidRPr="00E95F39" w:rsidRDefault="00611163" w:rsidP="00E95F39">
            <w:pPr>
              <w:widowControl/>
              <w:autoSpaceDE/>
              <w:autoSpaceDN/>
              <w:adjustRightInd/>
              <w:jc w:val="center"/>
              <w:rPr>
                <w:b/>
                <w:bCs/>
                <w:sz w:val="22"/>
                <w:szCs w:val="22"/>
              </w:rPr>
            </w:pPr>
            <w:ins w:id="3171" w:author="ERCOT" w:date="2023-10-26T12:40:00Z">
              <w:r w:rsidRPr="00E95F39">
                <w:rPr>
                  <w:sz w:val="22"/>
                  <w:szCs w:val="22"/>
                </w:rPr>
                <w:t>26</w:t>
              </w:r>
            </w:ins>
            <w:del w:id="3172" w:author="ERCOT" w:date="2023-10-26T12:40:00Z">
              <w:r w:rsidRPr="00E95F39" w:rsidDel="00D6599C">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4A0F451" w14:textId="2DC82096" w:rsidR="00611163" w:rsidRPr="00E95F39" w:rsidRDefault="00611163" w:rsidP="00E95F39">
            <w:pPr>
              <w:widowControl/>
              <w:autoSpaceDE/>
              <w:autoSpaceDN/>
              <w:adjustRightInd/>
              <w:jc w:val="center"/>
              <w:rPr>
                <w:b/>
                <w:bCs/>
                <w:sz w:val="22"/>
                <w:szCs w:val="22"/>
              </w:rPr>
            </w:pPr>
            <w:ins w:id="3173" w:author="ERCOT" w:date="2023-10-26T12:40:00Z">
              <w:r w:rsidRPr="00E95F39">
                <w:rPr>
                  <w:sz w:val="22"/>
                  <w:szCs w:val="22"/>
                </w:rPr>
                <w:t>26</w:t>
              </w:r>
            </w:ins>
            <w:del w:id="3174" w:author="ERCOT" w:date="2023-10-26T12:40:00Z">
              <w:r w:rsidRPr="00E95F39" w:rsidDel="00D6599C">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DC9AF0D" w14:textId="42BBA581" w:rsidR="00611163" w:rsidRPr="00E95F39" w:rsidRDefault="00611163" w:rsidP="00E95F39">
            <w:pPr>
              <w:widowControl/>
              <w:autoSpaceDE/>
              <w:autoSpaceDN/>
              <w:adjustRightInd/>
              <w:jc w:val="center"/>
              <w:rPr>
                <w:b/>
                <w:bCs/>
                <w:sz w:val="22"/>
                <w:szCs w:val="22"/>
              </w:rPr>
            </w:pPr>
            <w:ins w:id="3175" w:author="ERCOT" w:date="2023-10-26T12:40:00Z">
              <w:r w:rsidRPr="00E95F39">
                <w:rPr>
                  <w:sz w:val="22"/>
                  <w:szCs w:val="22"/>
                </w:rPr>
                <w:t>26</w:t>
              </w:r>
            </w:ins>
            <w:del w:id="3176" w:author="ERCOT" w:date="2023-10-26T12:40:00Z">
              <w:r w:rsidRPr="00E95F39" w:rsidDel="00D6599C">
                <w:rPr>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6D4D6794" w14:textId="479DF95F" w:rsidR="00611163" w:rsidRPr="00E95F39" w:rsidRDefault="00611163" w:rsidP="00E95F39">
            <w:pPr>
              <w:widowControl/>
              <w:autoSpaceDE/>
              <w:autoSpaceDN/>
              <w:adjustRightInd/>
              <w:jc w:val="center"/>
              <w:rPr>
                <w:b/>
                <w:bCs/>
                <w:sz w:val="22"/>
                <w:szCs w:val="22"/>
              </w:rPr>
            </w:pPr>
            <w:ins w:id="3177" w:author="ERCOT" w:date="2023-10-26T12:40:00Z">
              <w:r w:rsidRPr="00E95F39">
                <w:rPr>
                  <w:sz w:val="22"/>
                  <w:szCs w:val="22"/>
                </w:rPr>
                <w:t>26</w:t>
              </w:r>
            </w:ins>
            <w:del w:id="3178" w:author="ERCOT" w:date="2023-10-26T12:40:00Z">
              <w:r w:rsidRPr="00E95F39" w:rsidDel="00D6599C">
                <w:rPr>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4D8B7B4C" w14:textId="1AED9A90" w:rsidR="00611163" w:rsidRPr="00E95F39" w:rsidRDefault="00611163" w:rsidP="00E95F39">
            <w:pPr>
              <w:widowControl/>
              <w:autoSpaceDE/>
              <w:autoSpaceDN/>
              <w:adjustRightInd/>
              <w:jc w:val="center"/>
              <w:rPr>
                <w:b/>
                <w:bCs/>
                <w:sz w:val="22"/>
                <w:szCs w:val="22"/>
              </w:rPr>
            </w:pPr>
            <w:ins w:id="3179" w:author="ERCOT" w:date="2023-10-26T12:40:00Z">
              <w:r w:rsidRPr="00E95F39">
                <w:rPr>
                  <w:sz w:val="22"/>
                  <w:szCs w:val="22"/>
                </w:rPr>
                <w:t>29</w:t>
              </w:r>
            </w:ins>
            <w:del w:id="3180" w:author="ERCOT" w:date="2023-10-26T12:40:00Z">
              <w:r w:rsidRPr="00E95F39" w:rsidDel="00D6599C">
                <w:rPr>
                  <w:sz w:val="22"/>
                  <w:szCs w:val="22"/>
                </w:rPr>
                <w:delText>34</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7B05E70D" w14:textId="02184FAE" w:rsidR="00611163" w:rsidRPr="00E95F39" w:rsidRDefault="00611163" w:rsidP="00E95F39">
            <w:pPr>
              <w:widowControl/>
              <w:autoSpaceDE/>
              <w:autoSpaceDN/>
              <w:adjustRightInd/>
              <w:jc w:val="center"/>
              <w:rPr>
                <w:b/>
                <w:bCs/>
                <w:sz w:val="22"/>
                <w:szCs w:val="22"/>
              </w:rPr>
            </w:pPr>
            <w:ins w:id="3181" w:author="ERCOT" w:date="2023-10-26T12:40:00Z">
              <w:r w:rsidRPr="00E95F39">
                <w:rPr>
                  <w:sz w:val="22"/>
                  <w:szCs w:val="22"/>
                </w:rPr>
                <w:t>29</w:t>
              </w:r>
            </w:ins>
            <w:del w:id="3182" w:author="ERCOT" w:date="2023-10-26T12:40:00Z">
              <w:r w:rsidRPr="00E95F39" w:rsidDel="00D6599C">
                <w:rPr>
                  <w:sz w:val="22"/>
                  <w:szCs w:val="22"/>
                </w:rPr>
                <w:delText>34</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C7DD2C3" w14:textId="420466DF" w:rsidR="00611163" w:rsidRPr="00E95F39" w:rsidRDefault="00611163" w:rsidP="00E95F39">
            <w:pPr>
              <w:widowControl/>
              <w:autoSpaceDE/>
              <w:autoSpaceDN/>
              <w:adjustRightInd/>
              <w:jc w:val="center"/>
              <w:rPr>
                <w:b/>
                <w:bCs/>
                <w:sz w:val="22"/>
                <w:szCs w:val="22"/>
              </w:rPr>
            </w:pPr>
            <w:ins w:id="3183" w:author="ERCOT" w:date="2023-10-26T12:40:00Z">
              <w:r w:rsidRPr="00E95F39">
                <w:rPr>
                  <w:sz w:val="22"/>
                  <w:szCs w:val="22"/>
                </w:rPr>
                <w:t>29</w:t>
              </w:r>
            </w:ins>
            <w:del w:id="3184" w:author="ERCOT" w:date="2023-10-26T12:40:00Z">
              <w:r w:rsidRPr="00E95F39" w:rsidDel="00D6599C">
                <w:rPr>
                  <w:sz w:val="22"/>
                  <w:szCs w:val="22"/>
                </w:rPr>
                <w:delText>34</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720B5230" w14:textId="06B6D3CE" w:rsidR="00611163" w:rsidRPr="00E95F39" w:rsidRDefault="00611163" w:rsidP="00E95F39">
            <w:pPr>
              <w:widowControl/>
              <w:autoSpaceDE/>
              <w:autoSpaceDN/>
              <w:adjustRightInd/>
              <w:jc w:val="center"/>
              <w:rPr>
                <w:b/>
                <w:bCs/>
                <w:sz w:val="22"/>
                <w:szCs w:val="22"/>
              </w:rPr>
            </w:pPr>
            <w:ins w:id="3185" w:author="ERCOT" w:date="2023-10-26T12:40:00Z">
              <w:r w:rsidRPr="00E95F39">
                <w:rPr>
                  <w:sz w:val="22"/>
                  <w:szCs w:val="22"/>
                </w:rPr>
                <w:t>29</w:t>
              </w:r>
            </w:ins>
            <w:del w:id="3186" w:author="ERCOT" w:date="2023-10-26T12:40:00Z">
              <w:r w:rsidRPr="00E95F39" w:rsidDel="00D6599C">
                <w:rPr>
                  <w:sz w:val="22"/>
                  <w:szCs w:val="22"/>
                </w:rPr>
                <w:delText>34</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375CE2FD" w14:textId="1C5ED595" w:rsidR="00611163" w:rsidRPr="00E95F39" w:rsidRDefault="00611163" w:rsidP="00E95F39">
            <w:pPr>
              <w:widowControl/>
              <w:autoSpaceDE/>
              <w:autoSpaceDN/>
              <w:adjustRightInd/>
              <w:jc w:val="center"/>
              <w:rPr>
                <w:b/>
                <w:bCs/>
                <w:sz w:val="22"/>
                <w:szCs w:val="22"/>
              </w:rPr>
            </w:pPr>
            <w:ins w:id="3187" w:author="ERCOT" w:date="2023-10-26T12:40:00Z">
              <w:r w:rsidRPr="00E95F39">
                <w:rPr>
                  <w:sz w:val="22"/>
                  <w:szCs w:val="22"/>
                </w:rPr>
                <w:t>29</w:t>
              </w:r>
            </w:ins>
            <w:del w:id="3188" w:author="ERCOT" w:date="2023-10-26T12:40:00Z">
              <w:r w:rsidRPr="00E95F39" w:rsidDel="00D6599C">
                <w:rPr>
                  <w:sz w:val="22"/>
                  <w:szCs w:val="22"/>
                </w:rPr>
                <w:delText>34</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017CDEF4" w14:textId="63499E2E" w:rsidR="00611163" w:rsidRPr="00E95F39" w:rsidRDefault="00611163" w:rsidP="00E95F39">
            <w:pPr>
              <w:widowControl/>
              <w:autoSpaceDE/>
              <w:autoSpaceDN/>
              <w:adjustRightInd/>
              <w:jc w:val="center"/>
              <w:rPr>
                <w:b/>
                <w:bCs/>
                <w:sz w:val="22"/>
                <w:szCs w:val="22"/>
              </w:rPr>
            </w:pPr>
            <w:ins w:id="3189" w:author="ERCOT" w:date="2023-10-26T12:40:00Z">
              <w:r w:rsidRPr="00E95F39">
                <w:rPr>
                  <w:sz w:val="22"/>
                  <w:szCs w:val="22"/>
                </w:rPr>
                <w:t>29</w:t>
              </w:r>
            </w:ins>
            <w:del w:id="3190" w:author="ERCOT" w:date="2023-10-26T12:40:00Z">
              <w:r w:rsidRPr="00E95F39" w:rsidDel="00D6599C">
                <w:rPr>
                  <w:sz w:val="22"/>
                  <w:szCs w:val="22"/>
                </w:rPr>
                <w:delText>34</w:delText>
              </w:r>
            </w:del>
          </w:p>
        </w:tc>
      </w:tr>
      <w:tr w:rsidR="00611163" w:rsidRPr="00CC576E" w14:paraId="507EB44A"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611163" w:rsidRPr="000357D1" w:rsidRDefault="00611163" w:rsidP="00611163">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center"/>
          </w:tcPr>
          <w:p w14:paraId="64E09F18" w14:textId="11B572B9" w:rsidR="00611163" w:rsidRPr="00E95F39" w:rsidRDefault="00611163" w:rsidP="00E95F39">
            <w:pPr>
              <w:widowControl/>
              <w:autoSpaceDE/>
              <w:autoSpaceDN/>
              <w:adjustRightInd/>
              <w:jc w:val="center"/>
              <w:rPr>
                <w:b/>
                <w:bCs/>
                <w:sz w:val="22"/>
                <w:szCs w:val="22"/>
              </w:rPr>
            </w:pPr>
            <w:ins w:id="3191" w:author="ERCOT" w:date="2023-10-26T12:40:00Z">
              <w:r w:rsidRPr="00E95F39">
                <w:rPr>
                  <w:sz w:val="22"/>
                  <w:szCs w:val="22"/>
                </w:rPr>
                <w:t>29</w:t>
              </w:r>
            </w:ins>
            <w:del w:id="3192" w:author="ERCOT" w:date="2023-10-26T12:40:00Z">
              <w:r w:rsidRPr="00E95F39" w:rsidDel="00D6599C">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8444A77" w14:textId="64D1F9FC" w:rsidR="00611163" w:rsidRPr="00E95F39" w:rsidRDefault="00611163" w:rsidP="00E95F39">
            <w:pPr>
              <w:widowControl/>
              <w:autoSpaceDE/>
              <w:autoSpaceDN/>
              <w:adjustRightInd/>
              <w:jc w:val="center"/>
              <w:rPr>
                <w:b/>
                <w:bCs/>
                <w:sz w:val="22"/>
                <w:szCs w:val="22"/>
              </w:rPr>
            </w:pPr>
            <w:ins w:id="3193" w:author="ERCOT" w:date="2023-10-26T12:40:00Z">
              <w:r w:rsidRPr="00E95F39">
                <w:rPr>
                  <w:sz w:val="22"/>
                  <w:szCs w:val="22"/>
                </w:rPr>
                <w:t>29</w:t>
              </w:r>
            </w:ins>
            <w:del w:id="3194" w:author="ERCOT" w:date="2023-10-26T12:40:00Z">
              <w:r w:rsidRPr="00E95F39" w:rsidDel="00D6599C">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EE97C8B" w14:textId="764A1CF1" w:rsidR="00611163" w:rsidRPr="00E95F39" w:rsidRDefault="00611163" w:rsidP="00E95F39">
            <w:pPr>
              <w:widowControl/>
              <w:autoSpaceDE/>
              <w:autoSpaceDN/>
              <w:adjustRightInd/>
              <w:jc w:val="center"/>
              <w:rPr>
                <w:b/>
                <w:bCs/>
                <w:sz w:val="22"/>
                <w:szCs w:val="22"/>
              </w:rPr>
            </w:pPr>
            <w:ins w:id="3195" w:author="ERCOT" w:date="2023-10-26T12:40:00Z">
              <w:r w:rsidRPr="00E95F39">
                <w:rPr>
                  <w:sz w:val="22"/>
                  <w:szCs w:val="22"/>
                </w:rPr>
                <w:t>31</w:t>
              </w:r>
            </w:ins>
            <w:del w:id="3196"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E5B94A6" w14:textId="4006100D" w:rsidR="00611163" w:rsidRPr="00E95F39" w:rsidRDefault="00611163" w:rsidP="00E95F39">
            <w:pPr>
              <w:widowControl/>
              <w:autoSpaceDE/>
              <w:autoSpaceDN/>
              <w:adjustRightInd/>
              <w:jc w:val="center"/>
              <w:rPr>
                <w:b/>
                <w:bCs/>
                <w:sz w:val="22"/>
                <w:szCs w:val="22"/>
              </w:rPr>
            </w:pPr>
            <w:ins w:id="3197" w:author="ERCOT" w:date="2023-10-26T12:40:00Z">
              <w:r w:rsidRPr="00E95F39">
                <w:rPr>
                  <w:sz w:val="22"/>
                  <w:szCs w:val="22"/>
                </w:rPr>
                <w:t>31</w:t>
              </w:r>
            </w:ins>
            <w:del w:id="3198"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A6267F8" w14:textId="5117E994" w:rsidR="00611163" w:rsidRPr="00E95F39" w:rsidRDefault="00611163" w:rsidP="00E95F39">
            <w:pPr>
              <w:widowControl/>
              <w:autoSpaceDE/>
              <w:autoSpaceDN/>
              <w:adjustRightInd/>
              <w:jc w:val="center"/>
              <w:rPr>
                <w:b/>
                <w:bCs/>
                <w:sz w:val="22"/>
                <w:szCs w:val="22"/>
              </w:rPr>
            </w:pPr>
            <w:ins w:id="3199" w:author="ERCOT" w:date="2023-10-26T12:40:00Z">
              <w:r w:rsidRPr="00E95F39">
                <w:rPr>
                  <w:sz w:val="22"/>
                  <w:szCs w:val="22"/>
                </w:rPr>
                <w:t>31</w:t>
              </w:r>
            </w:ins>
            <w:del w:id="3200"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C3B4964" w14:textId="53BB2797" w:rsidR="00611163" w:rsidRPr="00E95F39" w:rsidRDefault="00611163" w:rsidP="00E95F39">
            <w:pPr>
              <w:widowControl/>
              <w:autoSpaceDE/>
              <w:autoSpaceDN/>
              <w:adjustRightInd/>
              <w:jc w:val="center"/>
              <w:rPr>
                <w:b/>
                <w:bCs/>
                <w:sz w:val="22"/>
                <w:szCs w:val="22"/>
              </w:rPr>
            </w:pPr>
            <w:ins w:id="3201" w:author="ERCOT" w:date="2023-10-26T12:40:00Z">
              <w:r w:rsidRPr="00E95F39">
                <w:rPr>
                  <w:sz w:val="22"/>
                  <w:szCs w:val="22"/>
                </w:rPr>
                <w:t>31</w:t>
              </w:r>
            </w:ins>
            <w:del w:id="3202"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97B794B" w14:textId="41B7A33C" w:rsidR="00611163" w:rsidRPr="00E95F39" w:rsidRDefault="00611163" w:rsidP="00E95F39">
            <w:pPr>
              <w:widowControl/>
              <w:autoSpaceDE/>
              <w:autoSpaceDN/>
              <w:adjustRightInd/>
              <w:jc w:val="center"/>
              <w:rPr>
                <w:b/>
                <w:bCs/>
                <w:sz w:val="22"/>
                <w:szCs w:val="22"/>
              </w:rPr>
            </w:pPr>
            <w:ins w:id="3203" w:author="ERCOT" w:date="2023-10-26T12:40:00Z">
              <w:r w:rsidRPr="00E95F39">
                <w:rPr>
                  <w:sz w:val="22"/>
                  <w:szCs w:val="22"/>
                </w:rPr>
                <w:t>30</w:t>
              </w:r>
            </w:ins>
            <w:del w:id="3204" w:author="ERCOT" w:date="2023-10-26T12:40:00Z">
              <w:r w:rsidRPr="00E95F39" w:rsidDel="00D6599C">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0E8DE61" w14:textId="7B925D37" w:rsidR="00611163" w:rsidRPr="00E95F39" w:rsidRDefault="00611163" w:rsidP="00E95F39">
            <w:pPr>
              <w:widowControl/>
              <w:autoSpaceDE/>
              <w:autoSpaceDN/>
              <w:adjustRightInd/>
              <w:jc w:val="center"/>
              <w:rPr>
                <w:b/>
                <w:bCs/>
                <w:sz w:val="22"/>
                <w:szCs w:val="22"/>
              </w:rPr>
            </w:pPr>
            <w:ins w:id="3205" w:author="ERCOT" w:date="2023-10-26T12:40:00Z">
              <w:r w:rsidRPr="00E95F39">
                <w:rPr>
                  <w:sz w:val="22"/>
                  <w:szCs w:val="22"/>
                </w:rPr>
                <w:t>30</w:t>
              </w:r>
            </w:ins>
            <w:del w:id="3206" w:author="ERCOT" w:date="2023-10-26T12:40:00Z">
              <w:r w:rsidRPr="00E95F39" w:rsidDel="00D6599C">
                <w:rPr>
                  <w:sz w:val="22"/>
                  <w:szCs w:val="22"/>
                </w:rPr>
                <w:delText>32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60A8088D" w14:textId="127931E5" w:rsidR="00611163" w:rsidRPr="00E95F39" w:rsidRDefault="00611163" w:rsidP="00E95F39">
            <w:pPr>
              <w:widowControl/>
              <w:autoSpaceDE/>
              <w:autoSpaceDN/>
              <w:adjustRightInd/>
              <w:jc w:val="center"/>
              <w:rPr>
                <w:b/>
                <w:bCs/>
                <w:sz w:val="22"/>
                <w:szCs w:val="22"/>
              </w:rPr>
            </w:pPr>
            <w:ins w:id="3207" w:author="ERCOT" w:date="2023-10-26T12:40:00Z">
              <w:r w:rsidRPr="00E95F39">
                <w:rPr>
                  <w:sz w:val="22"/>
                  <w:szCs w:val="22"/>
                </w:rPr>
                <w:t>30</w:t>
              </w:r>
            </w:ins>
            <w:del w:id="3208" w:author="ERCOT" w:date="2023-10-26T12:40:00Z">
              <w:r w:rsidRPr="00E95F39" w:rsidDel="00D6599C">
                <w:rPr>
                  <w:sz w:val="22"/>
                  <w:szCs w:val="22"/>
                </w:rPr>
                <w:delText>32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295CF6D8" w14:textId="7E3309C8" w:rsidR="00611163" w:rsidRPr="00E95F39" w:rsidRDefault="00611163" w:rsidP="00E95F39">
            <w:pPr>
              <w:widowControl/>
              <w:autoSpaceDE/>
              <w:autoSpaceDN/>
              <w:adjustRightInd/>
              <w:jc w:val="center"/>
              <w:rPr>
                <w:b/>
                <w:bCs/>
                <w:sz w:val="22"/>
                <w:szCs w:val="22"/>
              </w:rPr>
            </w:pPr>
            <w:ins w:id="3209" w:author="ERCOT" w:date="2023-10-26T12:40:00Z">
              <w:r w:rsidRPr="00E95F39">
                <w:rPr>
                  <w:sz w:val="22"/>
                  <w:szCs w:val="22"/>
                </w:rPr>
                <w:t>30</w:t>
              </w:r>
            </w:ins>
            <w:del w:id="3210" w:author="ERCOT" w:date="2023-10-26T12:40:00Z">
              <w:r w:rsidRPr="00E95F39" w:rsidDel="00D6599C">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E768C57" w14:textId="56004AB4" w:rsidR="00611163" w:rsidRPr="00E95F39" w:rsidRDefault="00611163" w:rsidP="00E95F39">
            <w:pPr>
              <w:widowControl/>
              <w:autoSpaceDE/>
              <w:autoSpaceDN/>
              <w:adjustRightInd/>
              <w:jc w:val="center"/>
              <w:rPr>
                <w:b/>
                <w:bCs/>
                <w:sz w:val="22"/>
                <w:szCs w:val="22"/>
              </w:rPr>
            </w:pPr>
            <w:ins w:id="3211" w:author="ERCOT" w:date="2023-10-26T12:40:00Z">
              <w:r w:rsidRPr="00E95F39">
                <w:rPr>
                  <w:sz w:val="22"/>
                  <w:szCs w:val="22"/>
                </w:rPr>
                <w:t>25</w:t>
              </w:r>
            </w:ins>
            <w:del w:id="3212"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4F2D792" w14:textId="573C6D44" w:rsidR="00611163" w:rsidRPr="00E95F39" w:rsidRDefault="00611163" w:rsidP="00E95F39">
            <w:pPr>
              <w:widowControl/>
              <w:autoSpaceDE/>
              <w:autoSpaceDN/>
              <w:adjustRightInd/>
              <w:jc w:val="center"/>
              <w:rPr>
                <w:b/>
                <w:bCs/>
                <w:sz w:val="22"/>
                <w:szCs w:val="22"/>
              </w:rPr>
            </w:pPr>
            <w:ins w:id="3213" w:author="ERCOT" w:date="2023-10-26T12:40:00Z">
              <w:r w:rsidRPr="00E95F39">
                <w:rPr>
                  <w:sz w:val="22"/>
                  <w:szCs w:val="22"/>
                </w:rPr>
                <w:t>25</w:t>
              </w:r>
            </w:ins>
            <w:del w:id="3214"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344E086" w14:textId="4C17BAF8" w:rsidR="00611163" w:rsidRPr="00E95F39" w:rsidRDefault="00611163" w:rsidP="00E95F39">
            <w:pPr>
              <w:widowControl/>
              <w:autoSpaceDE/>
              <w:autoSpaceDN/>
              <w:adjustRightInd/>
              <w:jc w:val="center"/>
              <w:rPr>
                <w:b/>
                <w:bCs/>
                <w:sz w:val="22"/>
                <w:szCs w:val="22"/>
              </w:rPr>
            </w:pPr>
            <w:ins w:id="3215" w:author="ERCOT" w:date="2023-10-26T12:40:00Z">
              <w:r w:rsidRPr="00E95F39">
                <w:rPr>
                  <w:sz w:val="22"/>
                  <w:szCs w:val="22"/>
                </w:rPr>
                <w:t>25</w:t>
              </w:r>
            </w:ins>
            <w:del w:id="3216"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466180D" w14:textId="72AF58C2" w:rsidR="00611163" w:rsidRPr="00E95F39" w:rsidRDefault="00611163" w:rsidP="00E95F39">
            <w:pPr>
              <w:widowControl/>
              <w:autoSpaceDE/>
              <w:autoSpaceDN/>
              <w:adjustRightInd/>
              <w:jc w:val="center"/>
              <w:rPr>
                <w:b/>
                <w:bCs/>
                <w:sz w:val="22"/>
                <w:szCs w:val="22"/>
              </w:rPr>
            </w:pPr>
            <w:ins w:id="3217" w:author="ERCOT" w:date="2023-10-26T12:40:00Z">
              <w:r w:rsidRPr="00E95F39">
                <w:rPr>
                  <w:sz w:val="22"/>
                  <w:szCs w:val="22"/>
                </w:rPr>
                <w:t>25</w:t>
              </w:r>
            </w:ins>
            <w:del w:id="3218"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BB55402" w14:textId="6029E219" w:rsidR="00611163" w:rsidRPr="00E95F39" w:rsidRDefault="00611163" w:rsidP="00E95F39">
            <w:pPr>
              <w:widowControl/>
              <w:autoSpaceDE/>
              <w:autoSpaceDN/>
              <w:adjustRightInd/>
              <w:jc w:val="center"/>
              <w:rPr>
                <w:b/>
                <w:bCs/>
                <w:sz w:val="22"/>
                <w:szCs w:val="22"/>
              </w:rPr>
            </w:pPr>
            <w:ins w:id="3219" w:author="ERCOT" w:date="2023-10-26T12:40:00Z">
              <w:r w:rsidRPr="00E95F39">
                <w:rPr>
                  <w:sz w:val="22"/>
                  <w:szCs w:val="22"/>
                </w:rPr>
                <w:t>26</w:t>
              </w:r>
            </w:ins>
            <w:del w:id="3220" w:author="ERCOT" w:date="2023-10-26T12:40:00Z">
              <w:r w:rsidRPr="00E95F39" w:rsidDel="00D6599C">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664C4C8" w14:textId="7197F880" w:rsidR="00611163" w:rsidRPr="00E95F39" w:rsidRDefault="00611163" w:rsidP="00E95F39">
            <w:pPr>
              <w:widowControl/>
              <w:autoSpaceDE/>
              <w:autoSpaceDN/>
              <w:adjustRightInd/>
              <w:jc w:val="center"/>
              <w:rPr>
                <w:b/>
                <w:bCs/>
                <w:sz w:val="22"/>
                <w:szCs w:val="22"/>
              </w:rPr>
            </w:pPr>
            <w:ins w:id="3221" w:author="ERCOT" w:date="2023-10-26T12:40:00Z">
              <w:r w:rsidRPr="00E95F39">
                <w:rPr>
                  <w:sz w:val="22"/>
                  <w:szCs w:val="22"/>
                </w:rPr>
                <w:t>26</w:t>
              </w:r>
            </w:ins>
            <w:del w:id="3222" w:author="ERCOT" w:date="2023-10-26T12:40:00Z">
              <w:r w:rsidRPr="00E95F39" w:rsidDel="00D6599C">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2DE0512" w14:textId="22B24BA2" w:rsidR="00611163" w:rsidRPr="00E95F39" w:rsidRDefault="00611163" w:rsidP="00E95F39">
            <w:pPr>
              <w:widowControl/>
              <w:autoSpaceDE/>
              <w:autoSpaceDN/>
              <w:adjustRightInd/>
              <w:jc w:val="center"/>
              <w:rPr>
                <w:b/>
                <w:bCs/>
                <w:sz w:val="22"/>
                <w:szCs w:val="22"/>
              </w:rPr>
            </w:pPr>
            <w:ins w:id="3223" w:author="ERCOT" w:date="2023-10-26T12:40:00Z">
              <w:r w:rsidRPr="00E95F39">
                <w:rPr>
                  <w:sz w:val="22"/>
                  <w:szCs w:val="22"/>
                </w:rPr>
                <w:t>26</w:t>
              </w:r>
            </w:ins>
            <w:del w:id="3224" w:author="ERCOT" w:date="2023-10-26T12:40:00Z">
              <w:r w:rsidRPr="00E95F39" w:rsidDel="00D6599C">
                <w:rPr>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4A756A44" w14:textId="48F49DB4" w:rsidR="00611163" w:rsidRPr="00E95F39" w:rsidRDefault="00611163" w:rsidP="00E95F39">
            <w:pPr>
              <w:widowControl/>
              <w:autoSpaceDE/>
              <w:autoSpaceDN/>
              <w:adjustRightInd/>
              <w:jc w:val="center"/>
              <w:rPr>
                <w:b/>
                <w:bCs/>
                <w:sz w:val="22"/>
                <w:szCs w:val="22"/>
              </w:rPr>
            </w:pPr>
            <w:ins w:id="3225" w:author="ERCOT" w:date="2023-10-26T12:40:00Z">
              <w:r w:rsidRPr="00E95F39">
                <w:rPr>
                  <w:sz w:val="22"/>
                  <w:szCs w:val="22"/>
                </w:rPr>
                <w:t>26</w:t>
              </w:r>
            </w:ins>
            <w:del w:id="3226" w:author="ERCOT" w:date="2023-10-26T12:40:00Z">
              <w:r w:rsidRPr="00E95F39" w:rsidDel="00D6599C">
                <w:rPr>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157A8DBE" w14:textId="673EB96D" w:rsidR="00611163" w:rsidRPr="00E95F39" w:rsidRDefault="00611163" w:rsidP="00E95F39">
            <w:pPr>
              <w:widowControl/>
              <w:autoSpaceDE/>
              <w:autoSpaceDN/>
              <w:adjustRightInd/>
              <w:jc w:val="center"/>
              <w:rPr>
                <w:b/>
                <w:bCs/>
                <w:sz w:val="22"/>
                <w:szCs w:val="22"/>
              </w:rPr>
            </w:pPr>
            <w:ins w:id="3227" w:author="ERCOT" w:date="2023-10-26T12:40:00Z">
              <w:r w:rsidRPr="00E95F39">
                <w:rPr>
                  <w:sz w:val="22"/>
                  <w:szCs w:val="22"/>
                </w:rPr>
                <w:t>29</w:t>
              </w:r>
            </w:ins>
            <w:del w:id="3228" w:author="ERCOT" w:date="2023-10-26T12:40:00Z">
              <w:r w:rsidRPr="00E95F39" w:rsidDel="00D6599C">
                <w:rPr>
                  <w:sz w:val="22"/>
                  <w:szCs w:val="22"/>
                </w:rPr>
                <w:delText>34</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199C801A" w14:textId="3545AC25" w:rsidR="00611163" w:rsidRPr="00E95F39" w:rsidRDefault="00611163" w:rsidP="00E95F39">
            <w:pPr>
              <w:widowControl/>
              <w:autoSpaceDE/>
              <w:autoSpaceDN/>
              <w:adjustRightInd/>
              <w:jc w:val="center"/>
              <w:rPr>
                <w:b/>
                <w:bCs/>
                <w:sz w:val="22"/>
                <w:szCs w:val="22"/>
              </w:rPr>
            </w:pPr>
            <w:ins w:id="3229" w:author="ERCOT" w:date="2023-10-26T12:40:00Z">
              <w:r w:rsidRPr="00E95F39">
                <w:rPr>
                  <w:sz w:val="22"/>
                  <w:szCs w:val="22"/>
                </w:rPr>
                <w:t>29</w:t>
              </w:r>
            </w:ins>
            <w:del w:id="3230" w:author="ERCOT" w:date="2023-10-26T12:40:00Z">
              <w:r w:rsidRPr="00E95F39" w:rsidDel="00D6599C">
                <w:rPr>
                  <w:sz w:val="22"/>
                  <w:szCs w:val="22"/>
                </w:rPr>
                <w:delText>34</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3EB2343" w14:textId="4368D958" w:rsidR="00611163" w:rsidRPr="00E95F39" w:rsidRDefault="00611163" w:rsidP="00E95F39">
            <w:pPr>
              <w:widowControl/>
              <w:autoSpaceDE/>
              <w:autoSpaceDN/>
              <w:adjustRightInd/>
              <w:jc w:val="center"/>
              <w:rPr>
                <w:b/>
                <w:bCs/>
                <w:sz w:val="22"/>
                <w:szCs w:val="22"/>
              </w:rPr>
            </w:pPr>
            <w:ins w:id="3231" w:author="ERCOT" w:date="2023-10-26T12:40:00Z">
              <w:r w:rsidRPr="00E95F39">
                <w:rPr>
                  <w:sz w:val="22"/>
                  <w:szCs w:val="22"/>
                </w:rPr>
                <w:t>29</w:t>
              </w:r>
            </w:ins>
            <w:del w:id="3232" w:author="ERCOT" w:date="2023-10-26T12:40:00Z">
              <w:r w:rsidRPr="00E95F39" w:rsidDel="00D6599C">
                <w:rPr>
                  <w:sz w:val="22"/>
                  <w:szCs w:val="22"/>
                </w:rPr>
                <w:delText>34</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EB49590" w14:textId="0FE5A133" w:rsidR="00611163" w:rsidRPr="00E95F39" w:rsidRDefault="00611163" w:rsidP="00E95F39">
            <w:pPr>
              <w:widowControl/>
              <w:autoSpaceDE/>
              <w:autoSpaceDN/>
              <w:adjustRightInd/>
              <w:jc w:val="center"/>
              <w:rPr>
                <w:b/>
                <w:bCs/>
                <w:sz w:val="22"/>
                <w:szCs w:val="22"/>
              </w:rPr>
            </w:pPr>
            <w:ins w:id="3233" w:author="ERCOT" w:date="2023-10-26T12:40:00Z">
              <w:r w:rsidRPr="00E95F39">
                <w:rPr>
                  <w:sz w:val="22"/>
                  <w:szCs w:val="22"/>
                </w:rPr>
                <w:t>29</w:t>
              </w:r>
            </w:ins>
            <w:del w:id="3234" w:author="ERCOT" w:date="2023-10-26T12:40:00Z">
              <w:r w:rsidRPr="00E95F39" w:rsidDel="00D6599C">
                <w:rPr>
                  <w:sz w:val="22"/>
                  <w:szCs w:val="22"/>
                </w:rPr>
                <w:delText>34</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0DA6F15" w14:textId="18A9590A" w:rsidR="00611163" w:rsidRPr="00E95F39" w:rsidRDefault="00611163" w:rsidP="00E95F39">
            <w:pPr>
              <w:widowControl/>
              <w:autoSpaceDE/>
              <w:autoSpaceDN/>
              <w:adjustRightInd/>
              <w:jc w:val="center"/>
              <w:rPr>
                <w:b/>
                <w:bCs/>
                <w:sz w:val="22"/>
                <w:szCs w:val="22"/>
              </w:rPr>
            </w:pPr>
            <w:ins w:id="3235" w:author="ERCOT" w:date="2023-10-26T12:40:00Z">
              <w:r w:rsidRPr="00E95F39">
                <w:rPr>
                  <w:sz w:val="22"/>
                  <w:szCs w:val="22"/>
                </w:rPr>
                <w:t>29</w:t>
              </w:r>
            </w:ins>
            <w:del w:id="3236" w:author="ERCOT" w:date="2023-10-26T12:40:00Z">
              <w:r w:rsidRPr="00E95F39" w:rsidDel="00D6599C">
                <w:rPr>
                  <w:sz w:val="22"/>
                  <w:szCs w:val="22"/>
                </w:rPr>
                <w:delText>34</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16E45432" w14:textId="556BEC5C" w:rsidR="00611163" w:rsidRPr="00E95F39" w:rsidRDefault="00611163" w:rsidP="00E95F39">
            <w:pPr>
              <w:widowControl/>
              <w:autoSpaceDE/>
              <w:autoSpaceDN/>
              <w:adjustRightInd/>
              <w:jc w:val="center"/>
              <w:rPr>
                <w:b/>
                <w:bCs/>
                <w:sz w:val="22"/>
                <w:szCs w:val="22"/>
              </w:rPr>
            </w:pPr>
            <w:ins w:id="3237" w:author="ERCOT" w:date="2023-10-26T12:40:00Z">
              <w:r w:rsidRPr="00E95F39">
                <w:rPr>
                  <w:sz w:val="22"/>
                  <w:szCs w:val="22"/>
                </w:rPr>
                <w:t>29</w:t>
              </w:r>
            </w:ins>
            <w:del w:id="3238" w:author="ERCOT" w:date="2023-10-26T12:40:00Z">
              <w:r w:rsidRPr="00E95F39" w:rsidDel="00D6599C">
                <w:rPr>
                  <w:sz w:val="22"/>
                  <w:szCs w:val="22"/>
                </w:rPr>
                <w:delText>34</w:delText>
              </w:r>
            </w:del>
          </w:p>
        </w:tc>
      </w:tr>
      <w:tr w:rsidR="00611163" w:rsidRPr="00CC576E" w14:paraId="7D25F88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611163" w:rsidRPr="000357D1" w:rsidRDefault="00611163" w:rsidP="00611163">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center"/>
          </w:tcPr>
          <w:p w14:paraId="0DD3CC9C" w14:textId="3D558356" w:rsidR="00611163" w:rsidRPr="00E95F39" w:rsidRDefault="00611163" w:rsidP="00E95F39">
            <w:pPr>
              <w:widowControl/>
              <w:autoSpaceDE/>
              <w:autoSpaceDN/>
              <w:adjustRightInd/>
              <w:jc w:val="center"/>
              <w:rPr>
                <w:b/>
                <w:bCs/>
                <w:sz w:val="22"/>
                <w:szCs w:val="22"/>
              </w:rPr>
            </w:pPr>
            <w:ins w:id="3239" w:author="ERCOT" w:date="2023-10-26T12:40:00Z">
              <w:r w:rsidRPr="00E95F39">
                <w:rPr>
                  <w:sz w:val="22"/>
                  <w:szCs w:val="22"/>
                </w:rPr>
                <w:t>27</w:t>
              </w:r>
            </w:ins>
            <w:del w:id="3240" w:author="ERCOT" w:date="2023-10-26T12:40:00Z">
              <w:r w:rsidRPr="00E95F39" w:rsidDel="00D6599C">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15D4428" w14:textId="4C527B4D" w:rsidR="00611163" w:rsidRPr="00E95F39" w:rsidRDefault="00611163" w:rsidP="00E95F39">
            <w:pPr>
              <w:widowControl/>
              <w:autoSpaceDE/>
              <w:autoSpaceDN/>
              <w:adjustRightInd/>
              <w:jc w:val="center"/>
              <w:rPr>
                <w:b/>
                <w:bCs/>
                <w:sz w:val="22"/>
                <w:szCs w:val="22"/>
              </w:rPr>
            </w:pPr>
            <w:ins w:id="3241" w:author="ERCOT" w:date="2023-10-26T12:40:00Z">
              <w:r w:rsidRPr="00E95F39">
                <w:rPr>
                  <w:sz w:val="22"/>
                  <w:szCs w:val="22"/>
                </w:rPr>
                <w:t>27</w:t>
              </w:r>
            </w:ins>
            <w:del w:id="3242"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20C70F2" w14:textId="283A4803" w:rsidR="00611163" w:rsidRPr="00E95F39" w:rsidRDefault="00611163" w:rsidP="00E95F39">
            <w:pPr>
              <w:widowControl/>
              <w:autoSpaceDE/>
              <w:autoSpaceDN/>
              <w:adjustRightInd/>
              <w:jc w:val="center"/>
              <w:rPr>
                <w:b/>
                <w:bCs/>
                <w:sz w:val="22"/>
                <w:szCs w:val="22"/>
              </w:rPr>
            </w:pPr>
            <w:ins w:id="3243" w:author="ERCOT" w:date="2023-10-26T12:40:00Z">
              <w:r w:rsidRPr="00E95F39">
                <w:rPr>
                  <w:sz w:val="22"/>
                  <w:szCs w:val="22"/>
                </w:rPr>
                <w:t>26</w:t>
              </w:r>
            </w:ins>
            <w:del w:id="324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255D984" w14:textId="3B1B3872" w:rsidR="00611163" w:rsidRPr="00E95F39" w:rsidRDefault="00611163" w:rsidP="00E95F39">
            <w:pPr>
              <w:widowControl/>
              <w:autoSpaceDE/>
              <w:autoSpaceDN/>
              <w:adjustRightInd/>
              <w:jc w:val="center"/>
              <w:rPr>
                <w:b/>
                <w:bCs/>
                <w:sz w:val="22"/>
                <w:szCs w:val="22"/>
              </w:rPr>
            </w:pPr>
            <w:ins w:id="3245" w:author="ERCOT" w:date="2023-10-26T12:40:00Z">
              <w:r w:rsidRPr="00E95F39">
                <w:rPr>
                  <w:sz w:val="22"/>
                  <w:szCs w:val="22"/>
                </w:rPr>
                <w:t>26</w:t>
              </w:r>
            </w:ins>
            <w:del w:id="3246"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286827B" w14:textId="30358E21" w:rsidR="00611163" w:rsidRPr="00E95F39" w:rsidRDefault="00611163" w:rsidP="00E95F39">
            <w:pPr>
              <w:widowControl/>
              <w:autoSpaceDE/>
              <w:autoSpaceDN/>
              <w:adjustRightInd/>
              <w:jc w:val="center"/>
              <w:rPr>
                <w:b/>
                <w:bCs/>
                <w:sz w:val="22"/>
                <w:szCs w:val="22"/>
              </w:rPr>
            </w:pPr>
            <w:ins w:id="3247" w:author="ERCOT" w:date="2023-10-26T12:40:00Z">
              <w:r w:rsidRPr="00E95F39">
                <w:rPr>
                  <w:sz w:val="22"/>
                  <w:szCs w:val="22"/>
                </w:rPr>
                <w:t>26</w:t>
              </w:r>
            </w:ins>
            <w:del w:id="3248"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488751" w14:textId="6A06DAED" w:rsidR="00611163" w:rsidRPr="00E95F39" w:rsidRDefault="00611163" w:rsidP="00E95F39">
            <w:pPr>
              <w:widowControl/>
              <w:autoSpaceDE/>
              <w:autoSpaceDN/>
              <w:adjustRightInd/>
              <w:jc w:val="center"/>
              <w:rPr>
                <w:b/>
                <w:bCs/>
                <w:sz w:val="22"/>
                <w:szCs w:val="22"/>
              </w:rPr>
            </w:pPr>
            <w:ins w:id="3249" w:author="ERCOT" w:date="2023-10-26T12:40:00Z">
              <w:r w:rsidRPr="00E95F39">
                <w:rPr>
                  <w:sz w:val="22"/>
                  <w:szCs w:val="22"/>
                </w:rPr>
                <w:t>26</w:t>
              </w:r>
            </w:ins>
            <w:del w:id="3250"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27C1813" w14:textId="23A93963" w:rsidR="00611163" w:rsidRPr="00E95F39" w:rsidRDefault="00611163" w:rsidP="00E95F39">
            <w:pPr>
              <w:widowControl/>
              <w:autoSpaceDE/>
              <w:autoSpaceDN/>
              <w:adjustRightInd/>
              <w:jc w:val="center"/>
              <w:rPr>
                <w:b/>
                <w:bCs/>
                <w:sz w:val="22"/>
                <w:szCs w:val="22"/>
              </w:rPr>
            </w:pPr>
            <w:ins w:id="3251" w:author="ERCOT" w:date="2023-10-26T12:40:00Z">
              <w:r w:rsidRPr="00E95F39">
                <w:rPr>
                  <w:sz w:val="22"/>
                  <w:szCs w:val="22"/>
                </w:rPr>
                <w:t>26</w:t>
              </w:r>
            </w:ins>
            <w:del w:id="3252"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DB46F17" w14:textId="04D99383" w:rsidR="00611163" w:rsidRPr="00E95F39" w:rsidRDefault="00611163" w:rsidP="00E95F39">
            <w:pPr>
              <w:widowControl/>
              <w:autoSpaceDE/>
              <w:autoSpaceDN/>
              <w:adjustRightInd/>
              <w:jc w:val="center"/>
              <w:rPr>
                <w:b/>
                <w:bCs/>
                <w:sz w:val="22"/>
                <w:szCs w:val="22"/>
              </w:rPr>
            </w:pPr>
            <w:ins w:id="3253" w:author="ERCOT" w:date="2023-10-26T12:40:00Z">
              <w:r w:rsidRPr="00E95F39">
                <w:rPr>
                  <w:sz w:val="22"/>
                  <w:szCs w:val="22"/>
                </w:rPr>
                <w:t>26</w:t>
              </w:r>
            </w:ins>
            <w:del w:id="3254" w:author="ERCOT" w:date="2023-10-26T12:40:00Z">
              <w:r w:rsidRPr="00E95F39" w:rsidDel="00D6599C">
                <w:rPr>
                  <w:sz w:val="22"/>
                  <w:szCs w:val="22"/>
                </w:rPr>
                <w:delText>31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E168531" w14:textId="625CCC1A" w:rsidR="00611163" w:rsidRPr="00E95F39" w:rsidRDefault="00611163" w:rsidP="00E95F39">
            <w:pPr>
              <w:widowControl/>
              <w:autoSpaceDE/>
              <w:autoSpaceDN/>
              <w:adjustRightInd/>
              <w:jc w:val="center"/>
              <w:rPr>
                <w:b/>
                <w:bCs/>
                <w:sz w:val="22"/>
                <w:szCs w:val="22"/>
              </w:rPr>
            </w:pPr>
            <w:ins w:id="3255" w:author="ERCOT" w:date="2023-10-26T12:40:00Z">
              <w:r w:rsidRPr="00E95F39">
                <w:rPr>
                  <w:sz w:val="22"/>
                  <w:szCs w:val="22"/>
                </w:rPr>
                <w:t>26</w:t>
              </w:r>
            </w:ins>
            <w:del w:id="3256" w:author="ERCOT" w:date="2023-10-26T12:40:00Z">
              <w:r w:rsidRPr="00E95F39" w:rsidDel="00D6599C">
                <w:rPr>
                  <w:sz w:val="22"/>
                  <w:szCs w:val="22"/>
                </w:rPr>
                <w:delText>31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1009FB6" w14:textId="5F9D3E91" w:rsidR="00611163" w:rsidRPr="00E95F39" w:rsidRDefault="00611163" w:rsidP="00E95F39">
            <w:pPr>
              <w:widowControl/>
              <w:autoSpaceDE/>
              <w:autoSpaceDN/>
              <w:adjustRightInd/>
              <w:jc w:val="center"/>
              <w:rPr>
                <w:b/>
                <w:bCs/>
                <w:sz w:val="22"/>
                <w:szCs w:val="22"/>
              </w:rPr>
            </w:pPr>
            <w:ins w:id="3257" w:author="ERCOT" w:date="2023-10-26T12:40:00Z">
              <w:r w:rsidRPr="00E95F39">
                <w:rPr>
                  <w:sz w:val="22"/>
                  <w:szCs w:val="22"/>
                </w:rPr>
                <w:t>26</w:t>
              </w:r>
            </w:ins>
            <w:del w:id="3258"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FFBED25" w14:textId="06E0A93A" w:rsidR="00611163" w:rsidRPr="00E95F39" w:rsidRDefault="00611163" w:rsidP="00E95F39">
            <w:pPr>
              <w:widowControl/>
              <w:autoSpaceDE/>
              <w:autoSpaceDN/>
              <w:adjustRightInd/>
              <w:jc w:val="center"/>
              <w:rPr>
                <w:b/>
                <w:bCs/>
                <w:sz w:val="22"/>
                <w:szCs w:val="22"/>
              </w:rPr>
            </w:pPr>
            <w:ins w:id="3259" w:author="ERCOT" w:date="2023-10-26T12:40:00Z">
              <w:r w:rsidRPr="00E95F39">
                <w:rPr>
                  <w:sz w:val="22"/>
                  <w:szCs w:val="22"/>
                </w:rPr>
                <w:t>19</w:t>
              </w:r>
            </w:ins>
            <w:del w:id="3260" w:author="ERCOT" w:date="2023-10-26T12:40:00Z">
              <w:r w:rsidRPr="00E95F39" w:rsidDel="00D6599C">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EC59117" w14:textId="7B4A361C" w:rsidR="00611163" w:rsidRPr="00E95F39" w:rsidRDefault="00611163" w:rsidP="00E95F39">
            <w:pPr>
              <w:widowControl/>
              <w:autoSpaceDE/>
              <w:autoSpaceDN/>
              <w:adjustRightInd/>
              <w:jc w:val="center"/>
              <w:rPr>
                <w:b/>
                <w:bCs/>
                <w:sz w:val="22"/>
                <w:szCs w:val="22"/>
              </w:rPr>
            </w:pPr>
            <w:ins w:id="3261" w:author="ERCOT" w:date="2023-10-26T12:40:00Z">
              <w:r w:rsidRPr="00E95F39">
                <w:rPr>
                  <w:sz w:val="22"/>
                  <w:szCs w:val="22"/>
                </w:rPr>
                <w:t>19</w:t>
              </w:r>
            </w:ins>
            <w:del w:id="3262" w:author="ERCOT" w:date="2023-10-26T12:40:00Z">
              <w:r w:rsidRPr="00E95F39" w:rsidDel="00D6599C">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C5BE15E" w14:textId="602AB623" w:rsidR="00611163" w:rsidRPr="00E95F39" w:rsidRDefault="00611163" w:rsidP="00E95F39">
            <w:pPr>
              <w:widowControl/>
              <w:autoSpaceDE/>
              <w:autoSpaceDN/>
              <w:adjustRightInd/>
              <w:jc w:val="center"/>
              <w:rPr>
                <w:b/>
                <w:bCs/>
                <w:sz w:val="22"/>
                <w:szCs w:val="22"/>
              </w:rPr>
            </w:pPr>
            <w:ins w:id="3263" w:author="ERCOT" w:date="2023-10-26T12:40:00Z">
              <w:r w:rsidRPr="00E95F39">
                <w:rPr>
                  <w:sz w:val="22"/>
                  <w:szCs w:val="22"/>
                </w:rPr>
                <w:t>19</w:t>
              </w:r>
            </w:ins>
            <w:del w:id="3264" w:author="ERCOT" w:date="2023-10-26T12:40:00Z">
              <w:r w:rsidRPr="00E95F39" w:rsidDel="00D6599C">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BE1ADF5" w14:textId="74F7CE13" w:rsidR="00611163" w:rsidRPr="00E95F39" w:rsidRDefault="00611163" w:rsidP="00E95F39">
            <w:pPr>
              <w:widowControl/>
              <w:autoSpaceDE/>
              <w:autoSpaceDN/>
              <w:adjustRightInd/>
              <w:jc w:val="center"/>
              <w:rPr>
                <w:b/>
                <w:bCs/>
                <w:sz w:val="22"/>
                <w:szCs w:val="22"/>
              </w:rPr>
            </w:pPr>
            <w:ins w:id="3265" w:author="ERCOT" w:date="2023-10-26T12:40:00Z">
              <w:r w:rsidRPr="00E95F39">
                <w:rPr>
                  <w:sz w:val="22"/>
                  <w:szCs w:val="22"/>
                </w:rPr>
                <w:t>19</w:t>
              </w:r>
            </w:ins>
            <w:del w:id="3266" w:author="ERCOT" w:date="2023-10-26T12:40:00Z">
              <w:r w:rsidRPr="00E95F39" w:rsidDel="00D6599C">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BDB95E7" w14:textId="42037AC5" w:rsidR="00611163" w:rsidRPr="00E95F39" w:rsidRDefault="00611163" w:rsidP="00E95F39">
            <w:pPr>
              <w:widowControl/>
              <w:autoSpaceDE/>
              <w:autoSpaceDN/>
              <w:adjustRightInd/>
              <w:jc w:val="center"/>
              <w:rPr>
                <w:b/>
                <w:bCs/>
                <w:sz w:val="22"/>
                <w:szCs w:val="22"/>
              </w:rPr>
            </w:pPr>
            <w:ins w:id="3267" w:author="ERCOT" w:date="2023-10-26T12:40:00Z">
              <w:r w:rsidRPr="00E95F39">
                <w:rPr>
                  <w:sz w:val="22"/>
                  <w:szCs w:val="22"/>
                </w:rPr>
                <w:t>21</w:t>
              </w:r>
            </w:ins>
            <w:del w:id="3268"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212892C" w14:textId="30114CD3" w:rsidR="00611163" w:rsidRPr="00E95F39" w:rsidRDefault="00611163" w:rsidP="00E95F39">
            <w:pPr>
              <w:widowControl/>
              <w:autoSpaceDE/>
              <w:autoSpaceDN/>
              <w:adjustRightInd/>
              <w:jc w:val="center"/>
              <w:rPr>
                <w:b/>
                <w:bCs/>
                <w:sz w:val="22"/>
                <w:szCs w:val="22"/>
              </w:rPr>
            </w:pPr>
            <w:ins w:id="3269" w:author="ERCOT" w:date="2023-10-26T12:40:00Z">
              <w:r w:rsidRPr="00E95F39">
                <w:rPr>
                  <w:sz w:val="22"/>
                  <w:szCs w:val="22"/>
                </w:rPr>
                <w:t>21</w:t>
              </w:r>
            </w:ins>
            <w:del w:id="3270"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C25370D" w14:textId="48C56E98" w:rsidR="00611163" w:rsidRPr="00E95F39" w:rsidRDefault="00611163" w:rsidP="00E95F39">
            <w:pPr>
              <w:widowControl/>
              <w:autoSpaceDE/>
              <w:autoSpaceDN/>
              <w:adjustRightInd/>
              <w:jc w:val="center"/>
              <w:rPr>
                <w:b/>
                <w:bCs/>
                <w:sz w:val="22"/>
                <w:szCs w:val="22"/>
              </w:rPr>
            </w:pPr>
            <w:ins w:id="3271" w:author="ERCOT" w:date="2023-10-26T12:40:00Z">
              <w:r w:rsidRPr="00E95F39">
                <w:rPr>
                  <w:sz w:val="22"/>
                  <w:szCs w:val="22"/>
                </w:rPr>
                <w:t>21</w:t>
              </w:r>
            </w:ins>
            <w:del w:id="3272" w:author="ERCOT" w:date="2023-10-26T12:40:00Z">
              <w:r w:rsidRPr="00E95F39" w:rsidDel="00D6599C">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2ABDADF0" w14:textId="395EFDC4" w:rsidR="00611163" w:rsidRPr="00E95F39" w:rsidRDefault="00611163" w:rsidP="00E95F39">
            <w:pPr>
              <w:widowControl/>
              <w:autoSpaceDE/>
              <w:autoSpaceDN/>
              <w:adjustRightInd/>
              <w:jc w:val="center"/>
              <w:rPr>
                <w:b/>
                <w:bCs/>
                <w:sz w:val="22"/>
                <w:szCs w:val="22"/>
              </w:rPr>
            </w:pPr>
            <w:ins w:id="3273" w:author="ERCOT" w:date="2023-10-26T12:40:00Z">
              <w:r w:rsidRPr="00E95F39">
                <w:rPr>
                  <w:sz w:val="22"/>
                  <w:szCs w:val="22"/>
                </w:rPr>
                <w:t>21</w:t>
              </w:r>
            </w:ins>
            <w:del w:id="3274" w:author="ERCOT" w:date="2023-10-26T12:40:00Z">
              <w:r w:rsidRPr="00E95F39" w:rsidDel="00D6599C">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49C69D37" w14:textId="2D97AD67" w:rsidR="00611163" w:rsidRPr="00E95F39" w:rsidRDefault="00611163" w:rsidP="00E95F39">
            <w:pPr>
              <w:widowControl/>
              <w:autoSpaceDE/>
              <w:autoSpaceDN/>
              <w:adjustRightInd/>
              <w:jc w:val="center"/>
              <w:rPr>
                <w:b/>
                <w:bCs/>
                <w:sz w:val="22"/>
                <w:szCs w:val="22"/>
              </w:rPr>
            </w:pPr>
            <w:ins w:id="3275" w:author="ERCOT" w:date="2023-10-26T12:40:00Z">
              <w:r w:rsidRPr="00E95F39">
                <w:rPr>
                  <w:sz w:val="22"/>
                  <w:szCs w:val="22"/>
                </w:rPr>
                <w:t>28</w:t>
              </w:r>
            </w:ins>
            <w:del w:id="3276" w:author="ERCOT" w:date="2023-10-26T12:40:00Z">
              <w:r w:rsidRPr="00E95F39" w:rsidDel="00D6599C">
                <w:rPr>
                  <w:sz w:val="22"/>
                  <w:szCs w:val="22"/>
                </w:rPr>
                <w:delText>29</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38A1654" w14:textId="7DCFD481" w:rsidR="00611163" w:rsidRPr="00E95F39" w:rsidRDefault="00611163" w:rsidP="00E95F39">
            <w:pPr>
              <w:widowControl/>
              <w:autoSpaceDE/>
              <w:autoSpaceDN/>
              <w:adjustRightInd/>
              <w:jc w:val="center"/>
              <w:rPr>
                <w:b/>
                <w:bCs/>
                <w:sz w:val="22"/>
                <w:szCs w:val="22"/>
              </w:rPr>
            </w:pPr>
            <w:ins w:id="3277" w:author="ERCOT" w:date="2023-10-26T12:40:00Z">
              <w:r w:rsidRPr="00E95F39">
                <w:rPr>
                  <w:sz w:val="22"/>
                  <w:szCs w:val="22"/>
                </w:rPr>
                <w:t>28</w:t>
              </w:r>
            </w:ins>
            <w:del w:id="3278" w:author="ERCOT" w:date="2023-10-26T12:40:00Z">
              <w:r w:rsidRPr="00E95F39" w:rsidDel="00D6599C">
                <w:rPr>
                  <w:sz w:val="22"/>
                  <w:szCs w:val="22"/>
                </w:rPr>
                <w:delText>29</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43877C11" w14:textId="23D62D1A" w:rsidR="00611163" w:rsidRPr="00E95F39" w:rsidRDefault="00611163" w:rsidP="00E95F39">
            <w:pPr>
              <w:widowControl/>
              <w:autoSpaceDE/>
              <w:autoSpaceDN/>
              <w:adjustRightInd/>
              <w:jc w:val="center"/>
              <w:rPr>
                <w:b/>
                <w:bCs/>
                <w:sz w:val="22"/>
                <w:szCs w:val="22"/>
              </w:rPr>
            </w:pPr>
            <w:ins w:id="3279" w:author="ERCOT" w:date="2023-10-26T12:40:00Z">
              <w:r w:rsidRPr="00E95F39">
                <w:rPr>
                  <w:sz w:val="22"/>
                  <w:szCs w:val="22"/>
                </w:rPr>
                <w:t>28</w:t>
              </w:r>
            </w:ins>
            <w:del w:id="3280" w:author="ERCOT" w:date="2023-10-26T12:40:00Z">
              <w:r w:rsidRPr="00E95F39" w:rsidDel="00D6599C">
                <w:rPr>
                  <w:sz w:val="22"/>
                  <w:szCs w:val="22"/>
                </w:rPr>
                <w:delText>29</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3FAF7310" w14:textId="40BBA7C5" w:rsidR="00611163" w:rsidRPr="00E95F39" w:rsidRDefault="00611163" w:rsidP="00E95F39">
            <w:pPr>
              <w:widowControl/>
              <w:autoSpaceDE/>
              <w:autoSpaceDN/>
              <w:adjustRightInd/>
              <w:jc w:val="center"/>
              <w:rPr>
                <w:b/>
                <w:bCs/>
                <w:sz w:val="22"/>
                <w:szCs w:val="22"/>
              </w:rPr>
            </w:pPr>
            <w:ins w:id="3281" w:author="ERCOT" w:date="2023-10-26T12:40:00Z">
              <w:r w:rsidRPr="00E95F39">
                <w:rPr>
                  <w:sz w:val="22"/>
                  <w:szCs w:val="22"/>
                </w:rPr>
                <w:t>28</w:t>
              </w:r>
            </w:ins>
            <w:del w:id="3282" w:author="ERCOT" w:date="2023-10-26T12:40:00Z">
              <w:r w:rsidRPr="00E95F39" w:rsidDel="00D6599C">
                <w:rPr>
                  <w:sz w:val="22"/>
                  <w:szCs w:val="22"/>
                </w:rPr>
                <w:delText>29</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8DE1350" w14:textId="3BC5D7BC" w:rsidR="00611163" w:rsidRPr="00E95F39" w:rsidRDefault="00611163" w:rsidP="00E95F39">
            <w:pPr>
              <w:widowControl/>
              <w:autoSpaceDE/>
              <w:autoSpaceDN/>
              <w:adjustRightInd/>
              <w:jc w:val="center"/>
              <w:rPr>
                <w:b/>
                <w:bCs/>
                <w:sz w:val="22"/>
                <w:szCs w:val="22"/>
              </w:rPr>
            </w:pPr>
            <w:ins w:id="3283" w:author="ERCOT" w:date="2023-10-26T12:40:00Z">
              <w:r w:rsidRPr="00E95F39">
                <w:rPr>
                  <w:sz w:val="22"/>
                  <w:szCs w:val="22"/>
                </w:rPr>
                <w:t>27</w:t>
              </w:r>
            </w:ins>
            <w:del w:id="3284" w:author="ERCOT" w:date="2023-10-26T12:40:00Z">
              <w:r w:rsidRPr="00E95F39" w:rsidDel="00D6599C">
                <w:rPr>
                  <w:sz w:val="22"/>
                  <w:szCs w:val="22"/>
                </w:rPr>
                <w:delText>33</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0A97D07D" w14:textId="78807B47" w:rsidR="00611163" w:rsidRPr="00E95F39" w:rsidRDefault="00611163" w:rsidP="00E95F39">
            <w:pPr>
              <w:widowControl/>
              <w:autoSpaceDE/>
              <w:autoSpaceDN/>
              <w:adjustRightInd/>
              <w:jc w:val="center"/>
              <w:rPr>
                <w:b/>
                <w:bCs/>
                <w:sz w:val="22"/>
                <w:szCs w:val="22"/>
              </w:rPr>
            </w:pPr>
            <w:ins w:id="3285" w:author="ERCOT" w:date="2023-10-26T12:40:00Z">
              <w:r w:rsidRPr="00E95F39">
                <w:rPr>
                  <w:sz w:val="22"/>
                  <w:szCs w:val="22"/>
                </w:rPr>
                <w:t>27</w:t>
              </w:r>
            </w:ins>
            <w:del w:id="3286" w:author="ERCOT" w:date="2023-10-26T12:40:00Z">
              <w:r w:rsidRPr="00E95F39" w:rsidDel="00D6599C">
                <w:rPr>
                  <w:sz w:val="22"/>
                  <w:szCs w:val="22"/>
                </w:rPr>
                <w:delText>33</w:delText>
              </w:r>
            </w:del>
          </w:p>
        </w:tc>
      </w:tr>
      <w:tr w:rsidR="00611163" w:rsidRPr="00CC576E" w14:paraId="4E645D1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611163" w:rsidRPr="000357D1" w:rsidRDefault="00611163" w:rsidP="00611163">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center"/>
          </w:tcPr>
          <w:p w14:paraId="22D31B7A" w14:textId="316015BF" w:rsidR="00611163" w:rsidRPr="00E95F39" w:rsidRDefault="00611163" w:rsidP="00E95F39">
            <w:pPr>
              <w:widowControl/>
              <w:autoSpaceDE/>
              <w:autoSpaceDN/>
              <w:adjustRightInd/>
              <w:jc w:val="center"/>
              <w:rPr>
                <w:b/>
                <w:bCs/>
                <w:sz w:val="22"/>
                <w:szCs w:val="22"/>
              </w:rPr>
            </w:pPr>
            <w:ins w:id="3287" w:author="ERCOT" w:date="2023-10-26T12:40:00Z">
              <w:r w:rsidRPr="00E95F39">
                <w:rPr>
                  <w:sz w:val="22"/>
                  <w:szCs w:val="22"/>
                </w:rPr>
                <w:t>27</w:t>
              </w:r>
            </w:ins>
            <w:del w:id="3288" w:author="ERCOT" w:date="2023-10-26T12:40:00Z">
              <w:r w:rsidRPr="00E95F39" w:rsidDel="00D6599C">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7D1CCAC" w14:textId="7FDA3711" w:rsidR="00611163" w:rsidRPr="00E95F39" w:rsidRDefault="00611163" w:rsidP="00E95F39">
            <w:pPr>
              <w:widowControl/>
              <w:autoSpaceDE/>
              <w:autoSpaceDN/>
              <w:adjustRightInd/>
              <w:jc w:val="center"/>
              <w:rPr>
                <w:b/>
                <w:bCs/>
                <w:sz w:val="22"/>
                <w:szCs w:val="22"/>
              </w:rPr>
            </w:pPr>
            <w:ins w:id="3289" w:author="ERCOT" w:date="2023-10-26T12:40:00Z">
              <w:r w:rsidRPr="00E95F39">
                <w:rPr>
                  <w:sz w:val="22"/>
                  <w:szCs w:val="22"/>
                </w:rPr>
                <w:t>27</w:t>
              </w:r>
            </w:ins>
            <w:del w:id="3290"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6A5A28C" w14:textId="44066B28" w:rsidR="00611163" w:rsidRPr="00E95F39" w:rsidRDefault="00611163" w:rsidP="00E95F39">
            <w:pPr>
              <w:widowControl/>
              <w:autoSpaceDE/>
              <w:autoSpaceDN/>
              <w:adjustRightInd/>
              <w:jc w:val="center"/>
              <w:rPr>
                <w:b/>
                <w:bCs/>
                <w:sz w:val="22"/>
                <w:szCs w:val="22"/>
              </w:rPr>
            </w:pPr>
            <w:ins w:id="3291" w:author="ERCOT" w:date="2023-10-26T12:40:00Z">
              <w:r w:rsidRPr="00E95F39">
                <w:rPr>
                  <w:sz w:val="22"/>
                  <w:szCs w:val="22"/>
                </w:rPr>
                <w:t>26</w:t>
              </w:r>
            </w:ins>
            <w:del w:id="3292"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B59BA4F" w14:textId="3ABE6A25" w:rsidR="00611163" w:rsidRPr="00E95F39" w:rsidRDefault="00611163" w:rsidP="00E95F39">
            <w:pPr>
              <w:widowControl/>
              <w:autoSpaceDE/>
              <w:autoSpaceDN/>
              <w:adjustRightInd/>
              <w:jc w:val="center"/>
              <w:rPr>
                <w:b/>
                <w:bCs/>
                <w:sz w:val="22"/>
                <w:szCs w:val="22"/>
              </w:rPr>
            </w:pPr>
            <w:ins w:id="3293" w:author="ERCOT" w:date="2023-10-26T12:40:00Z">
              <w:r w:rsidRPr="00E95F39">
                <w:rPr>
                  <w:sz w:val="22"/>
                  <w:szCs w:val="22"/>
                </w:rPr>
                <w:t>26</w:t>
              </w:r>
            </w:ins>
            <w:del w:id="329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C4D66A7" w14:textId="76B8391E" w:rsidR="00611163" w:rsidRPr="00E95F39" w:rsidRDefault="00611163" w:rsidP="00E95F39">
            <w:pPr>
              <w:widowControl/>
              <w:autoSpaceDE/>
              <w:autoSpaceDN/>
              <w:adjustRightInd/>
              <w:jc w:val="center"/>
              <w:rPr>
                <w:b/>
                <w:bCs/>
                <w:sz w:val="22"/>
                <w:szCs w:val="22"/>
              </w:rPr>
            </w:pPr>
            <w:ins w:id="3295" w:author="ERCOT" w:date="2023-10-26T12:40:00Z">
              <w:r w:rsidRPr="00E95F39">
                <w:rPr>
                  <w:sz w:val="22"/>
                  <w:szCs w:val="22"/>
                </w:rPr>
                <w:t>26</w:t>
              </w:r>
            </w:ins>
            <w:del w:id="3296"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067FB8C" w14:textId="46B53593" w:rsidR="00611163" w:rsidRPr="00E95F39" w:rsidRDefault="00611163" w:rsidP="00E95F39">
            <w:pPr>
              <w:widowControl/>
              <w:autoSpaceDE/>
              <w:autoSpaceDN/>
              <w:adjustRightInd/>
              <w:jc w:val="center"/>
              <w:rPr>
                <w:b/>
                <w:bCs/>
                <w:sz w:val="22"/>
                <w:szCs w:val="22"/>
              </w:rPr>
            </w:pPr>
            <w:ins w:id="3297" w:author="ERCOT" w:date="2023-10-26T12:40:00Z">
              <w:r w:rsidRPr="00E95F39">
                <w:rPr>
                  <w:sz w:val="22"/>
                  <w:szCs w:val="22"/>
                </w:rPr>
                <w:t>26</w:t>
              </w:r>
            </w:ins>
            <w:del w:id="3298"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029EC66" w14:textId="7C0B10A2" w:rsidR="00611163" w:rsidRPr="00E95F39" w:rsidRDefault="00611163" w:rsidP="00E95F39">
            <w:pPr>
              <w:widowControl/>
              <w:autoSpaceDE/>
              <w:autoSpaceDN/>
              <w:adjustRightInd/>
              <w:jc w:val="center"/>
              <w:rPr>
                <w:b/>
                <w:bCs/>
                <w:sz w:val="22"/>
                <w:szCs w:val="22"/>
              </w:rPr>
            </w:pPr>
            <w:ins w:id="3299" w:author="ERCOT" w:date="2023-10-26T12:40:00Z">
              <w:r w:rsidRPr="00E95F39">
                <w:rPr>
                  <w:sz w:val="22"/>
                  <w:szCs w:val="22"/>
                </w:rPr>
                <w:t>26</w:t>
              </w:r>
            </w:ins>
            <w:del w:id="3300"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35EC3EC" w14:textId="7C02CF87" w:rsidR="00611163" w:rsidRPr="00E95F39" w:rsidRDefault="00611163" w:rsidP="00E95F39">
            <w:pPr>
              <w:widowControl/>
              <w:autoSpaceDE/>
              <w:autoSpaceDN/>
              <w:adjustRightInd/>
              <w:jc w:val="center"/>
              <w:rPr>
                <w:b/>
                <w:bCs/>
                <w:sz w:val="22"/>
                <w:szCs w:val="22"/>
              </w:rPr>
            </w:pPr>
            <w:ins w:id="3301" w:author="ERCOT" w:date="2023-10-26T12:40:00Z">
              <w:r w:rsidRPr="00E95F39">
                <w:rPr>
                  <w:sz w:val="22"/>
                  <w:szCs w:val="22"/>
                </w:rPr>
                <w:t>26</w:t>
              </w:r>
            </w:ins>
            <w:del w:id="3302" w:author="ERCOT" w:date="2023-10-26T12:40:00Z">
              <w:r w:rsidRPr="00E95F39" w:rsidDel="00D6599C">
                <w:rPr>
                  <w:sz w:val="22"/>
                  <w:szCs w:val="22"/>
                </w:rPr>
                <w:delText>31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58F05CE" w14:textId="45236D88" w:rsidR="00611163" w:rsidRPr="00E95F39" w:rsidRDefault="00611163" w:rsidP="00E95F39">
            <w:pPr>
              <w:widowControl/>
              <w:autoSpaceDE/>
              <w:autoSpaceDN/>
              <w:adjustRightInd/>
              <w:jc w:val="center"/>
              <w:rPr>
                <w:b/>
                <w:bCs/>
                <w:sz w:val="22"/>
                <w:szCs w:val="22"/>
              </w:rPr>
            </w:pPr>
            <w:ins w:id="3303" w:author="ERCOT" w:date="2023-10-26T12:40:00Z">
              <w:r w:rsidRPr="00E95F39">
                <w:rPr>
                  <w:sz w:val="22"/>
                  <w:szCs w:val="22"/>
                </w:rPr>
                <w:t>26</w:t>
              </w:r>
            </w:ins>
            <w:del w:id="3304" w:author="ERCOT" w:date="2023-10-26T12:40:00Z">
              <w:r w:rsidRPr="00E95F39" w:rsidDel="00D6599C">
                <w:rPr>
                  <w:sz w:val="22"/>
                  <w:szCs w:val="22"/>
                </w:rPr>
                <w:delText>31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0ADE9E35" w14:textId="262BFDF8" w:rsidR="00611163" w:rsidRPr="00E95F39" w:rsidRDefault="00611163" w:rsidP="00E95F39">
            <w:pPr>
              <w:widowControl/>
              <w:autoSpaceDE/>
              <w:autoSpaceDN/>
              <w:adjustRightInd/>
              <w:jc w:val="center"/>
              <w:rPr>
                <w:b/>
                <w:bCs/>
                <w:sz w:val="22"/>
                <w:szCs w:val="22"/>
              </w:rPr>
            </w:pPr>
            <w:ins w:id="3305" w:author="ERCOT" w:date="2023-10-26T12:40:00Z">
              <w:r w:rsidRPr="00E95F39">
                <w:rPr>
                  <w:sz w:val="22"/>
                  <w:szCs w:val="22"/>
                </w:rPr>
                <w:t>26</w:t>
              </w:r>
            </w:ins>
            <w:del w:id="3306"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9682029" w14:textId="1ADEC401" w:rsidR="00611163" w:rsidRPr="00E95F39" w:rsidRDefault="00611163" w:rsidP="00E95F39">
            <w:pPr>
              <w:widowControl/>
              <w:autoSpaceDE/>
              <w:autoSpaceDN/>
              <w:adjustRightInd/>
              <w:jc w:val="center"/>
              <w:rPr>
                <w:b/>
                <w:bCs/>
                <w:sz w:val="22"/>
                <w:szCs w:val="22"/>
              </w:rPr>
            </w:pPr>
            <w:ins w:id="3307" w:author="ERCOT" w:date="2023-10-26T12:40:00Z">
              <w:r w:rsidRPr="00E95F39">
                <w:rPr>
                  <w:sz w:val="22"/>
                  <w:szCs w:val="22"/>
                </w:rPr>
                <w:t>19</w:t>
              </w:r>
            </w:ins>
            <w:del w:id="3308" w:author="ERCOT" w:date="2023-10-26T12:40:00Z">
              <w:r w:rsidRPr="00E95F39" w:rsidDel="00D6599C">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AA6949E" w14:textId="2378C4F8" w:rsidR="00611163" w:rsidRPr="00E95F39" w:rsidRDefault="00611163" w:rsidP="00E95F39">
            <w:pPr>
              <w:widowControl/>
              <w:autoSpaceDE/>
              <w:autoSpaceDN/>
              <w:adjustRightInd/>
              <w:jc w:val="center"/>
              <w:rPr>
                <w:b/>
                <w:bCs/>
                <w:sz w:val="22"/>
                <w:szCs w:val="22"/>
              </w:rPr>
            </w:pPr>
            <w:ins w:id="3309" w:author="ERCOT" w:date="2023-10-26T12:40:00Z">
              <w:r w:rsidRPr="00E95F39">
                <w:rPr>
                  <w:sz w:val="22"/>
                  <w:szCs w:val="22"/>
                </w:rPr>
                <w:t>19</w:t>
              </w:r>
            </w:ins>
            <w:del w:id="3310" w:author="ERCOT" w:date="2023-10-26T12:40:00Z">
              <w:r w:rsidRPr="00E95F39" w:rsidDel="00D6599C">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3A0556D" w14:textId="253CF58D" w:rsidR="00611163" w:rsidRPr="00E95F39" w:rsidRDefault="00611163" w:rsidP="00E95F39">
            <w:pPr>
              <w:widowControl/>
              <w:autoSpaceDE/>
              <w:autoSpaceDN/>
              <w:adjustRightInd/>
              <w:jc w:val="center"/>
              <w:rPr>
                <w:b/>
                <w:bCs/>
                <w:sz w:val="22"/>
                <w:szCs w:val="22"/>
              </w:rPr>
            </w:pPr>
            <w:ins w:id="3311" w:author="ERCOT" w:date="2023-10-26T12:40:00Z">
              <w:r w:rsidRPr="00E95F39">
                <w:rPr>
                  <w:sz w:val="22"/>
                  <w:szCs w:val="22"/>
                </w:rPr>
                <w:t>19</w:t>
              </w:r>
            </w:ins>
            <w:del w:id="3312" w:author="ERCOT" w:date="2023-10-26T12:40:00Z">
              <w:r w:rsidRPr="00E95F39" w:rsidDel="00D6599C">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8FA233E" w14:textId="0A38C58F" w:rsidR="00611163" w:rsidRPr="00E95F39" w:rsidRDefault="00611163" w:rsidP="00E95F39">
            <w:pPr>
              <w:widowControl/>
              <w:autoSpaceDE/>
              <w:autoSpaceDN/>
              <w:adjustRightInd/>
              <w:jc w:val="center"/>
              <w:rPr>
                <w:b/>
                <w:bCs/>
                <w:sz w:val="22"/>
                <w:szCs w:val="22"/>
              </w:rPr>
            </w:pPr>
            <w:ins w:id="3313" w:author="ERCOT" w:date="2023-10-26T12:40:00Z">
              <w:r w:rsidRPr="00E95F39">
                <w:rPr>
                  <w:sz w:val="22"/>
                  <w:szCs w:val="22"/>
                </w:rPr>
                <w:t>19</w:t>
              </w:r>
            </w:ins>
            <w:del w:id="3314" w:author="ERCOT" w:date="2023-10-26T12:40:00Z">
              <w:r w:rsidRPr="00E95F39" w:rsidDel="00D6599C">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F26EA0C" w14:textId="70BDA4AA" w:rsidR="00611163" w:rsidRPr="00E95F39" w:rsidRDefault="00611163" w:rsidP="00E95F39">
            <w:pPr>
              <w:widowControl/>
              <w:autoSpaceDE/>
              <w:autoSpaceDN/>
              <w:adjustRightInd/>
              <w:jc w:val="center"/>
              <w:rPr>
                <w:b/>
                <w:bCs/>
                <w:sz w:val="22"/>
                <w:szCs w:val="22"/>
              </w:rPr>
            </w:pPr>
            <w:ins w:id="3315" w:author="ERCOT" w:date="2023-10-26T12:40:00Z">
              <w:r w:rsidRPr="00E95F39">
                <w:rPr>
                  <w:sz w:val="22"/>
                  <w:szCs w:val="22"/>
                </w:rPr>
                <w:t>21</w:t>
              </w:r>
            </w:ins>
            <w:del w:id="3316"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2EDB71B" w14:textId="11B0E164" w:rsidR="00611163" w:rsidRPr="00E95F39" w:rsidRDefault="00611163" w:rsidP="00E95F39">
            <w:pPr>
              <w:widowControl/>
              <w:autoSpaceDE/>
              <w:autoSpaceDN/>
              <w:adjustRightInd/>
              <w:jc w:val="center"/>
              <w:rPr>
                <w:b/>
                <w:bCs/>
                <w:sz w:val="22"/>
                <w:szCs w:val="22"/>
              </w:rPr>
            </w:pPr>
            <w:ins w:id="3317" w:author="ERCOT" w:date="2023-10-26T12:40:00Z">
              <w:r w:rsidRPr="00E95F39">
                <w:rPr>
                  <w:sz w:val="22"/>
                  <w:szCs w:val="22"/>
                </w:rPr>
                <w:t>21</w:t>
              </w:r>
            </w:ins>
            <w:del w:id="3318"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4968477" w14:textId="6C8D65D6" w:rsidR="00611163" w:rsidRPr="00E95F39" w:rsidRDefault="00611163" w:rsidP="00E95F39">
            <w:pPr>
              <w:widowControl/>
              <w:autoSpaceDE/>
              <w:autoSpaceDN/>
              <w:adjustRightInd/>
              <w:jc w:val="center"/>
              <w:rPr>
                <w:b/>
                <w:bCs/>
                <w:sz w:val="22"/>
                <w:szCs w:val="22"/>
              </w:rPr>
            </w:pPr>
            <w:ins w:id="3319" w:author="ERCOT" w:date="2023-10-26T12:40:00Z">
              <w:r w:rsidRPr="00E95F39">
                <w:rPr>
                  <w:sz w:val="22"/>
                  <w:szCs w:val="22"/>
                </w:rPr>
                <w:t>21</w:t>
              </w:r>
            </w:ins>
            <w:del w:id="3320" w:author="ERCOT" w:date="2023-10-26T12:40:00Z">
              <w:r w:rsidRPr="00E95F39" w:rsidDel="00D6599C">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3D64943C" w14:textId="23EAF841" w:rsidR="00611163" w:rsidRPr="00E95F39" w:rsidRDefault="00611163" w:rsidP="00E95F39">
            <w:pPr>
              <w:widowControl/>
              <w:autoSpaceDE/>
              <w:autoSpaceDN/>
              <w:adjustRightInd/>
              <w:jc w:val="center"/>
              <w:rPr>
                <w:b/>
                <w:bCs/>
                <w:sz w:val="22"/>
                <w:szCs w:val="22"/>
              </w:rPr>
            </w:pPr>
            <w:ins w:id="3321" w:author="ERCOT" w:date="2023-10-26T12:40:00Z">
              <w:r w:rsidRPr="00E95F39">
                <w:rPr>
                  <w:sz w:val="22"/>
                  <w:szCs w:val="22"/>
                </w:rPr>
                <w:t>21</w:t>
              </w:r>
            </w:ins>
            <w:del w:id="3322" w:author="ERCOT" w:date="2023-10-26T12:40:00Z">
              <w:r w:rsidRPr="00E95F39" w:rsidDel="00D6599C">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569794D1" w14:textId="7CA31CBD" w:rsidR="00611163" w:rsidRPr="00E95F39" w:rsidRDefault="00611163" w:rsidP="00E95F39">
            <w:pPr>
              <w:widowControl/>
              <w:autoSpaceDE/>
              <w:autoSpaceDN/>
              <w:adjustRightInd/>
              <w:jc w:val="center"/>
              <w:rPr>
                <w:b/>
                <w:bCs/>
                <w:sz w:val="22"/>
                <w:szCs w:val="22"/>
              </w:rPr>
            </w:pPr>
            <w:ins w:id="3323" w:author="ERCOT" w:date="2023-10-26T12:40:00Z">
              <w:r w:rsidRPr="00E95F39">
                <w:rPr>
                  <w:sz w:val="22"/>
                  <w:szCs w:val="22"/>
                </w:rPr>
                <w:t>28</w:t>
              </w:r>
            </w:ins>
            <w:del w:id="3324" w:author="ERCOT" w:date="2023-10-26T12:40:00Z">
              <w:r w:rsidRPr="00E95F39" w:rsidDel="00D6599C">
                <w:rPr>
                  <w:sz w:val="22"/>
                  <w:szCs w:val="22"/>
                </w:rPr>
                <w:delText>29</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1034F9A9" w14:textId="45DAA450" w:rsidR="00611163" w:rsidRPr="00E95F39" w:rsidRDefault="00611163" w:rsidP="00E95F39">
            <w:pPr>
              <w:widowControl/>
              <w:autoSpaceDE/>
              <w:autoSpaceDN/>
              <w:adjustRightInd/>
              <w:jc w:val="center"/>
              <w:rPr>
                <w:b/>
                <w:bCs/>
                <w:sz w:val="22"/>
                <w:szCs w:val="22"/>
              </w:rPr>
            </w:pPr>
            <w:ins w:id="3325" w:author="ERCOT" w:date="2023-10-26T12:40:00Z">
              <w:r w:rsidRPr="00E95F39">
                <w:rPr>
                  <w:sz w:val="22"/>
                  <w:szCs w:val="22"/>
                </w:rPr>
                <w:t>28</w:t>
              </w:r>
            </w:ins>
            <w:del w:id="3326" w:author="ERCOT" w:date="2023-10-26T12:40:00Z">
              <w:r w:rsidRPr="00E95F39" w:rsidDel="00D6599C">
                <w:rPr>
                  <w:sz w:val="22"/>
                  <w:szCs w:val="22"/>
                </w:rPr>
                <w:delText>29</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5B5A72CD" w14:textId="42369769" w:rsidR="00611163" w:rsidRPr="00E95F39" w:rsidRDefault="00611163" w:rsidP="00E95F39">
            <w:pPr>
              <w:widowControl/>
              <w:autoSpaceDE/>
              <w:autoSpaceDN/>
              <w:adjustRightInd/>
              <w:jc w:val="center"/>
              <w:rPr>
                <w:b/>
                <w:bCs/>
                <w:sz w:val="22"/>
                <w:szCs w:val="22"/>
              </w:rPr>
            </w:pPr>
            <w:ins w:id="3327" w:author="ERCOT" w:date="2023-10-26T12:40:00Z">
              <w:r w:rsidRPr="00E95F39">
                <w:rPr>
                  <w:sz w:val="22"/>
                  <w:szCs w:val="22"/>
                </w:rPr>
                <w:t>28</w:t>
              </w:r>
            </w:ins>
            <w:del w:id="3328" w:author="ERCOT" w:date="2023-10-26T12:40:00Z">
              <w:r w:rsidRPr="00E95F39" w:rsidDel="00D6599C">
                <w:rPr>
                  <w:sz w:val="22"/>
                  <w:szCs w:val="22"/>
                </w:rPr>
                <w:delText>29</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37F31B55" w14:textId="250790DC" w:rsidR="00611163" w:rsidRPr="00E95F39" w:rsidRDefault="00611163" w:rsidP="00E95F39">
            <w:pPr>
              <w:widowControl/>
              <w:autoSpaceDE/>
              <w:autoSpaceDN/>
              <w:adjustRightInd/>
              <w:jc w:val="center"/>
              <w:rPr>
                <w:b/>
                <w:bCs/>
                <w:sz w:val="22"/>
                <w:szCs w:val="22"/>
              </w:rPr>
            </w:pPr>
            <w:ins w:id="3329" w:author="ERCOT" w:date="2023-10-26T12:40:00Z">
              <w:r w:rsidRPr="00E95F39">
                <w:rPr>
                  <w:sz w:val="22"/>
                  <w:szCs w:val="22"/>
                </w:rPr>
                <w:t>28</w:t>
              </w:r>
            </w:ins>
            <w:del w:id="3330" w:author="ERCOT" w:date="2023-10-26T12:40:00Z">
              <w:r w:rsidRPr="00E95F39" w:rsidDel="00D6599C">
                <w:rPr>
                  <w:sz w:val="22"/>
                  <w:szCs w:val="22"/>
                </w:rPr>
                <w:delText>29</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46C6533" w14:textId="5E1B1E46" w:rsidR="00611163" w:rsidRPr="00E95F39" w:rsidRDefault="00611163" w:rsidP="00E95F39">
            <w:pPr>
              <w:widowControl/>
              <w:autoSpaceDE/>
              <w:autoSpaceDN/>
              <w:adjustRightInd/>
              <w:jc w:val="center"/>
              <w:rPr>
                <w:b/>
                <w:bCs/>
                <w:sz w:val="22"/>
                <w:szCs w:val="22"/>
              </w:rPr>
            </w:pPr>
            <w:ins w:id="3331" w:author="ERCOT" w:date="2023-10-26T12:40:00Z">
              <w:r w:rsidRPr="00E95F39">
                <w:rPr>
                  <w:sz w:val="22"/>
                  <w:szCs w:val="22"/>
                </w:rPr>
                <w:t>27</w:t>
              </w:r>
            </w:ins>
            <w:del w:id="3332" w:author="ERCOT" w:date="2023-10-26T12:40:00Z">
              <w:r w:rsidRPr="00E95F39" w:rsidDel="00D6599C">
                <w:rPr>
                  <w:sz w:val="22"/>
                  <w:szCs w:val="22"/>
                </w:rPr>
                <w:delText>33</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4D72F66C" w14:textId="335118B9" w:rsidR="00611163" w:rsidRPr="00E95F39" w:rsidRDefault="00611163" w:rsidP="00E95F39">
            <w:pPr>
              <w:widowControl/>
              <w:autoSpaceDE/>
              <w:autoSpaceDN/>
              <w:adjustRightInd/>
              <w:jc w:val="center"/>
              <w:rPr>
                <w:b/>
                <w:bCs/>
                <w:sz w:val="22"/>
                <w:szCs w:val="22"/>
              </w:rPr>
            </w:pPr>
            <w:ins w:id="3333" w:author="ERCOT" w:date="2023-10-26T12:40:00Z">
              <w:r w:rsidRPr="00E95F39">
                <w:rPr>
                  <w:sz w:val="22"/>
                  <w:szCs w:val="22"/>
                </w:rPr>
                <w:t>27</w:t>
              </w:r>
            </w:ins>
            <w:del w:id="3334" w:author="ERCOT" w:date="2023-10-26T12:40:00Z">
              <w:r w:rsidRPr="00E95F39" w:rsidDel="00D6599C">
                <w:rPr>
                  <w:sz w:val="22"/>
                  <w:szCs w:val="22"/>
                </w:rPr>
                <w:delText>33</w:delText>
              </w:r>
            </w:del>
          </w:p>
        </w:tc>
      </w:tr>
      <w:tr w:rsidR="00611163" w:rsidRPr="00CC576E" w14:paraId="01DE674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611163" w:rsidRPr="000357D1" w:rsidRDefault="00611163" w:rsidP="00611163">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center"/>
          </w:tcPr>
          <w:p w14:paraId="7E5A7E55" w14:textId="0ECB6B00" w:rsidR="00611163" w:rsidRPr="00E95F39" w:rsidRDefault="00611163" w:rsidP="00E95F39">
            <w:pPr>
              <w:widowControl/>
              <w:autoSpaceDE/>
              <w:autoSpaceDN/>
              <w:adjustRightInd/>
              <w:jc w:val="center"/>
              <w:rPr>
                <w:b/>
                <w:bCs/>
                <w:sz w:val="22"/>
                <w:szCs w:val="22"/>
              </w:rPr>
            </w:pPr>
            <w:ins w:id="3335" w:author="ERCOT" w:date="2023-10-26T12:40:00Z">
              <w:r w:rsidRPr="00E95F39">
                <w:rPr>
                  <w:sz w:val="22"/>
                  <w:szCs w:val="22"/>
                </w:rPr>
                <w:t>27</w:t>
              </w:r>
            </w:ins>
            <w:del w:id="3336" w:author="ERCOT" w:date="2023-10-26T12:40:00Z">
              <w:r w:rsidRPr="00E95F39" w:rsidDel="00D6599C">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0AD6C00" w14:textId="75683CEF" w:rsidR="00611163" w:rsidRPr="00E95F39" w:rsidRDefault="00611163" w:rsidP="00E95F39">
            <w:pPr>
              <w:widowControl/>
              <w:autoSpaceDE/>
              <w:autoSpaceDN/>
              <w:adjustRightInd/>
              <w:jc w:val="center"/>
              <w:rPr>
                <w:b/>
                <w:bCs/>
                <w:sz w:val="22"/>
                <w:szCs w:val="22"/>
              </w:rPr>
            </w:pPr>
            <w:ins w:id="3337" w:author="ERCOT" w:date="2023-10-26T12:40:00Z">
              <w:r w:rsidRPr="00E95F39">
                <w:rPr>
                  <w:sz w:val="22"/>
                  <w:szCs w:val="22"/>
                </w:rPr>
                <w:t>27</w:t>
              </w:r>
            </w:ins>
            <w:del w:id="3338"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8153635" w14:textId="1F58054C" w:rsidR="00611163" w:rsidRPr="00E95F39" w:rsidRDefault="00611163" w:rsidP="00E95F39">
            <w:pPr>
              <w:widowControl/>
              <w:autoSpaceDE/>
              <w:autoSpaceDN/>
              <w:adjustRightInd/>
              <w:jc w:val="center"/>
              <w:rPr>
                <w:b/>
                <w:bCs/>
                <w:sz w:val="22"/>
                <w:szCs w:val="22"/>
              </w:rPr>
            </w:pPr>
            <w:ins w:id="3339" w:author="ERCOT" w:date="2023-10-26T12:40:00Z">
              <w:r w:rsidRPr="00E95F39">
                <w:rPr>
                  <w:sz w:val="22"/>
                  <w:szCs w:val="22"/>
                </w:rPr>
                <w:t>26</w:t>
              </w:r>
            </w:ins>
            <w:del w:id="3340"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0CD72FB" w14:textId="598E7F96" w:rsidR="00611163" w:rsidRPr="00E95F39" w:rsidRDefault="00611163" w:rsidP="00E95F39">
            <w:pPr>
              <w:widowControl/>
              <w:autoSpaceDE/>
              <w:autoSpaceDN/>
              <w:adjustRightInd/>
              <w:jc w:val="center"/>
              <w:rPr>
                <w:b/>
                <w:bCs/>
                <w:sz w:val="22"/>
                <w:szCs w:val="22"/>
              </w:rPr>
            </w:pPr>
            <w:ins w:id="3341" w:author="ERCOT" w:date="2023-10-26T12:40:00Z">
              <w:r w:rsidRPr="00E95F39">
                <w:rPr>
                  <w:sz w:val="22"/>
                  <w:szCs w:val="22"/>
                </w:rPr>
                <w:t>26</w:t>
              </w:r>
            </w:ins>
            <w:del w:id="3342"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4C0FE53" w14:textId="7AB2AD8E" w:rsidR="00611163" w:rsidRPr="00E95F39" w:rsidRDefault="00611163" w:rsidP="00E95F39">
            <w:pPr>
              <w:widowControl/>
              <w:autoSpaceDE/>
              <w:autoSpaceDN/>
              <w:adjustRightInd/>
              <w:jc w:val="center"/>
              <w:rPr>
                <w:b/>
                <w:bCs/>
                <w:sz w:val="22"/>
                <w:szCs w:val="22"/>
              </w:rPr>
            </w:pPr>
            <w:ins w:id="3343" w:author="ERCOT" w:date="2023-10-26T12:40:00Z">
              <w:r w:rsidRPr="00E95F39">
                <w:rPr>
                  <w:sz w:val="22"/>
                  <w:szCs w:val="22"/>
                </w:rPr>
                <w:t>26</w:t>
              </w:r>
            </w:ins>
            <w:del w:id="334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AE9626F" w14:textId="6200421F" w:rsidR="00611163" w:rsidRPr="00E95F39" w:rsidRDefault="00611163" w:rsidP="00E95F39">
            <w:pPr>
              <w:widowControl/>
              <w:autoSpaceDE/>
              <w:autoSpaceDN/>
              <w:adjustRightInd/>
              <w:jc w:val="center"/>
              <w:rPr>
                <w:b/>
                <w:bCs/>
                <w:sz w:val="22"/>
                <w:szCs w:val="22"/>
              </w:rPr>
            </w:pPr>
            <w:ins w:id="3345" w:author="ERCOT" w:date="2023-10-26T12:40:00Z">
              <w:r w:rsidRPr="00E95F39">
                <w:rPr>
                  <w:sz w:val="22"/>
                  <w:szCs w:val="22"/>
                </w:rPr>
                <w:t>26</w:t>
              </w:r>
            </w:ins>
            <w:del w:id="3346"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6722393" w14:textId="6F0A9460" w:rsidR="00611163" w:rsidRPr="00E95F39" w:rsidRDefault="00611163" w:rsidP="00E95F39">
            <w:pPr>
              <w:widowControl/>
              <w:autoSpaceDE/>
              <w:autoSpaceDN/>
              <w:adjustRightInd/>
              <w:jc w:val="center"/>
              <w:rPr>
                <w:b/>
                <w:bCs/>
                <w:sz w:val="22"/>
                <w:szCs w:val="22"/>
              </w:rPr>
            </w:pPr>
            <w:ins w:id="3347" w:author="ERCOT" w:date="2023-10-26T12:40:00Z">
              <w:r w:rsidRPr="00E95F39">
                <w:rPr>
                  <w:sz w:val="22"/>
                  <w:szCs w:val="22"/>
                </w:rPr>
                <w:t>26</w:t>
              </w:r>
            </w:ins>
            <w:del w:id="3348"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3CBA3C9" w14:textId="6D7DF07F" w:rsidR="00611163" w:rsidRPr="00E95F39" w:rsidRDefault="00611163" w:rsidP="00E95F39">
            <w:pPr>
              <w:widowControl/>
              <w:autoSpaceDE/>
              <w:autoSpaceDN/>
              <w:adjustRightInd/>
              <w:jc w:val="center"/>
              <w:rPr>
                <w:b/>
                <w:bCs/>
                <w:sz w:val="22"/>
                <w:szCs w:val="22"/>
              </w:rPr>
            </w:pPr>
            <w:ins w:id="3349" w:author="ERCOT" w:date="2023-10-26T12:40:00Z">
              <w:r w:rsidRPr="00E95F39">
                <w:rPr>
                  <w:sz w:val="22"/>
                  <w:szCs w:val="22"/>
                </w:rPr>
                <w:t>26</w:t>
              </w:r>
            </w:ins>
            <w:del w:id="3350" w:author="ERCOT" w:date="2023-10-26T12:40:00Z">
              <w:r w:rsidRPr="00E95F39" w:rsidDel="00D6599C">
                <w:rPr>
                  <w:sz w:val="22"/>
                  <w:szCs w:val="22"/>
                </w:rPr>
                <w:delText>31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0657005C" w14:textId="3962CEE7" w:rsidR="00611163" w:rsidRPr="00E95F39" w:rsidRDefault="00611163" w:rsidP="00E95F39">
            <w:pPr>
              <w:widowControl/>
              <w:autoSpaceDE/>
              <w:autoSpaceDN/>
              <w:adjustRightInd/>
              <w:jc w:val="center"/>
              <w:rPr>
                <w:b/>
                <w:bCs/>
                <w:sz w:val="22"/>
                <w:szCs w:val="22"/>
              </w:rPr>
            </w:pPr>
            <w:ins w:id="3351" w:author="ERCOT" w:date="2023-10-26T12:40:00Z">
              <w:r w:rsidRPr="00E95F39">
                <w:rPr>
                  <w:sz w:val="22"/>
                  <w:szCs w:val="22"/>
                </w:rPr>
                <w:t>26</w:t>
              </w:r>
            </w:ins>
            <w:del w:id="3352" w:author="ERCOT" w:date="2023-10-26T12:40:00Z">
              <w:r w:rsidRPr="00E95F39" w:rsidDel="00D6599C">
                <w:rPr>
                  <w:sz w:val="22"/>
                  <w:szCs w:val="22"/>
                </w:rPr>
                <w:delText>31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2B56E96" w14:textId="3763182E" w:rsidR="00611163" w:rsidRPr="00E95F39" w:rsidRDefault="00611163" w:rsidP="00E95F39">
            <w:pPr>
              <w:widowControl/>
              <w:autoSpaceDE/>
              <w:autoSpaceDN/>
              <w:adjustRightInd/>
              <w:jc w:val="center"/>
              <w:rPr>
                <w:b/>
                <w:bCs/>
                <w:sz w:val="22"/>
                <w:szCs w:val="22"/>
              </w:rPr>
            </w:pPr>
            <w:ins w:id="3353" w:author="ERCOT" w:date="2023-10-26T12:40:00Z">
              <w:r w:rsidRPr="00E95F39">
                <w:rPr>
                  <w:sz w:val="22"/>
                  <w:szCs w:val="22"/>
                </w:rPr>
                <w:t>26</w:t>
              </w:r>
            </w:ins>
            <w:del w:id="335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5604DEE" w14:textId="69CED602" w:rsidR="00611163" w:rsidRPr="00E95F39" w:rsidRDefault="00611163" w:rsidP="00E95F39">
            <w:pPr>
              <w:widowControl/>
              <w:autoSpaceDE/>
              <w:autoSpaceDN/>
              <w:adjustRightInd/>
              <w:jc w:val="center"/>
              <w:rPr>
                <w:b/>
                <w:bCs/>
                <w:sz w:val="22"/>
                <w:szCs w:val="22"/>
              </w:rPr>
            </w:pPr>
            <w:ins w:id="3355" w:author="ERCOT" w:date="2023-10-26T12:40:00Z">
              <w:r w:rsidRPr="00E95F39">
                <w:rPr>
                  <w:sz w:val="22"/>
                  <w:szCs w:val="22"/>
                </w:rPr>
                <w:t>19</w:t>
              </w:r>
            </w:ins>
            <w:del w:id="3356" w:author="ERCOT" w:date="2023-10-26T12:40:00Z">
              <w:r w:rsidRPr="00E95F39" w:rsidDel="00D6599C">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A9A6A58" w14:textId="58A8AA08" w:rsidR="00611163" w:rsidRPr="00E95F39" w:rsidRDefault="00611163" w:rsidP="00E95F39">
            <w:pPr>
              <w:widowControl/>
              <w:autoSpaceDE/>
              <w:autoSpaceDN/>
              <w:adjustRightInd/>
              <w:jc w:val="center"/>
              <w:rPr>
                <w:b/>
                <w:bCs/>
                <w:sz w:val="22"/>
                <w:szCs w:val="22"/>
              </w:rPr>
            </w:pPr>
            <w:ins w:id="3357" w:author="ERCOT" w:date="2023-10-26T12:40:00Z">
              <w:r w:rsidRPr="00E95F39">
                <w:rPr>
                  <w:sz w:val="22"/>
                  <w:szCs w:val="22"/>
                </w:rPr>
                <w:t>19</w:t>
              </w:r>
            </w:ins>
            <w:del w:id="3358" w:author="ERCOT" w:date="2023-10-26T12:40:00Z">
              <w:r w:rsidRPr="00E95F39" w:rsidDel="00D6599C">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0EE855E" w14:textId="7C3D8F97" w:rsidR="00611163" w:rsidRPr="00E95F39" w:rsidRDefault="00611163" w:rsidP="00E95F39">
            <w:pPr>
              <w:widowControl/>
              <w:autoSpaceDE/>
              <w:autoSpaceDN/>
              <w:adjustRightInd/>
              <w:jc w:val="center"/>
              <w:rPr>
                <w:b/>
                <w:bCs/>
                <w:sz w:val="22"/>
                <w:szCs w:val="22"/>
              </w:rPr>
            </w:pPr>
            <w:ins w:id="3359" w:author="ERCOT" w:date="2023-10-26T12:40:00Z">
              <w:r w:rsidRPr="00E95F39">
                <w:rPr>
                  <w:sz w:val="22"/>
                  <w:szCs w:val="22"/>
                </w:rPr>
                <w:t>19</w:t>
              </w:r>
            </w:ins>
            <w:del w:id="3360" w:author="ERCOT" w:date="2023-10-26T12:40:00Z">
              <w:r w:rsidRPr="00E95F39" w:rsidDel="00D6599C">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97F20FE" w14:textId="7141D005" w:rsidR="00611163" w:rsidRPr="00E95F39" w:rsidRDefault="00611163" w:rsidP="00E95F39">
            <w:pPr>
              <w:widowControl/>
              <w:autoSpaceDE/>
              <w:autoSpaceDN/>
              <w:adjustRightInd/>
              <w:jc w:val="center"/>
              <w:rPr>
                <w:b/>
                <w:bCs/>
                <w:sz w:val="22"/>
                <w:szCs w:val="22"/>
              </w:rPr>
            </w:pPr>
            <w:ins w:id="3361" w:author="ERCOT" w:date="2023-10-26T12:40:00Z">
              <w:r w:rsidRPr="00E95F39">
                <w:rPr>
                  <w:sz w:val="22"/>
                  <w:szCs w:val="22"/>
                </w:rPr>
                <w:t>19</w:t>
              </w:r>
            </w:ins>
            <w:del w:id="3362" w:author="ERCOT" w:date="2023-10-26T12:40:00Z">
              <w:r w:rsidRPr="00E95F39" w:rsidDel="00D6599C">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D2192CD" w14:textId="2C0DCA0C" w:rsidR="00611163" w:rsidRPr="00E95F39" w:rsidRDefault="00611163" w:rsidP="00E95F39">
            <w:pPr>
              <w:widowControl/>
              <w:autoSpaceDE/>
              <w:autoSpaceDN/>
              <w:adjustRightInd/>
              <w:jc w:val="center"/>
              <w:rPr>
                <w:b/>
                <w:bCs/>
                <w:sz w:val="22"/>
                <w:szCs w:val="22"/>
              </w:rPr>
            </w:pPr>
            <w:ins w:id="3363" w:author="ERCOT" w:date="2023-10-26T12:40:00Z">
              <w:r w:rsidRPr="00E95F39">
                <w:rPr>
                  <w:sz w:val="22"/>
                  <w:szCs w:val="22"/>
                </w:rPr>
                <w:t>21</w:t>
              </w:r>
            </w:ins>
            <w:del w:id="3364"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C09C8AC" w14:textId="132C2A4D" w:rsidR="00611163" w:rsidRPr="00E95F39" w:rsidRDefault="00611163" w:rsidP="00E95F39">
            <w:pPr>
              <w:widowControl/>
              <w:autoSpaceDE/>
              <w:autoSpaceDN/>
              <w:adjustRightInd/>
              <w:jc w:val="center"/>
              <w:rPr>
                <w:b/>
                <w:bCs/>
                <w:sz w:val="22"/>
                <w:szCs w:val="22"/>
              </w:rPr>
            </w:pPr>
            <w:ins w:id="3365" w:author="ERCOT" w:date="2023-10-26T12:40:00Z">
              <w:r w:rsidRPr="00E95F39">
                <w:rPr>
                  <w:sz w:val="22"/>
                  <w:szCs w:val="22"/>
                </w:rPr>
                <w:t>21</w:t>
              </w:r>
            </w:ins>
            <w:del w:id="3366"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E642E3F" w14:textId="0E386775" w:rsidR="00611163" w:rsidRPr="00E95F39" w:rsidRDefault="00611163" w:rsidP="00E95F39">
            <w:pPr>
              <w:widowControl/>
              <w:autoSpaceDE/>
              <w:autoSpaceDN/>
              <w:adjustRightInd/>
              <w:jc w:val="center"/>
              <w:rPr>
                <w:b/>
                <w:bCs/>
                <w:sz w:val="22"/>
                <w:szCs w:val="22"/>
              </w:rPr>
            </w:pPr>
            <w:ins w:id="3367" w:author="ERCOT" w:date="2023-10-26T12:40:00Z">
              <w:r w:rsidRPr="00E95F39">
                <w:rPr>
                  <w:sz w:val="22"/>
                  <w:szCs w:val="22"/>
                </w:rPr>
                <w:t>21</w:t>
              </w:r>
            </w:ins>
            <w:del w:id="3368" w:author="ERCOT" w:date="2023-10-26T12:40:00Z">
              <w:r w:rsidRPr="00E95F39" w:rsidDel="00D6599C">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144F16D5" w14:textId="18E4E120" w:rsidR="00611163" w:rsidRPr="00E95F39" w:rsidRDefault="00611163" w:rsidP="00E95F39">
            <w:pPr>
              <w:widowControl/>
              <w:autoSpaceDE/>
              <w:autoSpaceDN/>
              <w:adjustRightInd/>
              <w:jc w:val="center"/>
              <w:rPr>
                <w:b/>
                <w:bCs/>
                <w:sz w:val="22"/>
                <w:szCs w:val="22"/>
              </w:rPr>
            </w:pPr>
            <w:ins w:id="3369" w:author="ERCOT" w:date="2023-10-26T12:40:00Z">
              <w:r w:rsidRPr="00E95F39">
                <w:rPr>
                  <w:sz w:val="22"/>
                  <w:szCs w:val="22"/>
                </w:rPr>
                <w:t>21</w:t>
              </w:r>
            </w:ins>
            <w:del w:id="3370" w:author="ERCOT" w:date="2023-10-26T12:40:00Z">
              <w:r w:rsidRPr="00E95F39" w:rsidDel="00D6599C">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392BAB3E" w14:textId="71283FCF" w:rsidR="00611163" w:rsidRPr="00E95F39" w:rsidRDefault="00611163" w:rsidP="00E95F39">
            <w:pPr>
              <w:widowControl/>
              <w:autoSpaceDE/>
              <w:autoSpaceDN/>
              <w:adjustRightInd/>
              <w:jc w:val="center"/>
              <w:rPr>
                <w:b/>
                <w:bCs/>
                <w:sz w:val="22"/>
                <w:szCs w:val="22"/>
              </w:rPr>
            </w:pPr>
            <w:ins w:id="3371" w:author="ERCOT" w:date="2023-10-26T12:40:00Z">
              <w:r w:rsidRPr="00E95F39">
                <w:rPr>
                  <w:sz w:val="22"/>
                  <w:szCs w:val="22"/>
                </w:rPr>
                <w:t>28</w:t>
              </w:r>
            </w:ins>
            <w:del w:id="3372" w:author="ERCOT" w:date="2023-10-26T12:40:00Z">
              <w:r w:rsidRPr="00E95F39" w:rsidDel="00D6599C">
                <w:rPr>
                  <w:sz w:val="22"/>
                  <w:szCs w:val="22"/>
                </w:rPr>
                <w:delText>29</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5B553666" w14:textId="11033F9E" w:rsidR="00611163" w:rsidRPr="00E95F39" w:rsidRDefault="00611163" w:rsidP="00E95F39">
            <w:pPr>
              <w:widowControl/>
              <w:autoSpaceDE/>
              <w:autoSpaceDN/>
              <w:adjustRightInd/>
              <w:jc w:val="center"/>
              <w:rPr>
                <w:b/>
                <w:bCs/>
                <w:sz w:val="22"/>
                <w:szCs w:val="22"/>
              </w:rPr>
            </w:pPr>
            <w:ins w:id="3373" w:author="ERCOT" w:date="2023-10-26T12:40:00Z">
              <w:r w:rsidRPr="00E95F39">
                <w:rPr>
                  <w:sz w:val="22"/>
                  <w:szCs w:val="22"/>
                </w:rPr>
                <w:t>28</w:t>
              </w:r>
            </w:ins>
            <w:del w:id="3374" w:author="ERCOT" w:date="2023-10-26T12:40:00Z">
              <w:r w:rsidRPr="00E95F39" w:rsidDel="00D6599C">
                <w:rPr>
                  <w:sz w:val="22"/>
                  <w:szCs w:val="22"/>
                </w:rPr>
                <w:delText>29</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6F14CED4" w14:textId="1F55DE51" w:rsidR="00611163" w:rsidRPr="00E95F39" w:rsidRDefault="00611163" w:rsidP="00E95F39">
            <w:pPr>
              <w:widowControl/>
              <w:autoSpaceDE/>
              <w:autoSpaceDN/>
              <w:adjustRightInd/>
              <w:jc w:val="center"/>
              <w:rPr>
                <w:b/>
                <w:bCs/>
                <w:sz w:val="22"/>
                <w:szCs w:val="22"/>
              </w:rPr>
            </w:pPr>
            <w:ins w:id="3375" w:author="ERCOT" w:date="2023-10-26T12:40:00Z">
              <w:r w:rsidRPr="00E95F39">
                <w:rPr>
                  <w:sz w:val="22"/>
                  <w:szCs w:val="22"/>
                </w:rPr>
                <w:t>28</w:t>
              </w:r>
            </w:ins>
            <w:del w:id="3376" w:author="ERCOT" w:date="2023-10-26T12:40:00Z">
              <w:r w:rsidRPr="00E95F39" w:rsidDel="00D6599C">
                <w:rPr>
                  <w:sz w:val="22"/>
                  <w:szCs w:val="22"/>
                </w:rPr>
                <w:delText>29</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C4F8AD0" w14:textId="475B3849" w:rsidR="00611163" w:rsidRPr="00E95F39" w:rsidRDefault="00611163" w:rsidP="00E95F39">
            <w:pPr>
              <w:widowControl/>
              <w:autoSpaceDE/>
              <w:autoSpaceDN/>
              <w:adjustRightInd/>
              <w:jc w:val="center"/>
              <w:rPr>
                <w:b/>
                <w:bCs/>
                <w:sz w:val="22"/>
                <w:szCs w:val="22"/>
              </w:rPr>
            </w:pPr>
            <w:ins w:id="3377" w:author="ERCOT" w:date="2023-10-26T12:40:00Z">
              <w:r w:rsidRPr="00E95F39">
                <w:rPr>
                  <w:sz w:val="22"/>
                  <w:szCs w:val="22"/>
                </w:rPr>
                <w:t>28</w:t>
              </w:r>
            </w:ins>
            <w:del w:id="3378" w:author="ERCOT" w:date="2023-10-26T12:40:00Z">
              <w:r w:rsidRPr="00E95F39" w:rsidDel="00D6599C">
                <w:rPr>
                  <w:sz w:val="22"/>
                  <w:szCs w:val="22"/>
                </w:rPr>
                <w:delText>29</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628D0156" w14:textId="1FC0AB78" w:rsidR="00611163" w:rsidRPr="00E95F39" w:rsidRDefault="00611163" w:rsidP="00E95F39">
            <w:pPr>
              <w:widowControl/>
              <w:autoSpaceDE/>
              <w:autoSpaceDN/>
              <w:adjustRightInd/>
              <w:jc w:val="center"/>
              <w:rPr>
                <w:b/>
                <w:bCs/>
                <w:sz w:val="22"/>
                <w:szCs w:val="22"/>
              </w:rPr>
            </w:pPr>
            <w:ins w:id="3379" w:author="ERCOT" w:date="2023-10-26T12:40:00Z">
              <w:r w:rsidRPr="00E95F39">
                <w:rPr>
                  <w:sz w:val="22"/>
                  <w:szCs w:val="22"/>
                </w:rPr>
                <w:t>27</w:t>
              </w:r>
            </w:ins>
            <w:del w:id="3380" w:author="ERCOT" w:date="2023-10-26T12:40:00Z">
              <w:r w:rsidRPr="00E95F39" w:rsidDel="00D6599C">
                <w:rPr>
                  <w:sz w:val="22"/>
                  <w:szCs w:val="22"/>
                </w:rPr>
                <w:delText>33</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56792DC9" w14:textId="47FE9451" w:rsidR="00611163" w:rsidRPr="00E95F39" w:rsidRDefault="00611163" w:rsidP="00E95F39">
            <w:pPr>
              <w:widowControl/>
              <w:autoSpaceDE/>
              <w:autoSpaceDN/>
              <w:adjustRightInd/>
              <w:jc w:val="center"/>
              <w:rPr>
                <w:b/>
                <w:bCs/>
                <w:sz w:val="22"/>
                <w:szCs w:val="22"/>
              </w:rPr>
            </w:pPr>
            <w:ins w:id="3381" w:author="ERCOT" w:date="2023-10-26T12:40:00Z">
              <w:r w:rsidRPr="00E95F39">
                <w:rPr>
                  <w:sz w:val="22"/>
                  <w:szCs w:val="22"/>
                </w:rPr>
                <w:t>27</w:t>
              </w:r>
            </w:ins>
            <w:del w:id="3382" w:author="ERCOT" w:date="2023-10-26T12:40:00Z">
              <w:r w:rsidRPr="00E95F39" w:rsidDel="00D6599C">
                <w:rPr>
                  <w:sz w:val="22"/>
                  <w:szCs w:val="22"/>
                </w:rPr>
                <w:delText>33</w:delText>
              </w:r>
            </w:del>
          </w:p>
        </w:tc>
      </w:tr>
      <w:tr w:rsidR="00611163" w:rsidRPr="00CC576E" w14:paraId="2CC3FF6A"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611163" w:rsidRPr="000357D1" w:rsidRDefault="00611163" w:rsidP="00611163">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center"/>
          </w:tcPr>
          <w:p w14:paraId="01A08B58" w14:textId="11D31D5E" w:rsidR="00611163" w:rsidRPr="00E95F39" w:rsidRDefault="00611163" w:rsidP="00E95F39">
            <w:pPr>
              <w:widowControl/>
              <w:autoSpaceDE/>
              <w:autoSpaceDN/>
              <w:adjustRightInd/>
              <w:jc w:val="center"/>
              <w:rPr>
                <w:b/>
                <w:bCs/>
                <w:sz w:val="22"/>
                <w:szCs w:val="22"/>
              </w:rPr>
            </w:pPr>
            <w:ins w:id="3383" w:author="ERCOT" w:date="2023-10-26T12:40:00Z">
              <w:r w:rsidRPr="00E95F39">
                <w:rPr>
                  <w:sz w:val="22"/>
                  <w:szCs w:val="22"/>
                </w:rPr>
                <w:t>21</w:t>
              </w:r>
            </w:ins>
            <w:del w:id="3384"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70E65E5" w14:textId="6A5C8741" w:rsidR="00611163" w:rsidRPr="00E95F39" w:rsidRDefault="00611163" w:rsidP="00E95F39">
            <w:pPr>
              <w:widowControl/>
              <w:autoSpaceDE/>
              <w:autoSpaceDN/>
              <w:adjustRightInd/>
              <w:jc w:val="center"/>
              <w:rPr>
                <w:b/>
                <w:bCs/>
                <w:sz w:val="22"/>
                <w:szCs w:val="22"/>
              </w:rPr>
            </w:pPr>
            <w:ins w:id="3385" w:author="ERCOT" w:date="2023-10-26T12:40:00Z">
              <w:r w:rsidRPr="00E95F39">
                <w:rPr>
                  <w:sz w:val="22"/>
                  <w:szCs w:val="22"/>
                </w:rPr>
                <w:t>21</w:t>
              </w:r>
            </w:ins>
            <w:del w:id="3386"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E67BB23" w14:textId="5AE26D39" w:rsidR="00611163" w:rsidRPr="00E95F39" w:rsidRDefault="00611163" w:rsidP="00E95F39">
            <w:pPr>
              <w:widowControl/>
              <w:autoSpaceDE/>
              <w:autoSpaceDN/>
              <w:adjustRightInd/>
              <w:jc w:val="center"/>
              <w:rPr>
                <w:b/>
                <w:bCs/>
                <w:sz w:val="22"/>
                <w:szCs w:val="22"/>
              </w:rPr>
            </w:pPr>
            <w:ins w:id="3387" w:author="ERCOT" w:date="2023-10-26T12:40:00Z">
              <w:r w:rsidRPr="00E95F39">
                <w:rPr>
                  <w:sz w:val="22"/>
                  <w:szCs w:val="22"/>
                </w:rPr>
                <w:t>21</w:t>
              </w:r>
            </w:ins>
            <w:del w:id="3388"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C8314DA" w14:textId="778CBAB4" w:rsidR="00611163" w:rsidRPr="00E95F39" w:rsidRDefault="00611163" w:rsidP="00E95F39">
            <w:pPr>
              <w:widowControl/>
              <w:autoSpaceDE/>
              <w:autoSpaceDN/>
              <w:adjustRightInd/>
              <w:jc w:val="center"/>
              <w:rPr>
                <w:b/>
                <w:bCs/>
                <w:sz w:val="22"/>
                <w:szCs w:val="22"/>
              </w:rPr>
            </w:pPr>
            <w:ins w:id="3389" w:author="ERCOT" w:date="2023-10-26T12:40:00Z">
              <w:r w:rsidRPr="00E95F39">
                <w:rPr>
                  <w:sz w:val="22"/>
                  <w:szCs w:val="22"/>
                </w:rPr>
                <w:t>21</w:t>
              </w:r>
            </w:ins>
            <w:del w:id="3390"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BC3DD57" w14:textId="6C53074C" w:rsidR="00611163" w:rsidRPr="00E95F39" w:rsidRDefault="00611163" w:rsidP="00E95F39">
            <w:pPr>
              <w:widowControl/>
              <w:autoSpaceDE/>
              <w:autoSpaceDN/>
              <w:adjustRightInd/>
              <w:jc w:val="center"/>
              <w:rPr>
                <w:b/>
                <w:bCs/>
                <w:sz w:val="22"/>
                <w:szCs w:val="22"/>
              </w:rPr>
            </w:pPr>
            <w:ins w:id="3391" w:author="ERCOT" w:date="2023-10-26T12:40:00Z">
              <w:r w:rsidRPr="00E95F39">
                <w:rPr>
                  <w:sz w:val="22"/>
                  <w:szCs w:val="22"/>
                </w:rPr>
                <w:t>21</w:t>
              </w:r>
            </w:ins>
            <w:del w:id="3392"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40F2D0C" w14:textId="21245532" w:rsidR="00611163" w:rsidRPr="00E95F39" w:rsidRDefault="00611163" w:rsidP="00E95F39">
            <w:pPr>
              <w:widowControl/>
              <w:autoSpaceDE/>
              <w:autoSpaceDN/>
              <w:adjustRightInd/>
              <w:jc w:val="center"/>
              <w:rPr>
                <w:b/>
                <w:bCs/>
                <w:sz w:val="22"/>
                <w:szCs w:val="22"/>
              </w:rPr>
            </w:pPr>
            <w:ins w:id="3393" w:author="ERCOT" w:date="2023-10-26T12:40:00Z">
              <w:r w:rsidRPr="00E95F39">
                <w:rPr>
                  <w:sz w:val="22"/>
                  <w:szCs w:val="22"/>
                </w:rPr>
                <w:t>21</w:t>
              </w:r>
            </w:ins>
            <w:del w:id="3394"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3FE20D" w14:textId="35D7BA6E" w:rsidR="00611163" w:rsidRPr="00E95F39" w:rsidRDefault="00611163" w:rsidP="00E95F39">
            <w:pPr>
              <w:widowControl/>
              <w:autoSpaceDE/>
              <w:autoSpaceDN/>
              <w:adjustRightInd/>
              <w:jc w:val="center"/>
              <w:rPr>
                <w:b/>
                <w:bCs/>
                <w:sz w:val="22"/>
                <w:szCs w:val="22"/>
              </w:rPr>
            </w:pPr>
            <w:ins w:id="3395" w:author="ERCOT" w:date="2023-10-26T12:40:00Z">
              <w:r w:rsidRPr="00E95F39">
                <w:rPr>
                  <w:sz w:val="22"/>
                  <w:szCs w:val="22"/>
                </w:rPr>
                <w:t>22</w:t>
              </w:r>
            </w:ins>
            <w:del w:id="3396" w:author="ERCOT" w:date="2023-10-26T12:40:00Z">
              <w:r w:rsidRPr="00E95F39" w:rsidDel="00D6599C">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ECFEB82" w14:textId="1E612973" w:rsidR="00611163" w:rsidRPr="00E95F39" w:rsidRDefault="00611163" w:rsidP="00E95F39">
            <w:pPr>
              <w:widowControl/>
              <w:autoSpaceDE/>
              <w:autoSpaceDN/>
              <w:adjustRightInd/>
              <w:jc w:val="center"/>
              <w:rPr>
                <w:b/>
                <w:bCs/>
                <w:sz w:val="22"/>
                <w:szCs w:val="22"/>
              </w:rPr>
            </w:pPr>
            <w:ins w:id="3397" w:author="ERCOT" w:date="2023-10-26T12:40:00Z">
              <w:r w:rsidRPr="00E95F39">
                <w:rPr>
                  <w:sz w:val="22"/>
                  <w:szCs w:val="22"/>
                </w:rPr>
                <w:t>22</w:t>
              </w:r>
            </w:ins>
            <w:del w:id="3398" w:author="ERCOT" w:date="2023-10-26T12:40:00Z">
              <w:r w:rsidRPr="00E95F39" w:rsidDel="00D6599C">
                <w:rPr>
                  <w:sz w:val="22"/>
                  <w:szCs w:val="22"/>
                </w:rPr>
                <w:delText>28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98AAB73" w14:textId="17E6BAC6" w:rsidR="00611163" w:rsidRPr="00E95F39" w:rsidRDefault="00611163" w:rsidP="00E95F39">
            <w:pPr>
              <w:widowControl/>
              <w:autoSpaceDE/>
              <w:autoSpaceDN/>
              <w:adjustRightInd/>
              <w:jc w:val="center"/>
              <w:rPr>
                <w:b/>
                <w:bCs/>
                <w:sz w:val="22"/>
                <w:szCs w:val="22"/>
              </w:rPr>
            </w:pPr>
            <w:ins w:id="3399" w:author="ERCOT" w:date="2023-10-26T12:40:00Z">
              <w:r w:rsidRPr="00E95F39">
                <w:rPr>
                  <w:sz w:val="22"/>
                  <w:szCs w:val="22"/>
                </w:rPr>
                <w:t>22</w:t>
              </w:r>
            </w:ins>
            <w:del w:id="3400" w:author="ERCOT" w:date="2023-10-26T12:40:00Z">
              <w:r w:rsidRPr="00E95F39" w:rsidDel="00D6599C">
                <w:rPr>
                  <w:sz w:val="22"/>
                  <w:szCs w:val="22"/>
                </w:rPr>
                <w:delText>28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7E030B8" w14:textId="2557117B" w:rsidR="00611163" w:rsidRPr="00E95F39" w:rsidRDefault="00611163" w:rsidP="00E95F39">
            <w:pPr>
              <w:widowControl/>
              <w:autoSpaceDE/>
              <w:autoSpaceDN/>
              <w:adjustRightInd/>
              <w:jc w:val="center"/>
              <w:rPr>
                <w:b/>
                <w:bCs/>
                <w:sz w:val="22"/>
                <w:szCs w:val="22"/>
              </w:rPr>
            </w:pPr>
            <w:ins w:id="3401" w:author="ERCOT" w:date="2023-10-26T12:40:00Z">
              <w:r w:rsidRPr="00E95F39">
                <w:rPr>
                  <w:sz w:val="22"/>
                  <w:szCs w:val="22"/>
                </w:rPr>
                <w:t>22</w:t>
              </w:r>
            </w:ins>
            <w:del w:id="3402" w:author="ERCOT" w:date="2023-10-26T12:40:00Z">
              <w:r w:rsidRPr="00E95F39" w:rsidDel="00D6599C">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EB9E9CC" w14:textId="5F51674B" w:rsidR="00611163" w:rsidRPr="00E95F39" w:rsidRDefault="00611163" w:rsidP="00E95F39">
            <w:pPr>
              <w:widowControl/>
              <w:autoSpaceDE/>
              <w:autoSpaceDN/>
              <w:adjustRightInd/>
              <w:jc w:val="center"/>
              <w:rPr>
                <w:b/>
                <w:bCs/>
                <w:sz w:val="22"/>
                <w:szCs w:val="22"/>
              </w:rPr>
            </w:pPr>
            <w:ins w:id="3403" w:author="ERCOT" w:date="2023-10-26T12:40:00Z">
              <w:r w:rsidRPr="00E95F39">
                <w:rPr>
                  <w:sz w:val="22"/>
                  <w:szCs w:val="22"/>
                </w:rPr>
                <w:t>17</w:t>
              </w:r>
            </w:ins>
            <w:del w:id="3404" w:author="ERCOT" w:date="2023-10-26T12:40:00Z">
              <w:r w:rsidRPr="00E95F39" w:rsidDel="00D6599C">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4B009D" w14:textId="522ED522" w:rsidR="00611163" w:rsidRPr="00E95F39" w:rsidRDefault="00611163" w:rsidP="00E95F39">
            <w:pPr>
              <w:widowControl/>
              <w:autoSpaceDE/>
              <w:autoSpaceDN/>
              <w:adjustRightInd/>
              <w:jc w:val="center"/>
              <w:rPr>
                <w:b/>
                <w:bCs/>
                <w:sz w:val="22"/>
                <w:szCs w:val="22"/>
              </w:rPr>
            </w:pPr>
            <w:ins w:id="3405" w:author="ERCOT" w:date="2023-10-26T12:40:00Z">
              <w:r w:rsidRPr="00E95F39">
                <w:rPr>
                  <w:sz w:val="22"/>
                  <w:szCs w:val="22"/>
                </w:rPr>
                <w:t>17</w:t>
              </w:r>
            </w:ins>
            <w:del w:id="3406"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1636825" w14:textId="214E9C2C" w:rsidR="00611163" w:rsidRPr="00E95F39" w:rsidRDefault="00611163" w:rsidP="00E95F39">
            <w:pPr>
              <w:widowControl/>
              <w:autoSpaceDE/>
              <w:autoSpaceDN/>
              <w:adjustRightInd/>
              <w:jc w:val="center"/>
              <w:rPr>
                <w:b/>
                <w:bCs/>
                <w:sz w:val="22"/>
                <w:szCs w:val="22"/>
              </w:rPr>
            </w:pPr>
            <w:ins w:id="3407" w:author="ERCOT" w:date="2023-10-26T12:40:00Z">
              <w:r w:rsidRPr="00E95F39">
                <w:rPr>
                  <w:sz w:val="22"/>
                  <w:szCs w:val="22"/>
                </w:rPr>
                <w:t>17</w:t>
              </w:r>
            </w:ins>
            <w:del w:id="3408" w:author="ERCOT" w:date="2023-10-26T12:40:00Z">
              <w:r w:rsidRPr="00E95F39" w:rsidDel="00D6599C">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D9F1680" w14:textId="62DC5364" w:rsidR="00611163" w:rsidRPr="00E95F39" w:rsidRDefault="00611163" w:rsidP="00E95F39">
            <w:pPr>
              <w:widowControl/>
              <w:autoSpaceDE/>
              <w:autoSpaceDN/>
              <w:adjustRightInd/>
              <w:jc w:val="center"/>
              <w:rPr>
                <w:b/>
                <w:bCs/>
                <w:sz w:val="22"/>
                <w:szCs w:val="22"/>
              </w:rPr>
            </w:pPr>
            <w:ins w:id="3409" w:author="ERCOT" w:date="2023-10-26T12:40:00Z">
              <w:r w:rsidRPr="00E95F39">
                <w:rPr>
                  <w:sz w:val="22"/>
                  <w:szCs w:val="22"/>
                </w:rPr>
                <w:t>17</w:t>
              </w:r>
            </w:ins>
            <w:del w:id="3410"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B2F1C24" w14:textId="4C7CFDAE" w:rsidR="00611163" w:rsidRPr="00E95F39" w:rsidRDefault="00611163" w:rsidP="00E95F39">
            <w:pPr>
              <w:widowControl/>
              <w:autoSpaceDE/>
              <w:autoSpaceDN/>
              <w:adjustRightInd/>
              <w:jc w:val="center"/>
              <w:rPr>
                <w:b/>
                <w:bCs/>
                <w:sz w:val="22"/>
                <w:szCs w:val="22"/>
              </w:rPr>
            </w:pPr>
            <w:ins w:id="3411" w:author="ERCOT" w:date="2023-10-26T12:40:00Z">
              <w:r w:rsidRPr="00E95F39">
                <w:rPr>
                  <w:sz w:val="22"/>
                  <w:szCs w:val="22"/>
                </w:rPr>
                <w:t>21</w:t>
              </w:r>
            </w:ins>
            <w:del w:id="3412" w:author="ERCOT" w:date="2023-10-26T12:40:00Z">
              <w:r w:rsidRPr="00E95F39" w:rsidDel="00D6599C">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95783CB" w14:textId="566F2C5A" w:rsidR="00611163" w:rsidRPr="00E95F39" w:rsidRDefault="00611163" w:rsidP="00E95F39">
            <w:pPr>
              <w:widowControl/>
              <w:autoSpaceDE/>
              <w:autoSpaceDN/>
              <w:adjustRightInd/>
              <w:jc w:val="center"/>
              <w:rPr>
                <w:b/>
                <w:bCs/>
                <w:sz w:val="22"/>
                <w:szCs w:val="22"/>
              </w:rPr>
            </w:pPr>
            <w:ins w:id="3413" w:author="ERCOT" w:date="2023-10-26T12:40:00Z">
              <w:r w:rsidRPr="00E95F39">
                <w:rPr>
                  <w:sz w:val="22"/>
                  <w:szCs w:val="22"/>
                </w:rPr>
                <w:t>21</w:t>
              </w:r>
            </w:ins>
            <w:del w:id="3414" w:author="ERCOT" w:date="2023-10-26T12:40:00Z">
              <w:r w:rsidRPr="00E95F39" w:rsidDel="00D6599C">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D67E01B" w14:textId="22BD521D" w:rsidR="00611163" w:rsidRPr="00E95F39" w:rsidRDefault="00611163" w:rsidP="00E95F39">
            <w:pPr>
              <w:widowControl/>
              <w:autoSpaceDE/>
              <w:autoSpaceDN/>
              <w:adjustRightInd/>
              <w:jc w:val="center"/>
              <w:rPr>
                <w:b/>
                <w:bCs/>
                <w:sz w:val="22"/>
                <w:szCs w:val="22"/>
              </w:rPr>
            </w:pPr>
            <w:ins w:id="3415" w:author="ERCOT" w:date="2023-10-26T12:40:00Z">
              <w:r w:rsidRPr="00E95F39">
                <w:rPr>
                  <w:sz w:val="22"/>
                  <w:szCs w:val="22"/>
                </w:rPr>
                <w:t>21</w:t>
              </w:r>
            </w:ins>
            <w:del w:id="3416" w:author="ERCOT" w:date="2023-10-26T12:40:00Z">
              <w:r w:rsidRPr="00E95F39" w:rsidDel="00D6599C">
                <w:rPr>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450D5216" w14:textId="359FF273" w:rsidR="00611163" w:rsidRPr="00E95F39" w:rsidRDefault="00611163" w:rsidP="00E95F39">
            <w:pPr>
              <w:widowControl/>
              <w:autoSpaceDE/>
              <w:autoSpaceDN/>
              <w:adjustRightInd/>
              <w:jc w:val="center"/>
              <w:rPr>
                <w:b/>
                <w:bCs/>
                <w:sz w:val="22"/>
                <w:szCs w:val="22"/>
              </w:rPr>
            </w:pPr>
            <w:ins w:id="3417" w:author="ERCOT" w:date="2023-10-26T12:40:00Z">
              <w:r w:rsidRPr="00E95F39">
                <w:rPr>
                  <w:sz w:val="22"/>
                  <w:szCs w:val="22"/>
                </w:rPr>
                <w:t>21</w:t>
              </w:r>
            </w:ins>
            <w:del w:id="3418" w:author="ERCOT" w:date="2023-10-26T12:40:00Z">
              <w:r w:rsidRPr="00E95F39" w:rsidDel="00D6599C">
                <w:rPr>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2B12ED96" w14:textId="2AFBFBBC" w:rsidR="00611163" w:rsidRPr="00E95F39" w:rsidRDefault="00611163" w:rsidP="00E95F39">
            <w:pPr>
              <w:widowControl/>
              <w:autoSpaceDE/>
              <w:autoSpaceDN/>
              <w:adjustRightInd/>
              <w:jc w:val="center"/>
              <w:rPr>
                <w:b/>
                <w:bCs/>
                <w:sz w:val="22"/>
                <w:szCs w:val="22"/>
              </w:rPr>
            </w:pPr>
            <w:ins w:id="3419" w:author="ERCOT" w:date="2023-10-26T12:40:00Z">
              <w:r w:rsidRPr="00E95F39">
                <w:rPr>
                  <w:sz w:val="22"/>
                  <w:szCs w:val="22"/>
                </w:rPr>
                <w:t>22</w:t>
              </w:r>
            </w:ins>
            <w:del w:id="3420" w:author="ERCOT" w:date="2023-10-26T12:40:00Z">
              <w:r w:rsidRPr="00E95F39" w:rsidDel="00D6599C">
                <w:rPr>
                  <w:sz w:val="22"/>
                  <w:szCs w:val="22"/>
                </w:rPr>
                <w:delText>27</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103153EF" w14:textId="1B6F03A0" w:rsidR="00611163" w:rsidRPr="00E95F39" w:rsidRDefault="00611163" w:rsidP="00E95F39">
            <w:pPr>
              <w:widowControl/>
              <w:autoSpaceDE/>
              <w:autoSpaceDN/>
              <w:adjustRightInd/>
              <w:jc w:val="center"/>
              <w:rPr>
                <w:b/>
                <w:bCs/>
                <w:sz w:val="22"/>
                <w:szCs w:val="22"/>
              </w:rPr>
            </w:pPr>
            <w:ins w:id="3421" w:author="ERCOT" w:date="2023-10-26T12:40:00Z">
              <w:r w:rsidRPr="00E95F39">
                <w:rPr>
                  <w:sz w:val="22"/>
                  <w:szCs w:val="22"/>
                </w:rPr>
                <w:t>22</w:t>
              </w:r>
            </w:ins>
            <w:del w:id="3422" w:author="ERCOT" w:date="2023-10-26T12:40:00Z">
              <w:r w:rsidRPr="00E95F39" w:rsidDel="00D6599C">
                <w:rPr>
                  <w:sz w:val="22"/>
                  <w:szCs w:val="22"/>
                </w:rPr>
                <w:delText>27</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4F6DB364" w14:textId="264B70B2" w:rsidR="00611163" w:rsidRPr="00E95F39" w:rsidRDefault="00611163" w:rsidP="00E95F39">
            <w:pPr>
              <w:widowControl/>
              <w:autoSpaceDE/>
              <w:autoSpaceDN/>
              <w:adjustRightInd/>
              <w:jc w:val="center"/>
              <w:rPr>
                <w:b/>
                <w:bCs/>
                <w:sz w:val="22"/>
                <w:szCs w:val="22"/>
              </w:rPr>
            </w:pPr>
            <w:ins w:id="3423" w:author="ERCOT" w:date="2023-10-26T12:40:00Z">
              <w:r w:rsidRPr="00E95F39">
                <w:rPr>
                  <w:sz w:val="22"/>
                  <w:szCs w:val="22"/>
                </w:rPr>
                <w:t>22</w:t>
              </w:r>
            </w:ins>
            <w:del w:id="3424" w:author="ERCOT" w:date="2023-10-26T12:40:00Z">
              <w:r w:rsidRPr="00E95F39" w:rsidDel="00D6599C">
                <w:rPr>
                  <w:sz w:val="22"/>
                  <w:szCs w:val="22"/>
                </w:rPr>
                <w:delText>27</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3E87ECAD" w14:textId="26DB009A" w:rsidR="00611163" w:rsidRPr="00E95F39" w:rsidRDefault="00611163" w:rsidP="00E95F39">
            <w:pPr>
              <w:widowControl/>
              <w:autoSpaceDE/>
              <w:autoSpaceDN/>
              <w:adjustRightInd/>
              <w:jc w:val="center"/>
              <w:rPr>
                <w:b/>
                <w:bCs/>
                <w:sz w:val="22"/>
                <w:szCs w:val="22"/>
              </w:rPr>
            </w:pPr>
            <w:ins w:id="3425" w:author="ERCOT" w:date="2023-10-26T12:40:00Z">
              <w:r w:rsidRPr="00E95F39">
                <w:rPr>
                  <w:sz w:val="22"/>
                  <w:szCs w:val="22"/>
                </w:rPr>
                <w:t>22</w:t>
              </w:r>
            </w:ins>
            <w:del w:id="3426" w:author="ERCOT" w:date="2023-10-26T12:40:00Z">
              <w:r w:rsidRPr="00E95F39" w:rsidDel="00D6599C">
                <w:rPr>
                  <w:sz w:val="22"/>
                  <w:szCs w:val="22"/>
                </w:rPr>
                <w:delText>27</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7F8F9185" w14:textId="7951181E" w:rsidR="00611163" w:rsidRPr="00E95F39" w:rsidRDefault="00611163" w:rsidP="00E95F39">
            <w:pPr>
              <w:widowControl/>
              <w:autoSpaceDE/>
              <w:autoSpaceDN/>
              <w:adjustRightInd/>
              <w:jc w:val="center"/>
              <w:rPr>
                <w:b/>
                <w:bCs/>
                <w:sz w:val="22"/>
                <w:szCs w:val="22"/>
              </w:rPr>
            </w:pPr>
            <w:ins w:id="3427" w:author="ERCOT" w:date="2023-10-26T12:40:00Z">
              <w:r w:rsidRPr="00E95F39">
                <w:rPr>
                  <w:sz w:val="22"/>
                  <w:szCs w:val="22"/>
                </w:rPr>
                <w:t>21</w:t>
              </w:r>
            </w:ins>
            <w:del w:id="3428" w:author="ERCOT" w:date="2023-10-26T12:40:00Z">
              <w:r w:rsidRPr="00E95F39" w:rsidDel="00D6599C">
                <w:rPr>
                  <w:sz w:val="22"/>
                  <w:szCs w:val="22"/>
                </w:rPr>
                <w:delText>27</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41CE9201" w14:textId="0E176FE3" w:rsidR="00611163" w:rsidRPr="00E95F39" w:rsidRDefault="00611163" w:rsidP="00E95F39">
            <w:pPr>
              <w:widowControl/>
              <w:autoSpaceDE/>
              <w:autoSpaceDN/>
              <w:adjustRightInd/>
              <w:jc w:val="center"/>
              <w:rPr>
                <w:b/>
                <w:bCs/>
                <w:sz w:val="22"/>
                <w:szCs w:val="22"/>
              </w:rPr>
            </w:pPr>
            <w:ins w:id="3429" w:author="ERCOT" w:date="2023-10-26T12:40:00Z">
              <w:r w:rsidRPr="00E95F39">
                <w:rPr>
                  <w:sz w:val="22"/>
                  <w:szCs w:val="22"/>
                </w:rPr>
                <w:t>21</w:t>
              </w:r>
            </w:ins>
            <w:del w:id="3430" w:author="ERCOT" w:date="2023-10-26T12:40:00Z">
              <w:r w:rsidRPr="00E95F39" w:rsidDel="00D6599C">
                <w:rPr>
                  <w:sz w:val="22"/>
                  <w:szCs w:val="22"/>
                </w:rPr>
                <w:delText>27</w:delText>
              </w:r>
            </w:del>
          </w:p>
        </w:tc>
      </w:tr>
      <w:tr w:rsidR="00611163" w:rsidRPr="00CC576E" w14:paraId="176DAD3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611163" w:rsidRPr="000357D1" w:rsidRDefault="00611163" w:rsidP="00611163">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center"/>
          </w:tcPr>
          <w:p w14:paraId="50796372" w14:textId="1864B475" w:rsidR="00611163" w:rsidRPr="00E95F39" w:rsidRDefault="00611163" w:rsidP="00E95F39">
            <w:pPr>
              <w:widowControl/>
              <w:autoSpaceDE/>
              <w:autoSpaceDN/>
              <w:adjustRightInd/>
              <w:jc w:val="center"/>
              <w:rPr>
                <w:b/>
                <w:bCs/>
                <w:sz w:val="22"/>
                <w:szCs w:val="22"/>
              </w:rPr>
            </w:pPr>
            <w:ins w:id="3431" w:author="ERCOT" w:date="2023-10-26T12:40:00Z">
              <w:r w:rsidRPr="00E95F39">
                <w:rPr>
                  <w:sz w:val="22"/>
                  <w:szCs w:val="22"/>
                </w:rPr>
                <w:t>21</w:t>
              </w:r>
            </w:ins>
            <w:del w:id="3432"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BE8F17E" w14:textId="41C4E53D" w:rsidR="00611163" w:rsidRPr="00E95F39" w:rsidRDefault="00611163" w:rsidP="00E95F39">
            <w:pPr>
              <w:widowControl/>
              <w:autoSpaceDE/>
              <w:autoSpaceDN/>
              <w:adjustRightInd/>
              <w:jc w:val="center"/>
              <w:rPr>
                <w:b/>
                <w:bCs/>
                <w:sz w:val="22"/>
                <w:szCs w:val="22"/>
              </w:rPr>
            </w:pPr>
            <w:ins w:id="3433" w:author="ERCOT" w:date="2023-10-26T12:40:00Z">
              <w:r w:rsidRPr="00E95F39">
                <w:rPr>
                  <w:sz w:val="22"/>
                  <w:szCs w:val="22"/>
                </w:rPr>
                <w:t>21</w:t>
              </w:r>
            </w:ins>
            <w:del w:id="3434"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28549E4" w14:textId="10FC8976" w:rsidR="00611163" w:rsidRPr="00E95F39" w:rsidRDefault="00611163" w:rsidP="00E95F39">
            <w:pPr>
              <w:widowControl/>
              <w:autoSpaceDE/>
              <w:autoSpaceDN/>
              <w:adjustRightInd/>
              <w:jc w:val="center"/>
              <w:rPr>
                <w:b/>
                <w:bCs/>
                <w:sz w:val="22"/>
                <w:szCs w:val="22"/>
              </w:rPr>
            </w:pPr>
            <w:ins w:id="3435" w:author="ERCOT" w:date="2023-10-26T12:40:00Z">
              <w:r w:rsidRPr="00E95F39">
                <w:rPr>
                  <w:sz w:val="22"/>
                  <w:szCs w:val="22"/>
                </w:rPr>
                <w:t>21</w:t>
              </w:r>
            </w:ins>
            <w:del w:id="3436"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E705E83" w14:textId="75E58F18" w:rsidR="00611163" w:rsidRPr="00E95F39" w:rsidRDefault="00611163" w:rsidP="00E95F39">
            <w:pPr>
              <w:widowControl/>
              <w:autoSpaceDE/>
              <w:autoSpaceDN/>
              <w:adjustRightInd/>
              <w:jc w:val="center"/>
              <w:rPr>
                <w:b/>
                <w:bCs/>
                <w:sz w:val="22"/>
                <w:szCs w:val="22"/>
              </w:rPr>
            </w:pPr>
            <w:ins w:id="3437" w:author="ERCOT" w:date="2023-10-26T12:40:00Z">
              <w:r w:rsidRPr="00E95F39">
                <w:rPr>
                  <w:sz w:val="22"/>
                  <w:szCs w:val="22"/>
                </w:rPr>
                <w:t>21</w:t>
              </w:r>
            </w:ins>
            <w:del w:id="3438"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7E68149" w14:textId="23C2CC9E" w:rsidR="00611163" w:rsidRPr="00E95F39" w:rsidRDefault="00611163" w:rsidP="00E95F39">
            <w:pPr>
              <w:widowControl/>
              <w:autoSpaceDE/>
              <w:autoSpaceDN/>
              <w:adjustRightInd/>
              <w:jc w:val="center"/>
              <w:rPr>
                <w:b/>
                <w:bCs/>
                <w:sz w:val="22"/>
                <w:szCs w:val="22"/>
              </w:rPr>
            </w:pPr>
            <w:ins w:id="3439" w:author="ERCOT" w:date="2023-10-26T12:40:00Z">
              <w:r w:rsidRPr="00E95F39">
                <w:rPr>
                  <w:sz w:val="22"/>
                  <w:szCs w:val="22"/>
                </w:rPr>
                <w:t>21</w:t>
              </w:r>
            </w:ins>
            <w:del w:id="3440"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0FAA21D" w14:textId="7A74F508" w:rsidR="00611163" w:rsidRPr="00E95F39" w:rsidRDefault="00611163" w:rsidP="00E95F39">
            <w:pPr>
              <w:widowControl/>
              <w:autoSpaceDE/>
              <w:autoSpaceDN/>
              <w:adjustRightInd/>
              <w:jc w:val="center"/>
              <w:rPr>
                <w:b/>
                <w:bCs/>
                <w:sz w:val="22"/>
                <w:szCs w:val="22"/>
              </w:rPr>
            </w:pPr>
            <w:ins w:id="3441" w:author="ERCOT" w:date="2023-10-26T12:40:00Z">
              <w:r w:rsidRPr="00E95F39">
                <w:rPr>
                  <w:sz w:val="22"/>
                  <w:szCs w:val="22"/>
                </w:rPr>
                <w:t>21</w:t>
              </w:r>
            </w:ins>
            <w:del w:id="3442"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2A0F25" w14:textId="54BA7C42" w:rsidR="00611163" w:rsidRPr="00E95F39" w:rsidRDefault="00611163" w:rsidP="00E95F39">
            <w:pPr>
              <w:widowControl/>
              <w:autoSpaceDE/>
              <w:autoSpaceDN/>
              <w:adjustRightInd/>
              <w:jc w:val="center"/>
              <w:rPr>
                <w:b/>
                <w:bCs/>
                <w:sz w:val="22"/>
                <w:szCs w:val="22"/>
              </w:rPr>
            </w:pPr>
            <w:ins w:id="3443" w:author="ERCOT" w:date="2023-10-26T12:40:00Z">
              <w:r w:rsidRPr="00E95F39">
                <w:rPr>
                  <w:sz w:val="22"/>
                  <w:szCs w:val="22"/>
                </w:rPr>
                <w:t>22</w:t>
              </w:r>
            </w:ins>
            <w:del w:id="3444" w:author="ERCOT" w:date="2023-10-26T12:40:00Z">
              <w:r w:rsidRPr="00E95F39" w:rsidDel="00D6599C">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93EBC2" w14:textId="0DEF4083" w:rsidR="00611163" w:rsidRPr="00E95F39" w:rsidRDefault="00611163" w:rsidP="00E95F39">
            <w:pPr>
              <w:widowControl/>
              <w:autoSpaceDE/>
              <w:autoSpaceDN/>
              <w:adjustRightInd/>
              <w:jc w:val="center"/>
              <w:rPr>
                <w:b/>
                <w:bCs/>
                <w:sz w:val="22"/>
                <w:szCs w:val="22"/>
              </w:rPr>
            </w:pPr>
            <w:ins w:id="3445" w:author="ERCOT" w:date="2023-10-26T12:40:00Z">
              <w:r w:rsidRPr="00E95F39">
                <w:rPr>
                  <w:sz w:val="22"/>
                  <w:szCs w:val="22"/>
                </w:rPr>
                <w:t>22</w:t>
              </w:r>
            </w:ins>
            <w:del w:id="3446" w:author="ERCOT" w:date="2023-10-26T12:40:00Z">
              <w:r w:rsidRPr="00E95F39" w:rsidDel="00D6599C">
                <w:rPr>
                  <w:sz w:val="22"/>
                  <w:szCs w:val="22"/>
                </w:rPr>
                <w:delText>28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7C87234" w14:textId="13B9938B" w:rsidR="00611163" w:rsidRPr="00E95F39" w:rsidRDefault="00611163" w:rsidP="00E95F39">
            <w:pPr>
              <w:widowControl/>
              <w:autoSpaceDE/>
              <w:autoSpaceDN/>
              <w:adjustRightInd/>
              <w:jc w:val="center"/>
              <w:rPr>
                <w:b/>
                <w:bCs/>
                <w:sz w:val="22"/>
                <w:szCs w:val="22"/>
              </w:rPr>
            </w:pPr>
            <w:ins w:id="3447" w:author="ERCOT" w:date="2023-10-26T12:40:00Z">
              <w:r w:rsidRPr="00E95F39">
                <w:rPr>
                  <w:sz w:val="22"/>
                  <w:szCs w:val="22"/>
                </w:rPr>
                <w:t>22</w:t>
              </w:r>
            </w:ins>
            <w:del w:id="3448" w:author="ERCOT" w:date="2023-10-26T12:40:00Z">
              <w:r w:rsidRPr="00E95F39" w:rsidDel="00D6599C">
                <w:rPr>
                  <w:sz w:val="22"/>
                  <w:szCs w:val="22"/>
                </w:rPr>
                <w:delText>28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FD210FA" w14:textId="1CA84C7E" w:rsidR="00611163" w:rsidRPr="00E95F39" w:rsidRDefault="00611163" w:rsidP="00E95F39">
            <w:pPr>
              <w:widowControl/>
              <w:autoSpaceDE/>
              <w:autoSpaceDN/>
              <w:adjustRightInd/>
              <w:jc w:val="center"/>
              <w:rPr>
                <w:b/>
                <w:bCs/>
                <w:sz w:val="22"/>
                <w:szCs w:val="22"/>
              </w:rPr>
            </w:pPr>
            <w:ins w:id="3449" w:author="ERCOT" w:date="2023-10-26T12:40:00Z">
              <w:r w:rsidRPr="00E95F39">
                <w:rPr>
                  <w:sz w:val="22"/>
                  <w:szCs w:val="22"/>
                </w:rPr>
                <w:t>22</w:t>
              </w:r>
            </w:ins>
            <w:del w:id="3450" w:author="ERCOT" w:date="2023-10-26T12:40:00Z">
              <w:r w:rsidRPr="00E95F39" w:rsidDel="00D6599C">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8E229B9" w14:textId="1BC4A0B7" w:rsidR="00611163" w:rsidRPr="00E95F39" w:rsidRDefault="00611163" w:rsidP="00E95F39">
            <w:pPr>
              <w:widowControl/>
              <w:autoSpaceDE/>
              <w:autoSpaceDN/>
              <w:adjustRightInd/>
              <w:jc w:val="center"/>
              <w:rPr>
                <w:b/>
                <w:bCs/>
                <w:sz w:val="22"/>
                <w:szCs w:val="22"/>
              </w:rPr>
            </w:pPr>
            <w:ins w:id="3451" w:author="ERCOT" w:date="2023-10-26T12:40:00Z">
              <w:r w:rsidRPr="00E95F39">
                <w:rPr>
                  <w:sz w:val="22"/>
                  <w:szCs w:val="22"/>
                </w:rPr>
                <w:t>17</w:t>
              </w:r>
            </w:ins>
            <w:del w:id="3452" w:author="ERCOT" w:date="2023-10-26T12:40:00Z">
              <w:r w:rsidRPr="00E95F39" w:rsidDel="00D6599C">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767956B" w14:textId="470852D8" w:rsidR="00611163" w:rsidRPr="00E95F39" w:rsidRDefault="00611163" w:rsidP="00E95F39">
            <w:pPr>
              <w:widowControl/>
              <w:autoSpaceDE/>
              <w:autoSpaceDN/>
              <w:adjustRightInd/>
              <w:jc w:val="center"/>
              <w:rPr>
                <w:b/>
                <w:bCs/>
                <w:sz w:val="22"/>
                <w:szCs w:val="22"/>
              </w:rPr>
            </w:pPr>
            <w:ins w:id="3453" w:author="ERCOT" w:date="2023-10-26T12:40:00Z">
              <w:r w:rsidRPr="00E95F39">
                <w:rPr>
                  <w:sz w:val="22"/>
                  <w:szCs w:val="22"/>
                </w:rPr>
                <w:t>17</w:t>
              </w:r>
            </w:ins>
            <w:del w:id="3454"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BDC0355" w14:textId="4AFF0A51" w:rsidR="00611163" w:rsidRPr="00E95F39" w:rsidRDefault="00611163" w:rsidP="00E95F39">
            <w:pPr>
              <w:widowControl/>
              <w:autoSpaceDE/>
              <w:autoSpaceDN/>
              <w:adjustRightInd/>
              <w:jc w:val="center"/>
              <w:rPr>
                <w:b/>
                <w:bCs/>
                <w:sz w:val="22"/>
                <w:szCs w:val="22"/>
              </w:rPr>
            </w:pPr>
            <w:ins w:id="3455" w:author="ERCOT" w:date="2023-10-26T12:40:00Z">
              <w:r w:rsidRPr="00E95F39">
                <w:rPr>
                  <w:sz w:val="22"/>
                  <w:szCs w:val="22"/>
                </w:rPr>
                <w:t>17</w:t>
              </w:r>
            </w:ins>
            <w:del w:id="3456" w:author="ERCOT" w:date="2023-10-26T12:40:00Z">
              <w:r w:rsidRPr="00E95F39" w:rsidDel="00D6599C">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278CF6F" w14:textId="4B6544DB" w:rsidR="00611163" w:rsidRPr="00E95F39" w:rsidRDefault="00611163" w:rsidP="00E95F39">
            <w:pPr>
              <w:widowControl/>
              <w:autoSpaceDE/>
              <w:autoSpaceDN/>
              <w:adjustRightInd/>
              <w:jc w:val="center"/>
              <w:rPr>
                <w:b/>
                <w:bCs/>
                <w:sz w:val="22"/>
                <w:szCs w:val="22"/>
              </w:rPr>
            </w:pPr>
            <w:ins w:id="3457" w:author="ERCOT" w:date="2023-10-26T12:40:00Z">
              <w:r w:rsidRPr="00E95F39">
                <w:rPr>
                  <w:sz w:val="22"/>
                  <w:szCs w:val="22"/>
                </w:rPr>
                <w:t>17</w:t>
              </w:r>
            </w:ins>
            <w:del w:id="3458"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FBAC365" w14:textId="7701B8BC" w:rsidR="00611163" w:rsidRPr="00E95F39" w:rsidRDefault="00611163" w:rsidP="00E95F39">
            <w:pPr>
              <w:widowControl/>
              <w:autoSpaceDE/>
              <w:autoSpaceDN/>
              <w:adjustRightInd/>
              <w:jc w:val="center"/>
              <w:rPr>
                <w:b/>
                <w:bCs/>
                <w:sz w:val="22"/>
                <w:szCs w:val="22"/>
              </w:rPr>
            </w:pPr>
            <w:ins w:id="3459" w:author="ERCOT" w:date="2023-10-26T12:40:00Z">
              <w:r w:rsidRPr="00E95F39">
                <w:rPr>
                  <w:sz w:val="22"/>
                  <w:szCs w:val="22"/>
                </w:rPr>
                <w:t>21</w:t>
              </w:r>
            </w:ins>
            <w:del w:id="3460" w:author="ERCOT" w:date="2023-10-26T12:40:00Z">
              <w:r w:rsidRPr="00E95F39" w:rsidDel="00D6599C">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AE6CD16" w14:textId="145562A9" w:rsidR="00611163" w:rsidRPr="00E95F39" w:rsidRDefault="00611163" w:rsidP="00E95F39">
            <w:pPr>
              <w:widowControl/>
              <w:autoSpaceDE/>
              <w:autoSpaceDN/>
              <w:adjustRightInd/>
              <w:jc w:val="center"/>
              <w:rPr>
                <w:b/>
                <w:bCs/>
                <w:sz w:val="22"/>
                <w:szCs w:val="22"/>
              </w:rPr>
            </w:pPr>
            <w:ins w:id="3461" w:author="ERCOT" w:date="2023-10-26T12:40:00Z">
              <w:r w:rsidRPr="00E95F39">
                <w:rPr>
                  <w:sz w:val="22"/>
                  <w:szCs w:val="22"/>
                </w:rPr>
                <w:t>21</w:t>
              </w:r>
            </w:ins>
            <w:del w:id="3462" w:author="ERCOT" w:date="2023-10-26T12:40:00Z">
              <w:r w:rsidRPr="00E95F39" w:rsidDel="00D6599C">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356A533" w14:textId="3E7F5791" w:rsidR="00611163" w:rsidRPr="00E95F39" w:rsidRDefault="00611163" w:rsidP="00E95F39">
            <w:pPr>
              <w:widowControl/>
              <w:autoSpaceDE/>
              <w:autoSpaceDN/>
              <w:adjustRightInd/>
              <w:jc w:val="center"/>
              <w:rPr>
                <w:b/>
                <w:bCs/>
                <w:sz w:val="22"/>
                <w:szCs w:val="22"/>
              </w:rPr>
            </w:pPr>
            <w:ins w:id="3463" w:author="ERCOT" w:date="2023-10-26T12:40:00Z">
              <w:r w:rsidRPr="00E95F39">
                <w:rPr>
                  <w:sz w:val="22"/>
                  <w:szCs w:val="22"/>
                </w:rPr>
                <w:t>21</w:t>
              </w:r>
            </w:ins>
            <w:del w:id="3464" w:author="ERCOT" w:date="2023-10-26T12:40:00Z">
              <w:r w:rsidRPr="00E95F39" w:rsidDel="00D6599C">
                <w:rPr>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E0C7810" w14:textId="17C78227" w:rsidR="00611163" w:rsidRPr="00E95F39" w:rsidRDefault="00611163" w:rsidP="00E95F39">
            <w:pPr>
              <w:widowControl/>
              <w:autoSpaceDE/>
              <w:autoSpaceDN/>
              <w:adjustRightInd/>
              <w:jc w:val="center"/>
              <w:rPr>
                <w:b/>
                <w:bCs/>
                <w:sz w:val="22"/>
                <w:szCs w:val="22"/>
              </w:rPr>
            </w:pPr>
            <w:ins w:id="3465" w:author="ERCOT" w:date="2023-10-26T12:40:00Z">
              <w:r w:rsidRPr="00E95F39">
                <w:rPr>
                  <w:sz w:val="22"/>
                  <w:szCs w:val="22"/>
                </w:rPr>
                <w:t>21</w:t>
              </w:r>
            </w:ins>
            <w:del w:id="3466" w:author="ERCOT" w:date="2023-10-26T12:40:00Z">
              <w:r w:rsidRPr="00E95F39" w:rsidDel="00D6599C">
                <w:rPr>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0F66ABD2" w14:textId="27C9A99B" w:rsidR="00611163" w:rsidRPr="00E95F39" w:rsidRDefault="00611163" w:rsidP="00E95F39">
            <w:pPr>
              <w:widowControl/>
              <w:autoSpaceDE/>
              <w:autoSpaceDN/>
              <w:adjustRightInd/>
              <w:jc w:val="center"/>
              <w:rPr>
                <w:b/>
                <w:bCs/>
                <w:sz w:val="22"/>
                <w:szCs w:val="22"/>
              </w:rPr>
            </w:pPr>
            <w:ins w:id="3467" w:author="ERCOT" w:date="2023-10-26T12:40:00Z">
              <w:r w:rsidRPr="00E95F39">
                <w:rPr>
                  <w:sz w:val="22"/>
                  <w:szCs w:val="22"/>
                </w:rPr>
                <w:t>22</w:t>
              </w:r>
            </w:ins>
            <w:del w:id="3468" w:author="ERCOT" w:date="2023-10-26T12:40:00Z">
              <w:r w:rsidRPr="00E95F39" w:rsidDel="00D6599C">
                <w:rPr>
                  <w:sz w:val="22"/>
                  <w:szCs w:val="22"/>
                </w:rPr>
                <w:delText>27</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70DA5EFE" w14:textId="03A30DA2" w:rsidR="00611163" w:rsidRPr="00E95F39" w:rsidRDefault="00611163" w:rsidP="00E95F39">
            <w:pPr>
              <w:widowControl/>
              <w:autoSpaceDE/>
              <w:autoSpaceDN/>
              <w:adjustRightInd/>
              <w:jc w:val="center"/>
              <w:rPr>
                <w:b/>
                <w:bCs/>
                <w:sz w:val="22"/>
                <w:szCs w:val="22"/>
              </w:rPr>
            </w:pPr>
            <w:ins w:id="3469" w:author="ERCOT" w:date="2023-10-26T12:40:00Z">
              <w:r w:rsidRPr="00E95F39">
                <w:rPr>
                  <w:sz w:val="22"/>
                  <w:szCs w:val="22"/>
                </w:rPr>
                <w:t>22</w:t>
              </w:r>
            </w:ins>
            <w:del w:id="3470" w:author="ERCOT" w:date="2023-10-26T12:40:00Z">
              <w:r w:rsidRPr="00E95F39" w:rsidDel="00D6599C">
                <w:rPr>
                  <w:sz w:val="22"/>
                  <w:szCs w:val="22"/>
                </w:rPr>
                <w:delText>27</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47B2FF6" w14:textId="641165E0" w:rsidR="00611163" w:rsidRPr="00E95F39" w:rsidRDefault="00611163" w:rsidP="00E95F39">
            <w:pPr>
              <w:widowControl/>
              <w:autoSpaceDE/>
              <w:autoSpaceDN/>
              <w:adjustRightInd/>
              <w:jc w:val="center"/>
              <w:rPr>
                <w:b/>
                <w:bCs/>
                <w:sz w:val="22"/>
                <w:szCs w:val="22"/>
              </w:rPr>
            </w:pPr>
            <w:ins w:id="3471" w:author="ERCOT" w:date="2023-10-26T12:40:00Z">
              <w:r w:rsidRPr="00E95F39">
                <w:rPr>
                  <w:sz w:val="22"/>
                  <w:szCs w:val="22"/>
                </w:rPr>
                <w:t>22</w:t>
              </w:r>
            </w:ins>
            <w:del w:id="3472" w:author="ERCOT" w:date="2023-10-26T12:40:00Z">
              <w:r w:rsidRPr="00E95F39" w:rsidDel="00D6599C">
                <w:rPr>
                  <w:sz w:val="22"/>
                  <w:szCs w:val="22"/>
                </w:rPr>
                <w:delText>27</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4EBA33F" w14:textId="2482EAD8" w:rsidR="00611163" w:rsidRPr="00E95F39" w:rsidRDefault="00611163" w:rsidP="00E95F39">
            <w:pPr>
              <w:widowControl/>
              <w:autoSpaceDE/>
              <w:autoSpaceDN/>
              <w:adjustRightInd/>
              <w:jc w:val="center"/>
              <w:rPr>
                <w:b/>
                <w:bCs/>
                <w:sz w:val="22"/>
                <w:szCs w:val="22"/>
              </w:rPr>
            </w:pPr>
            <w:ins w:id="3473" w:author="ERCOT" w:date="2023-10-26T12:40:00Z">
              <w:r w:rsidRPr="00E95F39">
                <w:rPr>
                  <w:sz w:val="22"/>
                  <w:szCs w:val="22"/>
                </w:rPr>
                <w:t>22</w:t>
              </w:r>
            </w:ins>
            <w:del w:id="3474" w:author="ERCOT" w:date="2023-10-26T12:40:00Z">
              <w:r w:rsidRPr="00E95F39" w:rsidDel="00D6599C">
                <w:rPr>
                  <w:sz w:val="22"/>
                  <w:szCs w:val="22"/>
                </w:rPr>
                <w:delText>27</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5EE2682C" w14:textId="12C47B09" w:rsidR="00611163" w:rsidRPr="00E95F39" w:rsidRDefault="00611163" w:rsidP="00E95F39">
            <w:pPr>
              <w:widowControl/>
              <w:autoSpaceDE/>
              <w:autoSpaceDN/>
              <w:adjustRightInd/>
              <w:jc w:val="center"/>
              <w:rPr>
                <w:b/>
                <w:bCs/>
                <w:sz w:val="22"/>
                <w:szCs w:val="22"/>
              </w:rPr>
            </w:pPr>
            <w:ins w:id="3475" w:author="ERCOT" w:date="2023-10-26T12:40:00Z">
              <w:r w:rsidRPr="00E95F39">
                <w:rPr>
                  <w:sz w:val="22"/>
                  <w:szCs w:val="22"/>
                </w:rPr>
                <w:t>21</w:t>
              </w:r>
            </w:ins>
            <w:del w:id="3476" w:author="ERCOT" w:date="2023-10-26T12:40:00Z">
              <w:r w:rsidRPr="00E95F39" w:rsidDel="00D6599C">
                <w:rPr>
                  <w:sz w:val="22"/>
                  <w:szCs w:val="22"/>
                </w:rPr>
                <w:delText>27</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2EC35A58" w14:textId="192471C3" w:rsidR="00611163" w:rsidRPr="00E95F39" w:rsidRDefault="00611163" w:rsidP="00E95F39">
            <w:pPr>
              <w:widowControl/>
              <w:autoSpaceDE/>
              <w:autoSpaceDN/>
              <w:adjustRightInd/>
              <w:jc w:val="center"/>
              <w:rPr>
                <w:b/>
                <w:bCs/>
                <w:sz w:val="22"/>
                <w:szCs w:val="22"/>
              </w:rPr>
            </w:pPr>
            <w:ins w:id="3477" w:author="ERCOT" w:date="2023-10-26T12:40:00Z">
              <w:r w:rsidRPr="00E95F39">
                <w:rPr>
                  <w:sz w:val="22"/>
                  <w:szCs w:val="22"/>
                </w:rPr>
                <w:t>21</w:t>
              </w:r>
            </w:ins>
            <w:del w:id="3478" w:author="ERCOT" w:date="2023-10-26T12:40:00Z">
              <w:r w:rsidRPr="00E95F39" w:rsidDel="00D6599C">
                <w:rPr>
                  <w:sz w:val="22"/>
                  <w:szCs w:val="22"/>
                </w:rPr>
                <w:delText>27</w:delText>
              </w:r>
            </w:del>
          </w:p>
        </w:tc>
      </w:tr>
      <w:tr w:rsidR="00611163" w:rsidRPr="00CC576E" w14:paraId="089A211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611163" w:rsidRPr="000357D1" w:rsidRDefault="00611163" w:rsidP="00611163">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center"/>
          </w:tcPr>
          <w:p w14:paraId="69732CB8" w14:textId="297346EC" w:rsidR="00611163" w:rsidRPr="00E95F39" w:rsidRDefault="00611163" w:rsidP="00E95F39">
            <w:pPr>
              <w:widowControl/>
              <w:autoSpaceDE/>
              <w:autoSpaceDN/>
              <w:adjustRightInd/>
              <w:jc w:val="center"/>
              <w:rPr>
                <w:b/>
                <w:bCs/>
                <w:sz w:val="22"/>
                <w:szCs w:val="22"/>
              </w:rPr>
            </w:pPr>
            <w:ins w:id="3479" w:author="ERCOT" w:date="2023-10-26T12:40:00Z">
              <w:r w:rsidRPr="00E95F39">
                <w:rPr>
                  <w:sz w:val="22"/>
                  <w:szCs w:val="22"/>
                </w:rPr>
                <w:t>21</w:t>
              </w:r>
            </w:ins>
            <w:del w:id="3480"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287871C" w14:textId="02AD9957" w:rsidR="00611163" w:rsidRPr="00E95F39" w:rsidRDefault="00611163" w:rsidP="00E95F39">
            <w:pPr>
              <w:widowControl/>
              <w:autoSpaceDE/>
              <w:autoSpaceDN/>
              <w:adjustRightInd/>
              <w:jc w:val="center"/>
              <w:rPr>
                <w:b/>
                <w:bCs/>
                <w:sz w:val="22"/>
                <w:szCs w:val="22"/>
              </w:rPr>
            </w:pPr>
            <w:ins w:id="3481" w:author="ERCOT" w:date="2023-10-26T12:40:00Z">
              <w:r w:rsidRPr="00E95F39">
                <w:rPr>
                  <w:sz w:val="22"/>
                  <w:szCs w:val="22"/>
                </w:rPr>
                <w:t>21</w:t>
              </w:r>
            </w:ins>
            <w:del w:id="3482"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456DEBE" w14:textId="2ECB578C" w:rsidR="00611163" w:rsidRPr="00E95F39" w:rsidRDefault="00611163" w:rsidP="00E95F39">
            <w:pPr>
              <w:widowControl/>
              <w:autoSpaceDE/>
              <w:autoSpaceDN/>
              <w:adjustRightInd/>
              <w:jc w:val="center"/>
              <w:rPr>
                <w:b/>
                <w:bCs/>
                <w:sz w:val="22"/>
                <w:szCs w:val="22"/>
              </w:rPr>
            </w:pPr>
            <w:ins w:id="3483" w:author="ERCOT" w:date="2023-10-26T12:40:00Z">
              <w:r w:rsidRPr="00E95F39">
                <w:rPr>
                  <w:sz w:val="22"/>
                  <w:szCs w:val="22"/>
                </w:rPr>
                <w:t>21</w:t>
              </w:r>
            </w:ins>
            <w:del w:id="3484"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3ABE0E4" w14:textId="422AD36E" w:rsidR="00611163" w:rsidRPr="00E95F39" w:rsidRDefault="00611163" w:rsidP="00E95F39">
            <w:pPr>
              <w:widowControl/>
              <w:autoSpaceDE/>
              <w:autoSpaceDN/>
              <w:adjustRightInd/>
              <w:jc w:val="center"/>
              <w:rPr>
                <w:b/>
                <w:bCs/>
                <w:sz w:val="22"/>
                <w:szCs w:val="22"/>
              </w:rPr>
            </w:pPr>
            <w:ins w:id="3485" w:author="ERCOT" w:date="2023-10-26T12:40:00Z">
              <w:r w:rsidRPr="00E95F39">
                <w:rPr>
                  <w:sz w:val="22"/>
                  <w:szCs w:val="22"/>
                </w:rPr>
                <w:t>21</w:t>
              </w:r>
            </w:ins>
            <w:del w:id="3486"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3DF4858" w14:textId="506498C9" w:rsidR="00611163" w:rsidRPr="00E95F39" w:rsidRDefault="00611163" w:rsidP="00E95F39">
            <w:pPr>
              <w:widowControl/>
              <w:autoSpaceDE/>
              <w:autoSpaceDN/>
              <w:adjustRightInd/>
              <w:jc w:val="center"/>
              <w:rPr>
                <w:b/>
                <w:bCs/>
                <w:sz w:val="22"/>
                <w:szCs w:val="22"/>
              </w:rPr>
            </w:pPr>
            <w:ins w:id="3487" w:author="ERCOT" w:date="2023-10-26T12:40:00Z">
              <w:r w:rsidRPr="00E95F39">
                <w:rPr>
                  <w:sz w:val="22"/>
                  <w:szCs w:val="22"/>
                </w:rPr>
                <w:t>21</w:t>
              </w:r>
            </w:ins>
            <w:del w:id="3488"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7E736AF" w14:textId="29485181" w:rsidR="00611163" w:rsidRPr="00E95F39" w:rsidRDefault="00611163" w:rsidP="00E95F39">
            <w:pPr>
              <w:widowControl/>
              <w:autoSpaceDE/>
              <w:autoSpaceDN/>
              <w:adjustRightInd/>
              <w:jc w:val="center"/>
              <w:rPr>
                <w:b/>
                <w:bCs/>
                <w:sz w:val="22"/>
                <w:szCs w:val="22"/>
              </w:rPr>
            </w:pPr>
            <w:ins w:id="3489" w:author="ERCOT" w:date="2023-10-26T12:40:00Z">
              <w:r w:rsidRPr="00E95F39">
                <w:rPr>
                  <w:sz w:val="22"/>
                  <w:szCs w:val="22"/>
                </w:rPr>
                <w:t>21</w:t>
              </w:r>
            </w:ins>
            <w:del w:id="3490"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C297B77" w14:textId="77752EC0" w:rsidR="00611163" w:rsidRPr="00E95F39" w:rsidRDefault="00611163" w:rsidP="00E95F39">
            <w:pPr>
              <w:widowControl/>
              <w:autoSpaceDE/>
              <w:autoSpaceDN/>
              <w:adjustRightInd/>
              <w:jc w:val="center"/>
              <w:rPr>
                <w:b/>
                <w:bCs/>
                <w:sz w:val="22"/>
                <w:szCs w:val="22"/>
              </w:rPr>
            </w:pPr>
            <w:ins w:id="3491" w:author="ERCOT" w:date="2023-10-26T12:40:00Z">
              <w:r w:rsidRPr="00E95F39">
                <w:rPr>
                  <w:sz w:val="22"/>
                  <w:szCs w:val="22"/>
                </w:rPr>
                <w:t>22</w:t>
              </w:r>
            </w:ins>
            <w:del w:id="3492" w:author="ERCOT" w:date="2023-10-26T12:40:00Z">
              <w:r w:rsidRPr="00E95F39" w:rsidDel="00D6599C">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E725E4B" w14:textId="4D95C5BF" w:rsidR="00611163" w:rsidRPr="00E95F39" w:rsidRDefault="00611163" w:rsidP="00E95F39">
            <w:pPr>
              <w:widowControl/>
              <w:autoSpaceDE/>
              <w:autoSpaceDN/>
              <w:adjustRightInd/>
              <w:jc w:val="center"/>
              <w:rPr>
                <w:b/>
                <w:bCs/>
                <w:sz w:val="22"/>
                <w:szCs w:val="22"/>
              </w:rPr>
            </w:pPr>
            <w:ins w:id="3493" w:author="ERCOT" w:date="2023-10-26T12:40:00Z">
              <w:r w:rsidRPr="00E95F39">
                <w:rPr>
                  <w:sz w:val="22"/>
                  <w:szCs w:val="22"/>
                </w:rPr>
                <w:t>22</w:t>
              </w:r>
            </w:ins>
            <w:del w:id="3494" w:author="ERCOT" w:date="2023-10-26T12:40:00Z">
              <w:r w:rsidRPr="00E95F39" w:rsidDel="00D6599C">
                <w:rPr>
                  <w:sz w:val="22"/>
                  <w:szCs w:val="22"/>
                </w:rPr>
                <w:delText>28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349849D3" w14:textId="1C07E382" w:rsidR="00611163" w:rsidRPr="00E95F39" w:rsidRDefault="00611163" w:rsidP="00E95F39">
            <w:pPr>
              <w:widowControl/>
              <w:autoSpaceDE/>
              <w:autoSpaceDN/>
              <w:adjustRightInd/>
              <w:jc w:val="center"/>
              <w:rPr>
                <w:b/>
                <w:bCs/>
                <w:sz w:val="22"/>
                <w:szCs w:val="22"/>
              </w:rPr>
            </w:pPr>
            <w:ins w:id="3495" w:author="ERCOT" w:date="2023-10-26T12:40:00Z">
              <w:r w:rsidRPr="00E95F39">
                <w:rPr>
                  <w:sz w:val="22"/>
                  <w:szCs w:val="22"/>
                </w:rPr>
                <w:t>22</w:t>
              </w:r>
            </w:ins>
            <w:del w:id="3496" w:author="ERCOT" w:date="2023-10-26T12:40:00Z">
              <w:r w:rsidRPr="00E95F39" w:rsidDel="00D6599C">
                <w:rPr>
                  <w:sz w:val="22"/>
                  <w:szCs w:val="22"/>
                </w:rPr>
                <w:delText>28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154F0C1" w14:textId="70A542D7" w:rsidR="00611163" w:rsidRPr="00E95F39" w:rsidRDefault="00611163" w:rsidP="00E95F39">
            <w:pPr>
              <w:widowControl/>
              <w:autoSpaceDE/>
              <w:autoSpaceDN/>
              <w:adjustRightInd/>
              <w:jc w:val="center"/>
              <w:rPr>
                <w:b/>
                <w:bCs/>
                <w:sz w:val="22"/>
                <w:szCs w:val="22"/>
              </w:rPr>
            </w:pPr>
            <w:ins w:id="3497" w:author="ERCOT" w:date="2023-10-26T12:40:00Z">
              <w:r w:rsidRPr="00E95F39">
                <w:rPr>
                  <w:sz w:val="22"/>
                  <w:szCs w:val="22"/>
                </w:rPr>
                <w:t>22</w:t>
              </w:r>
            </w:ins>
            <w:del w:id="3498" w:author="ERCOT" w:date="2023-10-26T12:40:00Z">
              <w:r w:rsidRPr="00E95F39" w:rsidDel="00D6599C">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2A4F26E" w14:textId="62900F99" w:rsidR="00611163" w:rsidRPr="00E95F39" w:rsidRDefault="00611163" w:rsidP="00E95F39">
            <w:pPr>
              <w:widowControl/>
              <w:autoSpaceDE/>
              <w:autoSpaceDN/>
              <w:adjustRightInd/>
              <w:jc w:val="center"/>
              <w:rPr>
                <w:b/>
                <w:bCs/>
                <w:sz w:val="22"/>
                <w:szCs w:val="22"/>
              </w:rPr>
            </w:pPr>
            <w:ins w:id="3499" w:author="ERCOT" w:date="2023-10-26T12:40:00Z">
              <w:r w:rsidRPr="00E95F39">
                <w:rPr>
                  <w:sz w:val="22"/>
                  <w:szCs w:val="22"/>
                </w:rPr>
                <w:t>17</w:t>
              </w:r>
            </w:ins>
            <w:del w:id="3500" w:author="ERCOT" w:date="2023-10-26T12:40:00Z">
              <w:r w:rsidRPr="00E95F39" w:rsidDel="00D6599C">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CF54964" w14:textId="3A783D7F" w:rsidR="00611163" w:rsidRPr="00E95F39" w:rsidRDefault="00611163" w:rsidP="00E95F39">
            <w:pPr>
              <w:widowControl/>
              <w:autoSpaceDE/>
              <w:autoSpaceDN/>
              <w:adjustRightInd/>
              <w:jc w:val="center"/>
              <w:rPr>
                <w:b/>
                <w:bCs/>
                <w:sz w:val="22"/>
                <w:szCs w:val="22"/>
              </w:rPr>
            </w:pPr>
            <w:ins w:id="3501" w:author="ERCOT" w:date="2023-10-26T12:40:00Z">
              <w:r w:rsidRPr="00E95F39">
                <w:rPr>
                  <w:sz w:val="22"/>
                  <w:szCs w:val="22"/>
                </w:rPr>
                <w:t>17</w:t>
              </w:r>
            </w:ins>
            <w:del w:id="3502"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90D5C96" w14:textId="5F732373" w:rsidR="00611163" w:rsidRPr="00E95F39" w:rsidRDefault="00611163" w:rsidP="00E95F39">
            <w:pPr>
              <w:widowControl/>
              <w:autoSpaceDE/>
              <w:autoSpaceDN/>
              <w:adjustRightInd/>
              <w:jc w:val="center"/>
              <w:rPr>
                <w:b/>
                <w:bCs/>
                <w:sz w:val="22"/>
                <w:szCs w:val="22"/>
              </w:rPr>
            </w:pPr>
            <w:ins w:id="3503" w:author="ERCOT" w:date="2023-10-26T12:40:00Z">
              <w:r w:rsidRPr="00E95F39">
                <w:rPr>
                  <w:sz w:val="22"/>
                  <w:szCs w:val="22"/>
                </w:rPr>
                <w:t>17</w:t>
              </w:r>
            </w:ins>
            <w:del w:id="3504" w:author="ERCOT" w:date="2023-10-26T12:40:00Z">
              <w:r w:rsidRPr="00E95F39" w:rsidDel="00D6599C">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0A5EFD7" w14:textId="7F924B58" w:rsidR="00611163" w:rsidRPr="00E95F39" w:rsidRDefault="00611163" w:rsidP="00E95F39">
            <w:pPr>
              <w:widowControl/>
              <w:autoSpaceDE/>
              <w:autoSpaceDN/>
              <w:adjustRightInd/>
              <w:jc w:val="center"/>
              <w:rPr>
                <w:b/>
                <w:bCs/>
                <w:sz w:val="22"/>
                <w:szCs w:val="22"/>
              </w:rPr>
            </w:pPr>
            <w:ins w:id="3505" w:author="ERCOT" w:date="2023-10-26T12:40:00Z">
              <w:r w:rsidRPr="00E95F39">
                <w:rPr>
                  <w:sz w:val="22"/>
                  <w:szCs w:val="22"/>
                </w:rPr>
                <w:t>17</w:t>
              </w:r>
            </w:ins>
            <w:del w:id="3506"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8EEBCA2" w14:textId="78F545A7" w:rsidR="00611163" w:rsidRPr="00E95F39" w:rsidRDefault="00611163" w:rsidP="00E95F39">
            <w:pPr>
              <w:widowControl/>
              <w:autoSpaceDE/>
              <w:autoSpaceDN/>
              <w:adjustRightInd/>
              <w:jc w:val="center"/>
              <w:rPr>
                <w:b/>
                <w:bCs/>
                <w:sz w:val="22"/>
                <w:szCs w:val="22"/>
              </w:rPr>
            </w:pPr>
            <w:ins w:id="3507" w:author="ERCOT" w:date="2023-10-26T12:40:00Z">
              <w:r w:rsidRPr="00E95F39">
                <w:rPr>
                  <w:sz w:val="22"/>
                  <w:szCs w:val="22"/>
                </w:rPr>
                <w:t>21</w:t>
              </w:r>
            </w:ins>
            <w:del w:id="3508" w:author="ERCOT" w:date="2023-10-26T12:40:00Z">
              <w:r w:rsidRPr="00E95F39" w:rsidDel="00D6599C">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9C76F2B" w14:textId="251BAFB0" w:rsidR="00611163" w:rsidRPr="00E95F39" w:rsidRDefault="00611163" w:rsidP="00E95F39">
            <w:pPr>
              <w:widowControl/>
              <w:autoSpaceDE/>
              <w:autoSpaceDN/>
              <w:adjustRightInd/>
              <w:jc w:val="center"/>
              <w:rPr>
                <w:b/>
                <w:bCs/>
                <w:sz w:val="22"/>
                <w:szCs w:val="22"/>
              </w:rPr>
            </w:pPr>
            <w:ins w:id="3509" w:author="ERCOT" w:date="2023-10-26T12:40:00Z">
              <w:r w:rsidRPr="00E95F39">
                <w:rPr>
                  <w:sz w:val="22"/>
                  <w:szCs w:val="22"/>
                </w:rPr>
                <w:t>21</w:t>
              </w:r>
            </w:ins>
            <w:del w:id="3510" w:author="ERCOT" w:date="2023-10-26T12:40:00Z">
              <w:r w:rsidRPr="00E95F39" w:rsidDel="00D6599C">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3006FB4" w14:textId="6C6E5B61" w:rsidR="00611163" w:rsidRPr="00E95F39" w:rsidRDefault="00611163" w:rsidP="00E95F39">
            <w:pPr>
              <w:widowControl/>
              <w:autoSpaceDE/>
              <w:autoSpaceDN/>
              <w:adjustRightInd/>
              <w:jc w:val="center"/>
              <w:rPr>
                <w:b/>
                <w:bCs/>
                <w:sz w:val="22"/>
                <w:szCs w:val="22"/>
              </w:rPr>
            </w:pPr>
            <w:ins w:id="3511" w:author="ERCOT" w:date="2023-10-26T12:40:00Z">
              <w:r w:rsidRPr="00E95F39">
                <w:rPr>
                  <w:sz w:val="22"/>
                  <w:szCs w:val="22"/>
                </w:rPr>
                <w:t>21</w:t>
              </w:r>
            </w:ins>
            <w:del w:id="3512" w:author="ERCOT" w:date="2023-10-26T12:40:00Z">
              <w:r w:rsidRPr="00E95F39" w:rsidDel="00D6599C">
                <w:rPr>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2CA373E" w14:textId="09EA4894" w:rsidR="00611163" w:rsidRPr="00E95F39" w:rsidRDefault="00611163" w:rsidP="00E95F39">
            <w:pPr>
              <w:widowControl/>
              <w:autoSpaceDE/>
              <w:autoSpaceDN/>
              <w:adjustRightInd/>
              <w:jc w:val="center"/>
              <w:rPr>
                <w:b/>
                <w:bCs/>
                <w:sz w:val="22"/>
                <w:szCs w:val="22"/>
              </w:rPr>
            </w:pPr>
            <w:ins w:id="3513" w:author="ERCOT" w:date="2023-10-26T12:40:00Z">
              <w:r w:rsidRPr="00E95F39">
                <w:rPr>
                  <w:sz w:val="22"/>
                  <w:szCs w:val="22"/>
                </w:rPr>
                <w:t>21</w:t>
              </w:r>
            </w:ins>
            <w:del w:id="3514" w:author="ERCOT" w:date="2023-10-26T12:40:00Z">
              <w:r w:rsidRPr="00E95F39" w:rsidDel="00D6599C">
                <w:rPr>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22B5F9C0" w14:textId="1DD7AEF6" w:rsidR="00611163" w:rsidRPr="00E95F39" w:rsidRDefault="00611163" w:rsidP="00E95F39">
            <w:pPr>
              <w:widowControl/>
              <w:autoSpaceDE/>
              <w:autoSpaceDN/>
              <w:adjustRightInd/>
              <w:jc w:val="center"/>
              <w:rPr>
                <w:b/>
                <w:bCs/>
                <w:sz w:val="22"/>
                <w:szCs w:val="22"/>
              </w:rPr>
            </w:pPr>
            <w:ins w:id="3515" w:author="ERCOT" w:date="2023-10-26T12:40:00Z">
              <w:r w:rsidRPr="00E95F39">
                <w:rPr>
                  <w:sz w:val="22"/>
                  <w:szCs w:val="22"/>
                </w:rPr>
                <w:t>22</w:t>
              </w:r>
            </w:ins>
            <w:del w:id="3516" w:author="ERCOT" w:date="2023-10-26T12:40:00Z">
              <w:r w:rsidRPr="00E95F39" w:rsidDel="00D6599C">
                <w:rPr>
                  <w:sz w:val="22"/>
                  <w:szCs w:val="22"/>
                </w:rPr>
                <w:delText>27</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3A3B0562" w14:textId="5835E645" w:rsidR="00611163" w:rsidRPr="00E95F39" w:rsidRDefault="00611163" w:rsidP="00E95F39">
            <w:pPr>
              <w:widowControl/>
              <w:autoSpaceDE/>
              <w:autoSpaceDN/>
              <w:adjustRightInd/>
              <w:jc w:val="center"/>
              <w:rPr>
                <w:b/>
                <w:bCs/>
                <w:sz w:val="22"/>
                <w:szCs w:val="22"/>
              </w:rPr>
            </w:pPr>
            <w:ins w:id="3517" w:author="ERCOT" w:date="2023-10-26T12:40:00Z">
              <w:r w:rsidRPr="00E95F39">
                <w:rPr>
                  <w:sz w:val="22"/>
                  <w:szCs w:val="22"/>
                </w:rPr>
                <w:t>22</w:t>
              </w:r>
            </w:ins>
            <w:del w:id="3518" w:author="ERCOT" w:date="2023-10-26T12:40:00Z">
              <w:r w:rsidRPr="00E95F39" w:rsidDel="00D6599C">
                <w:rPr>
                  <w:sz w:val="22"/>
                  <w:szCs w:val="22"/>
                </w:rPr>
                <w:delText>27</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54A47CA" w14:textId="0E39F529" w:rsidR="00611163" w:rsidRPr="00E95F39" w:rsidRDefault="00611163" w:rsidP="00E95F39">
            <w:pPr>
              <w:widowControl/>
              <w:autoSpaceDE/>
              <w:autoSpaceDN/>
              <w:adjustRightInd/>
              <w:jc w:val="center"/>
              <w:rPr>
                <w:b/>
                <w:bCs/>
                <w:sz w:val="22"/>
                <w:szCs w:val="22"/>
              </w:rPr>
            </w:pPr>
            <w:ins w:id="3519" w:author="ERCOT" w:date="2023-10-26T12:40:00Z">
              <w:r w:rsidRPr="00E95F39">
                <w:rPr>
                  <w:sz w:val="22"/>
                  <w:szCs w:val="22"/>
                </w:rPr>
                <w:t>22</w:t>
              </w:r>
            </w:ins>
            <w:del w:id="3520" w:author="ERCOT" w:date="2023-10-26T12:40:00Z">
              <w:r w:rsidRPr="00E95F39" w:rsidDel="00D6599C">
                <w:rPr>
                  <w:sz w:val="22"/>
                  <w:szCs w:val="22"/>
                </w:rPr>
                <w:delText>27</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DB0B2EE" w14:textId="7C0732F5" w:rsidR="00611163" w:rsidRPr="00E95F39" w:rsidRDefault="00611163" w:rsidP="00E95F39">
            <w:pPr>
              <w:widowControl/>
              <w:autoSpaceDE/>
              <w:autoSpaceDN/>
              <w:adjustRightInd/>
              <w:jc w:val="center"/>
              <w:rPr>
                <w:b/>
                <w:bCs/>
                <w:sz w:val="22"/>
                <w:szCs w:val="22"/>
              </w:rPr>
            </w:pPr>
            <w:ins w:id="3521" w:author="ERCOT" w:date="2023-10-26T12:40:00Z">
              <w:r w:rsidRPr="00E95F39">
                <w:rPr>
                  <w:sz w:val="22"/>
                  <w:szCs w:val="22"/>
                </w:rPr>
                <w:t>22</w:t>
              </w:r>
            </w:ins>
            <w:del w:id="3522" w:author="ERCOT" w:date="2023-10-26T12:40:00Z">
              <w:r w:rsidRPr="00E95F39" w:rsidDel="00D6599C">
                <w:rPr>
                  <w:sz w:val="22"/>
                  <w:szCs w:val="22"/>
                </w:rPr>
                <w:delText>27</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ECCFDD2" w14:textId="5D6879CB" w:rsidR="00611163" w:rsidRPr="00E95F39" w:rsidRDefault="00611163" w:rsidP="00E95F39">
            <w:pPr>
              <w:widowControl/>
              <w:autoSpaceDE/>
              <w:autoSpaceDN/>
              <w:adjustRightInd/>
              <w:jc w:val="center"/>
              <w:rPr>
                <w:b/>
                <w:bCs/>
                <w:sz w:val="22"/>
                <w:szCs w:val="22"/>
              </w:rPr>
            </w:pPr>
            <w:ins w:id="3523" w:author="ERCOT" w:date="2023-10-26T12:40:00Z">
              <w:r w:rsidRPr="00E95F39">
                <w:rPr>
                  <w:sz w:val="22"/>
                  <w:szCs w:val="22"/>
                </w:rPr>
                <w:t>21</w:t>
              </w:r>
            </w:ins>
            <w:del w:id="3524" w:author="ERCOT" w:date="2023-10-26T12:40:00Z">
              <w:r w:rsidRPr="00E95F39" w:rsidDel="00D6599C">
                <w:rPr>
                  <w:sz w:val="22"/>
                  <w:szCs w:val="22"/>
                </w:rPr>
                <w:delText>27</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29324552" w14:textId="25897D43" w:rsidR="00611163" w:rsidRPr="00E95F39" w:rsidRDefault="00611163" w:rsidP="00E95F39">
            <w:pPr>
              <w:widowControl/>
              <w:autoSpaceDE/>
              <w:autoSpaceDN/>
              <w:adjustRightInd/>
              <w:jc w:val="center"/>
              <w:rPr>
                <w:b/>
                <w:bCs/>
                <w:sz w:val="22"/>
                <w:szCs w:val="22"/>
              </w:rPr>
            </w:pPr>
            <w:ins w:id="3525" w:author="ERCOT" w:date="2023-10-26T12:40:00Z">
              <w:r w:rsidRPr="00E95F39">
                <w:rPr>
                  <w:sz w:val="22"/>
                  <w:szCs w:val="22"/>
                </w:rPr>
                <w:t>21</w:t>
              </w:r>
            </w:ins>
            <w:del w:id="3526" w:author="ERCOT" w:date="2023-10-26T12:40:00Z">
              <w:r w:rsidRPr="00E95F39" w:rsidDel="00D6599C">
                <w:rPr>
                  <w:sz w:val="22"/>
                  <w:szCs w:val="22"/>
                </w:rPr>
                <w:delText>27</w:delText>
              </w:r>
            </w:del>
          </w:p>
        </w:tc>
      </w:tr>
      <w:tr w:rsidR="00611163" w:rsidRPr="00CC576E" w14:paraId="131E25D6" w14:textId="77777777" w:rsidTr="00E95F39">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611163" w:rsidRPr="000357D1" w:rsidRDefault="00611163" w:rsidP="00611163">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center"/>
          </w:tcPr>
          <w:p w14:paraId="6B17C6D2" w14:textId="1114C1F4" w:rsidR="00611163" w:rsidRPr="00E95F39" w:rsidRDefault="00611163" w:rsidP="00E95F39">
            <w:pPr>
              <w:widowControl/>
              <w:autoSpaceDE/>
              <w:autoSpaceDN/>
              <w:adjustRightInd/>
              <w:jc w:val="center"/>
              <w:rPr>
                <w:b/>
                <w:bCs/>
                <w:sz w:val="22"/>
                <w:szCs w:val="22"/>
              </w:rPr>
            </w:pPr>
            <w:ins w:id="3527" w:author="ERCOT" w:date="2023-10-26T12:40:00Z">
              <w:r w:rsidRPr="00E95F39">
                <w:rPr>
                  <w:sz w:val="22"/>
                  <w:szCs w:val="22"/>
                </w:rPr>
                <w:t>27</w:t>
              </w:r>
            </w:ins>
            <w:del w:id="3528" w:author="ERCOT" w:date="2023-10-26T12:40:00Z">
              <w:r w:rsidRPr="00E95F39" w:rsidDel="00D6599C">
                <w:rPr>
                  <w:sz w:val="22"/>
                  <w:szCs w:val="22"/>
                </w:rPr>
                <w:delText>31</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0A3345D4" w14:textId="06C92E39" w:rsidR="00611163" w:rsidRPr="00E95F39" w:rsidRDefault="00611163" w:rsidP="00E95F39">
            <w:pPr>
              <w:widowControl/>
              <w:autoSpaceDE/>
              <w:autoSpaceDN/>
              <w:adjustRightInd/>
              <w:jc w:val="center"/>
              <w:rPr>
                <w:b/>
                <w:bCs/>
                <w:sz w:val="22"/>
                <w:szCs w:val="22"/>
              </w:rPr>
            </w:pPr>
            <w:ins w:id="3529" w:author="ERCOT" w:date="2023-10-26T12:40:00Z">
              <w:r w:rsidRPr="00E95F39">
                <w:rPr>
                  <w:sz w:val="22"/>
                  <w:szCs w:val="22"/>
                </w:rPr>
                <w:t>27</w:t>
              </w:r>
            </w:ins>
            <w:del w:id="3530"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6C0A79E7" w14:textId="4330002C" w:rsidR="00611163" w:rsidRPr="00E95F39" w:rsidRDefault="00611163" w:rsidP="00E95F39">
            <w:pPr>
              <w:widowControl/>
              <w:autoSpaceDE/>
              <w:autoSpaceDN/>
              <w:adjustRightInd/>
              <w:jc w:val="center"/>
              <w:rPr>
                <w:b/>
                <w:bCs/>
                <w:sz w:val="22"/>
                <w:szCs w:val="22"/>
              </w:rPr>
            </w:pPr>
            <w:ins w:id="3531" w:author="ERCOT" w:date="2023-10-26T12:40:00Z">
              <w:r w:rsidRPr="00E95F39">
                <w:rPr>
                  <w:sz w:val="22"/>
                  <w:szCs w:val="22"/>
                </w:rPr>
                <w:t>27</w:t>
              </w:r>
            </w:ins>
            <w:del w:id="3532"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68F39358" w14:textId="053C771F" w:rsidR="00611163" w:rsidRPr="00E95F39" w:rsidRDefault="00611163" w:rsidP="00E95F39">
            <w:pPr>
              <w:widowControl/>
              <w:autoSpaceDE/>
              <w:autoSpaceDN/>
              <w:adjustRightInd/>
              <w:jc w:val="center"/>
              <w:rPr>
                <w:b/>
                <w:bCs/>
                <w:sz w:val="22"/>
                <w:szCs w:val="22"/>
              </w:rPr>
            </w:pPr>
            <w:ins w:id="3533" w:author="ERCOT" w:date="2023-10-26T12:40:00Z">
              <w:r w:rsidRPr="00E95F39">
                <w:rPr>
                  <w:sz w:val="22"/>
                  <w:szCs w:val="22"/>
                </w:rPr>
                <w:t>27</w:t>
              </w:r>
            </w:ins>
            <w:del w:id="353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63687DB2" w14:textId="0BE35675" w:rsidR="00611163" w:rsidRPr="00E95F39" w:rsidRDefault="00611163" w:rsidP="00E95F39">
            <w:pPr>
              <w:widowControl/>
              <w:autoSpaceDE/>
              <w:autoSpaceDN/>
              <w:adjustRightInd/>
              <w:jc w:val="center"/>
              <w:rPr>
                <w:b/>
                <w:bCs/>
                <w:sz w:val="22"/>
                <w:szCs w:val="22"/>
              </w:rPr>
            </w:pPr>
            <w:ins w:id="3535" w:author="ERCOT" w:date="2023-10-26T12:40:00Z">
              <w:r w:rsidRPr="00E95F39">
                <w:rPr>
                  <w:sz w:val="22"/>
                  <w:szCs w:val="22"/>
                </w:rPr>
                <w:t>27</w:t>
              </w:r>
            </w:ins>
            <w:del w:id="3536"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3AAAF0A1" w14:textId="4939D4DA" w:rsidR="00611163" w:rsidRPr="00E95F39" w:rsidRDefault="00611163" w:rsidP="00E95F39">
            <w:pPr>
              <w:widowControl/>
              <w:autoSpaceDE/>
              <w:autoSpaceDN/>
              <w:adjustRightInd/>
              <w:jc w:val="center"/>
              <w:rPr>
                <w:b/>
                <w:bCs/>
                <w:sz w:val="22"/>
                <w:szCs w:val="22"/>
              </w:rPr>
            </w:pPr>
            <w:ins w:id="3537" w:author="ERCOT" w:date="2023-10-26T12:40:00Z">
              <w:r w:rsidRPr="00E95F39">
                <w:rPr>
                  <w:sz w:val="22"/>
                  <w:szCs w:val="22"/>
                </w:rPr>
                <w:t>27</w:t>
              </w:r>
            </w:ins>
            <w:del w:id="3538"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ADE1798" w14:textId="1B490D07" w:rsidR="00611163" w:rsidRPr="00E95F39" w:rsidRDefault="00611163" w:rsidP="00E95F39">
            <w:pPr>
              <w:widowControl/>
              <w:autoSpaceDE/>
              <w:autoSpaceDN/>
              <w:adjustRightInd/>
              <w:jc w:val="center"/>
              <w:rPr>
                <w:b/>
                <w:bCs/>
                <w:sz w:val="22"/>
                <w:szCs w:val="22"/>
              </w:rPr>
            </w:pPr>
            <w:ins w:id="3539" w:author="ERCOT" w:date="2023-10-26T12:40:00Z">
              <w:r w:rsidRPr="00E95F39">
                <w:rPr>
                  <w:sz w:val="22"/>
                  <w:szCs w:val="22"/>
                </w:rPr>
                <w:t>29</w:t>
              </w:r>
            </w:ins>
            <w:del w:id="3540"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53C0A85" w14:textId="07698787" w:rsidR="00611163" w:rsidRPr="00E95F39" w:rsidRDefault="00611163" w:rsidP="00E95F39">
            <w:pPr>
              <w:widowControl/>
              <w:autoSpaceDE/>
              <w:autoSpaceDN/>
              <w:adjustRightInd/>
              <w:jc w:val="center"/>
              <w:rPr>
                <w:b/>
                <w:bCs/>
                <w:sz w:val="22"/>
                <w:szCs w:val="22"/>
              </w:rPr>
            </w:pPr>
            <w:ins w:id="3541" w:author="ERCOT" w:date="2023-10-26T12:40:00Z">
              <w:r w:rsidRPr="00E95F39">
                <w:rPr>
                  <w:sz w:val="22"/>
                  <w:szCs w:val="22"/>
                </w:rPr>
                <w:t>29</w:t>
              </w:r>
            </w:ins>
            <w:del w:id="3542" w:author="ERCOT" w:date="2023-10-26T12:40:00Z">
              <w:r w:rsidRPr="00E95F39" w:rsidDel="00D6599C">
                <w:rPr>
                  <w:sz w:val="22"/>
                  <w:szCs w:val="22"/>
                </w:rPr>
                <w:delText>33</w:delText>
              </w:r>
            </w:del>
          </w:p>
        </w:tc>
        <w:tc>
          <w:tcPr>
            <w:tcW w:w="181" w:type="pct"/>
            <w:tcBorders>
              <w:top w:val="single" w:sz="4" w:space="0" w:color="000000"/>
              <w:left w:val="single" w:sz="4" w:space="0" w:color="000000"/>
              <w:bottom w:val="single" w:sz="8" w:space="0" w:color="000000"/>
              <w:right w:val="single" w:sz="4" w:space="0" w:color="000000"/>
            </w:tcBorders>
            <w:vAlign w:val="center"/>
          </w:tcPr>
          <w:p w14:paraId="2B6C642A" w14:textId="4C10FF13" w:rsidR="00611163" w:rsidRPr="00E95F39" w:rsidRDefault="00611163" w:rsidP="00E95F39">
            <w:pPr>
              <w:widowControl/>
              <w:autoSpaceDE/>
              <w:autoSpaceDN/>
              <w:adjustRightInd/>
              <w:jc w:val="center"/>
              <w:rPr>
                <w:b/>
                <w:bCs/>
                <w:sz w:val="22"/>
                <w:szCs w:val="22"/>
              </w:rPr>
            </w:pPr>
            <w:ins w:id="3543" w:author="ERCOT" w:date="2023-10-26T12:40:00Z">
              <w:r w:rsidRPr="00E95F39">
                <w:rPr>
                  <w:sz w:val="22"/>
                  <w:szCs w:val="22"/>
                </w:rPr>
                <w:t>29</w:t>
              </w:r>
            </w:ins>
            <w:del w:id="3544" w:author="ERCOT" w:date="2023-10-26T12:40:00Z">
              <w:r w:rsidRPr="00E95F39" w:rsidDel="00D6599C">
                <w:rPr>
                  <w:sz w:val="22"/>
                  <w:szCs w:val="22"/>
                </w:rPr>
                <w:delText>33</w:delText>
              </w:r>
            </w:del>
          </w:p>
        </w:tc>
        <w:tc>
          <w:tcPr>
            <w:tcW w:w="223" w:type="pct"/>
            <w:tcBorders>
              <w:top w:val="single" w:sz="4" w:space="0" w:color="000000"/>
              <w:left w:val="single" w:sz="4" w:space="0" w:color="000000"/>
              <w:bottom w:val="single" w:sz="8" w:space="0" w:color="000000"/>
              <w:right w:val="single" w:sz="4" w:space="0" w:color="000000"/>
            </w:tcBorders>
            <w:vAlign w:val="center"/>
          </w:tcPr>
          <w:p w14:paraId="784B5C8C" w14:textId="4D009362" w:rsidR="00611163" w:rsidRPr="00E95F39" w:rsidRDefault="00611163" w:rsidP="00E95F39">
            <w:pPr>
              <w:widowControl/>
              <w:autoSpaceDE/>
              <w:autoSpaceDN/>
              <w:adjustRightInd/>
              <w:jc w:val="center"/>
              <w:rPr>
                <w:b/>
                <w:bCs/>
                <w:sz w:val="22"/>
                <w:szCs w:val="22"/>
              </w:rPr>
            </w:pPr>
            <w:ins w:id="3545" w:author="ERCOT" w:date="2023-10-26T12:40:00Z">
              <w:r w:rsidRPr="00E95F39">
                <w:rPr>
                  <w:sz w:val="22"/>
                  <w:szCs w:val="22"/>
                </w:rPr>
                <w:t>29</w:t>
              </w:r>
            </w:ins>
            <w:del w:id="3546"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E2A5706" w14:textId="183E3E6F" w:rsidR="00611163" w:rsidRPr="00E95F39" w:rsidRDefault="00611163" w:rsidP="00E95F39">
            <w:pPr>
              <w:widowControl/>
              <w:autoSpaceDE/>
              <w:autoSpaceDN/>
              <w:adjustRightInd/>
              <w:jc w:val="center"/>
              <w:rPr>
                <w:b/>
                <w:bCs/>
                <w:sz w:val="22"/>
                <w:szCs w:val="22"/>
              </w:rPr>
            </w:pPr>
            <w:ins w:id="3547" w:author="ERCOT" w:date="2023-10-26T12:40:00Z">
              <w:r w:rsidRPr="00E95F39">
                <w:rPr>
                  <w:sz w:val="22"/>
                  <w:szCs w:val="22"/>
                </w:rPr>
                <w:t>22</w:t>
              </w:r>
            </w:ins>
            <w:del w:id="3548" w:author="ERCOT" w:date="2023-10-26T12:40:00Z">
              <w:r w:rsidRPr="00E95F39" w:rsidDel="00D6599C">
                <w:rPr>
                  <w:sz w:val="22"/>
                  <w:szCs w:val="22"/>
                </w:rPr>
                <w:delText>26</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39597E3C" w14:textId="103E0051" w:rsidR="00611163" w:rsidRPr="00E95F39" w:rsidRDefault="00611163" w:rsidP="00E95F39">
            <w:pPr>
              <w:widowControl/>
              <w:autoSpaceDE/>
              <w:autoSpaceDN/>
              <w:adjustRightInd/>
              <w:jc w:val="center"/>
              <w:rPr>
                <w:b/>
                <w:bCs/>
                <w:sz w:val="22"/>
                <w:szCs w:val="22"/>
              </w:rPr>
            </w:pPr>
            <w:ins w:id="3549" w:author="ERCOT" w:date="2023-10-26T12:40:00Z">
              <w:r w:rsidRPr="00E95F39">
                <w:rPr>
                  <w:sz w:val="22"/>
                  <w:szCs w:val="22"/>
                </w:rPr>
                <w:t>22</w:t>
              </w:r>
            </w:ins>
            <w:del w:id="3550" w:author="ERCOT" w:date="2023-10-26T12:40:00Z">
              <w:r w:rsidRPr="00E95F39" w:rsidDel="00D6599C">
                <w:rPr>
                  <w:sz w:val="22"/>
                  <w:szCs w:val="22"/>
                </w:rPr>
                <w:delText>26</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394CA3C8" w14:textId="2BBDD589" w:rsidR="00611163" w:rsidRPr="00E95F39" w:rsidRDefault="00611163" w:rsidP="00E95F39">
            <w:pPr>
              <w:widowControl/>
              <w:autoSpaceDE/>
              <w:autoSpaceDN/>
              <w:adjustRightInd/>
              <w:jc w:val="center"/>
              <w:rPr>
                <w:b/>
                <w:bCs/>
                <w:sz w:val="22"/>
                <w:szCs w:val="22"/>
              </w:rPr>
            </w:pPr>
            <w:ins w:id="3551" w:author="ERCOT" w:date="2023-10-26T12:40:00Z">
              <w:r w:rsidRPr="00E95F39">
                <w:rPr>
                  <w:sz w:val="22"/>
                  <w:szCs w:val="22"/>
                </w:rPr>
                <w:t>22</w:t>
              </w:r>
            </w:ins>
            <w:del w:id="3552" w:author="ERCOT" w:date="2023-10-26T12:40:00Z">
              <w:r w:rsidRPr="00E95F39" w:rsidDel="00D6599C">
                <w:rPr>
                  <w:sz w:val="22"/>
                  <w:szCs w:val="22"/>
                </w:rPr>
                <w:delText>26</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C33FD48" w14:textId="54032BD3" w:rsidR="00611163" w:rsidRPr="00E95F39" w:rsidRDefault="00611163" w:rsidP="00E95F39">
            <w:pPr>
              <w:widowControl/>
              <w:autoSpaceDE/>
              <w:autoSpaceDN/>
              <w:adjustRightInd/>
              <w:jc w:val="center"/>
              <w:rPr>
                <w:b/>
                <w:bCs/>
                <w:sz w:val="22"/>
                <w:szCs w:val="22"/>
              </w:rPr>
            </w:pPr>
            <w:ins w:id="3553" w:author="ERCOT" w:date="2023-10-26T12:40:00Z">
              <w:r w:rsidRPr="00E95F39">
                <w:rPr>
                  <w:sz w:val="22"/>
                  <w:szCs w:val="22"/>
                </w:rPr>
                <w:t>22</w:t>
              </w:r>
            </w:ins>
            <w:del w:id="3554" w:author="ERCOT" w:date="2023-10-26T12:40:00Z">
              <w:r w:rsidRPr="00E95F39" w:rsidDel="00D6599C">
                <w:rPr>
                  <w:sz w:val="22"/>
                  <w:szCs w:val="22"/>
                </w:rPr>
                <w:delText>26</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018893E5" w14:textId="79892974" w:rsidR="00611163" w:rsidRPr="00E95F39" w:rsidRDefault="00611163" w:rsidP="00E95F39">
            <w:pPr>
              <w:widowControl/>
              <w:autoSpaceDE/>
              <w:autoSpaceDN/>
              <w:adjustRightInd/>
              <w:jc w:val="center"/>
              <w:rPr>
                <w:b/>
                <w:bCs/>
                <w:sz w:val="22"/>
                <w:szCs w:val="22"/>
              </w:rPr>
            </w:pPr>
            <w:ins w:id="3555" w:author="ERCOT" w:date="2023-10-26T12:40:00Z">
              <w:r w:rsidRPr="00E95F39">
                <w:rPr>
                  <w:sz w:val="22"/>
                  <w:szCs w:val="22"/>
                </w:rPr>
                <w:t>23</w:t>
              </w:r>
            </w:ins>
            <w:del w:id="3556"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6F9E5868" w14:textId="402CBB21" w:rsidR="00611163" w:rsidRPr="00E95F39" w:rsidRDefault="00611163" w:rsidP="00E95F39">
            <w:pPr>
              <w:widowControl/>
              <w:autoSpaceDE/>
              <w:autoSpaceDN/>
              <w:adjustRightInd/>
              <w:jc w:val="center"/>
              <w:rPr>
                <w:b/>
                <w:bCs/>
                <w:sz w:val="22"/>
                <w:szCs w:val="22"/>
              </w:rPr>
            </w:pPr>
            <w:ins w:id="3557" w:author="ERCOT" w:date="2023-10-26T12:40:00Z">
              <w:r w:rsidRPr="00E95F39">
                <w:rPr>
                  <w:sz w:val="22"/>
                  <w:szCs w:val="22"/>
                </w:rPr>
                <w:t>23</w:t>
              </w:r>
            </w:ins>
            <w:del w:id="3558"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28B29208" w14:textId="006C65CA" w:rsidR="00611163" w:rsidRPr="00E95F39" w:rsidRDefault="00611163" w:rsidP="00E95F39">
            <w:pPr>
              <w:widowControl/>
              <w:autoSpaceDE/>
              <w:autoSpaceDN/>
              <w:adjustRightInd/>
              <w:jc w:val="center"/>
              <w:rPr>
                <w:b/>
                <w:bCs/>
                <w:sz w:val="22"/>
                <w:szCs w:val="22"/>
              </w:rPr>
            </w:pPr>
            <w:ins w:id="3559" w:author="ERCOT" w:date="2023-10-26T12:40:00Z">
              <w:r w:rsidRPr="00E95F39">
                <w:rPr>
                  <w:sz w:val="22"/>
                  <w:szCs w:val="22"/>
                </w:rPr>
                <w:t>23</w:t>
              </w:r>
            </w:ins>
            <w:del w:id="3560" w:author="ERCOT" w:date="2023-10-26T12:40:00Z">
              <w:r w:rsidRPr="00E95F39" w:rsidDel="00D6599C">
                <w:rPr>
                  <w:sz w:val="22"/>
                  <w:szCs w:val="22"/>
                </w:rPr>
                <w:delText>27</w:delText>
              </w:r>
            </w:del>
          </w:p>
        </w:tc>
        <w:tc>
          <w:tcPr>
            <w:tcW w:w="179" w:type="pct"/>
            <w:tcBorders>
              <w:top w:val="single" w:sz="4" w:space="0" w:color="000000"/>
              <w:left w:val="single" w:sz="4" w:space="0" w:color="000000"/>
              <w:bottom w:val="single" w:sz="8" w:space="0" w:color="000000"/>
              <w:right w:val="single" w:sz="4" w:space="0" w:color="000000"/>
            </w:tcBorders>
            <w:vAlign w:val="center"/>
          </w:tcPr>
          <w:p w14:paraId="659912D9" w14:textId="122F041F" w:rsidR="00611163" w:rsidRPr="00E95F39" w:rsidRDefault="00611163" w:rsidP="00E95F39">
            <w:pPr>
              <w:widowControl/>
              <w:autoSpaceDE/>
              <w:autoSpaceDN/>
              <w:adjustRightInd/>
              <w:jc w:val="center"/>
              <w:rPr>
                <w:b/>
                <w:bCs/>
                <w:sz w:val="22"/>
                <w:szCs w:val="22"/>
              </w:rPr>
            </w:pPr>
            <w:ins w:id="3561" w:author="ERCOT" w:date="2023-10-26T12:40:00Z">
              <w:r w:rsidRPr="00E95F39">
                <w:rPr>
                  <w:sz w:val="22"/>
                  <w:szCs w:val="22"/>
                </w:rPr>
                <w:t>23</w:t>
              </w:r>
            </w:ins>
            <w:del w:id="3562" w:author="ERCOT" w:date="2023-10-26T12:40:00Z">
              <w:r w:rsidRPr="00E95F39" w:rsidDel="00D6599C">
                <w:rPr>
                  <w:sz w:val="22"/>
                  <w:szCs w:val="22"/>
                </w:rPr>
                <w:delText>27</w:delText>
              </w:r>
            </w:del>
          </w:p>
        </w:tc>
        <w:tc>
          <w:tcPr>
            <w:tcW w:w="191" w:type="pct"/>
            <w:tcBorders>
              <w:top w:val="single" w:sz="4" w:space="0" w:color="000000"/>
              <w:left w:val="single" w:sz="4" w:space="0" w:color="000000"/>
              <w:bottom w:val="single" w:sz="8" w:space="0" w:color="000000"/>
              <w:right w:val="single" w:sz="4" w:space="0" w:color="000000"/>
            </w:tcBorders>
            <w:vAlign w:val="center"/>
          </w:tcPr>
          <w:p w14:paraId="3C74F5C9" w14:textId="7FC29988" w:rsidR="00611163" w:rsidRPr="00E95F39" w:rsidRDefault="00611163" w:rsidP="00E95F39">
            <w:pPr>
              <w:widowControl/>
              <w:autoSpaceDE/>
              <w:autoSpaceDN/>
              <w:adjustRightInd/>
              <w:jc w:val="center"/>
              <w:rPr>
                <w:b/>
                <w:bCs/>
                <w:sz w:val="22"/>
                <w:szCs w:val="22"/>
              </w:rPr>
            </w:pPr>
            <w:ins w:id="3563" w:author="ERCOT" w:date="2023-10-26T12:40:00Z">
              <w:r w:rsidRPr="00E95F39">
                <w:rPr>
                  <w:sz w:val="22"/>
                  <w:szCs w:val="22"/>
                </w:rPr>
                <w:t>28</w:t>
              </w:r>
            </w:ins>
            <w:del w:id="3564" w:author="ERCOT" w:date="2023-10-26T12:40:00Z">
              <w:r w:rsidRPr="00E95F39" w:rsidDel="00D6599C">
                <w:rPr>
                  <w:sz w:val="22"/>
                  <w:szCs w:val="22"/>
                </w:rPr>
                <w:delText>35</w:delText>
              </w:r>
            </w:del>
          </w:p>
        </w:tc>
        <w:tc>
          <w:tcPr>
            <w:tcW w:w="168" w:type="pct"/>
            <w:tcBorders>
              <w:top w:val="single" w:sz="4" w:space="0" w:color="000000"/>
              <w:left w:val="single" w:sz="4" w:space="0" w:color="000000"/>
              <w:bottom w:val="single" w:sz="8" w:space="0" w:color="000000"/>
              <w:right w:val="single" w:sz="4" w:space="0" w:color="000000"/>
            </w:tcBorders>
            <w:vAlign w:val="center"/>
          </w:tcPr>
          <w:p w14:paraId="6E05E986" w14:textId="0B0AE033" w:rsidR="00611163" w:rsidRPr="00E95F39" w:rsidRDefault="00611163" w:rsidP="00E95F39">
            <w:pPr>
              <w:widowControl/>
              <w:autoSpaceDE/>
              <w:autoSpaceDN/>
              <w:adjustRightInd/>
              <w:jc w:val="center"/>
              <w:rPr>
                <w:b/>
                <w:bCs/>
                <w:sz w:val="22"/>
                <w:szCs w:val="22"/>
              </w:rPr>
            </w:pPr>
            <w:ins w:id="3565" w:author="ERCOT" w:date="2023-10-26T12:40:00Z">
              <w:r w:rsidRPr="00E95F39">
                <w:rPr>
                  <w:sz w:val="22"/>
                  <w:szCs w:val="22"/>
                </w:rPr>
                <w:t>28</w:t>
              </w:r>
            </w:ins>
            <w:del w:id="3566" w:author="ERCOT" w:date="2023-10-26T12:40:00Z">
              <w:r w:rsidRPr="00E95F39" w:rsidDel="00D6599C">
                <w:rPr>
                  <w:sz w:val="22"/>
                  <w:szCs w:val="22"/>
                </w:rPr>
                <w:delText>35</w:delText>
              </w:r>
            </w:del>
          </w:p>
        </w:tc>
        <w:tc>
          <w:tcPr>
            <w:tcW w:w="169" w:type="pct"/>
            <w:tcBorders>
              <w:top w:val="single" w:sz="4" w:space="0" w:color="000000"/>
              <w:left w:val="single" w:sz="4" w:space="0" w:color="000000"/>
              <w:bottom w:val="single" w:sz="8" w:space="0" w:color="000000"/>
              <w:right w:val="single" w:sz="4" w:space="0" w:color="000000"/>
            </w:tcBorders>
            <w:vAlign w:val="center"/>
          </w:tcPr>
          <w:p w14:paraId="73DC9AC9" w14:textId="4B001DCD" w:rsidR="00611163" w:rsidRPr="00E95F39" w:rsidRDefault="00611163" w:rsidP="00E95F39">
            <w:pPr>
              <w:widowControl/>
              <w:autoSpaceDE/>
              <w:autoSpaceDN/>
              <w:adjustRightInd/>
              <w:jc w:val="center"/>
              <w:rPr>
                <w:b/>
                <w:bCs/>
                <w:sz w:val="22"/>
                <w:szCs w:val="22"/>
              </w:rPr>
            </w:pPr>
            <w:ins w:id="3567" w:author="ERCOT" w:date="2023-10-26T12:40:00Z">
              <w:r w:rsidRPr="00E95F39">
                <w:rPr>
                  <w:sz w:val="22"/>
                  <w:szCs w:val="22"/>
                </w:rPr>
                <w:t>28</w:t>
              </w:r>
            </w:ins>
            <w:del w:id="3568" w:author="ERCOT" w:date="2023-10-26T12:40:00Z">
              <w:r w:rsidRPr="00E95F39" w:rsidDel="00D6599C">
                <w:rPr>
                  <w:sz w:val="22"/>
                  <w:szCs w:val="22"/>
                </w:rPr>
                <w:delText>35</w:delText>
              </w:r>
            </w:del>
          </w:p>
        </w:tc>
        <w:tc>
          <w:tcPr>
            <w:tcW w:w="183" w:type="pct"/>
            <w:tcBorders>
              <w:top w:val="single" w:sz="4" w:space="0" w:color="000000"/>
              <w:left w:val="single" w:sz="4" w:space="0" w:color="000000"/>
              <w:bottom w:val="single" w:sz="8" w:space="0" w:color="000000"/>
              <w:right w:val="single" w:sz="4" w:space="0" w:color="000000"/>
            </w:tcBorders>
            <w:vAlign w:val="center"/>
          </w:tcPr>
          <w:p w14:paraId="712AFA71" w14:textId="0C2FC837" w:rsidR="00611163" w:rsidRPr="00E95F39" w:rsidRDefault="00611163" w:rsidP="00E95F39">
            <w:pPr>
              <w:widowControl/>
              <w:autoSpaceDE/>
              <w:autoSpaceDN/>
              <w:adjustRightInd/>
              <w:jc w:val="center"/>
              <w:rPr>
                <w:b/>
                <w:bCs/>
                <w:sz w:val="22"/>
                <w:szCs w:val="22"/>
              </w:rPr>
            </w:pPr>
            <w:ins w:id="3569" w:author="ERCOT" w:date="2023-10-26T12:40:00Z">
              <w:r w:rsidRPr="00E95F39">
                <w:rPr>
                  <w:sz w:val="22"/>
                  <w:szCs w:val="22"/>
                </w:rPr>
                <w:t>28</w:t>
              </w:r>
            </w:ins>
            <w:del w:id="3570" w:author="ERCOT" w:date="2023-10-26T12:40:00Z">
              <w:r w:rsidRPr="00E95F39" w:rsidDel="00D6599C">
                <w:rPr>
                  <w:sz w:val="22"/>
                  <w:szCs w:val="22"/>
                </w:rPr>
                <w:delText>35</w:delText>
              </w:r>
            </w:del>
          </w:p>
        </w:tc>
        <w:tc>
          <w:tcPr>
            <w:tcW w:w="150" w:type="pct"/>
            <w:tcBorders>
              <w:top w:val="single" w:sz="4" w:space="0" w:color="000000"/>
              <w:left w:val="single" w:sz="4" w:space="0" w:color="000000"/>
              <w:bottom w:val="single" w:sz="8" w:space="0" w:color="000000"/>
              <w:right w:val="single" w:sz="4" w:space="0" w:color="000000"/>
            </w:tcBorders>
            <w:vAlign w:val="center"/>
          </w:tcPr>
          <w:p w14:paraId="18D6B0C6" w14:textId="1BE2E3BE" w:rsidR="00611163" w:rsidRPr="00E95F39" w:rsidRDefault="00611163" w:rsidP="00E95F39">
            <w:pPr>
              <w:widowControl/>
              <w:autoSpaceDE/>
              <w:autoSpaceDN/>
              <w:adjustRightInd/>
              <w:jc w:val="center"/>
              <w:rPr>
                <w:b/>
                <w:bCs/>
                <w:sz w:val="22"/>
                <w:szCs w:val="22"/>
              </w:rPr>
            </w:pPr>
            <w:ins w:id="3571" w:author="ERCOT" w:date="2023-10-26T12:40:00Z">
              <w:r w:rsidRPr="00E95F39">
                <w:rPr>
                  <w:sz w:val="22"/>
                  <w:szCs w:val="22"/>
                </w:rPr>
                <w:t>27</w:t>
              </w:r>
            </w:ins>
            <w:del w:id="3572" w:author="ERCOT" w:date="2023-10-26T12:40:00Z">
              <w:r w:rsidRPr="00E95F39" w:rsidDel="00D6599C">
                <w:rPr>
                  <w:sz w:val="22"/>
                  <w:szCs w:val="22"/>
                </w:rPr>
                <w:delText>31</w:delText>
              </w:r>
            </w:del>
          </w:p>
        </w:tc>
        <w:tc>
          <w:tcPr>
            <w:tcW w:w="205" w:type="pct"/>
            <w:tcBorders>
              <w:top w:val="single" w:sz="4" w:space="0" w:color="000000"/>
              <w:left w:val="single" w:sz="4" w:space="0" w:color="000000"/>
              <w:bottom w:val="single" w:sz="8" w:space="0" w:color="000000"/>
              <w:right w:val="single" w:sz="8" w:space="0" w:color="000000"/>
            </w:tcBorders>
            <w:vAlign w:val="center"/>
          </w:tcPr>
          <w:p w14:paraId="7F4848CF" w14:textId="59BCD2A5" w:rsidR="00611163" w:rsidRPr="00E95F39" w:rsidRDefault="00611163" w:rsidP="00E95F39">
            <w:pPr>
              <w:widowControl/>
              <w:autoSpaceDE/>
              <w:autoSpaceDN/>
              <w:adjustRightInd/>
              <w:jc w:val="center"/>
              <w:rPr>
                <w:b/>
                <w:bCs/>
                <w:sz w:val="22"/>
                <w:szCs w:val="22"/>
              </w:rPr>
            </w:pPr>
            <w:ins w:id="3573" w:author="ERCOT" w:date="2023-10-26T12:40:00Z">
              <w:r w:rsidRPr="00E95F39">
                <w:rPr>
                  <w:sz w:val="22"/>
                  <w:szCs w:val="22"/>
                </w:rPr>
                <w:t>27</w:t>
              </w:r>
            </w:ins>
            <w:del w:id="3574" w:author="ERCOT" w:date="2023-10-26T12:40:00Z">
              <w:r w:rsidRPr="00E95F39" w:rsidDel="00D6599C">
                <w:rPr>
                  <w:sz w:val="22"/>
                  <w:szCs w:val="22"/>
                </w:rPr>
                <w:delText>31</w:delText>
              </w:r>
            </w:del>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4059C1" w:rsidRPr="00ED4D8D" w14:paraId="03A8E79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4059C1" w:rsidRPr="00ED4D8D" w:rsidRDefault="004059C1" w:rsidP="004059C1">
            <w:pPr>
              <w:widowControl/>
              <w:autoSpaceDE/>
              <w:autoSpaceDN/>
              <w:adjustRightInd/>
              <w:jc w:val="center"/>
              <w:rPr>
                <w:sz w:val="22"/>
                <w:szCs w:val="22"/>
              </w:rPr>
            </w:pPr>
            <w:r w:rsidRPr="00ED4D8D">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center"/>
          </w:tcPr>
          <w:p w14:paraId="140A293D" w14:textId="5ECA9079" w:rsidR="004059C1" w:rsidRPr="00E95F39" w:rsidRDefault="004059C1" w:rsidP="00E95F39">
            <w:pPr>
              <w:widowControl/>
              <w:autoSpaceDE/>
              <w:autoSpaceDN/>
              <w:adjustRightInd/>
              <w:jc w:val="center"/>
              <w:rPr>
                <w:b/>
                <w:bCs/>
                <w:sz w:val="22"/>
                <w:szCs w:val="22"/>
              </w:rPr>
            </w:pPr>
            <w:ins w:id="3575" w:author="ERCOT" w:date="2023-10-26T12:41:00Z">
              <w:r w:rsidRPr="00E95F39">
                <w:rPr>
                  <w:sz w:val="22"/>
                  <w:szCs w:val="22"/>
                </w:rPr>
                <w:t>0</w:t>
              </w:r>
            </w:ins>
            <w:del w:id="3576"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4DCC015" w14:textId="7CB28D1C" w:rsidR="004059C1" w:rsidRPr="00E95F39" w:rsidRDefault="004059C1" w:rsidP="00E95F39">
            <w:pPr>
              <w:widowControl/>
              <w:autoSpaceDE/>
              <w:autoSpaceDN/>
              <w:adjustRightInd/>
              <w:jc w:val="center"/>
              <w:rPr>
                <w:b/>
                <w:bCs/>
                <w:sz w:val="22"/>
                <w:szCs w:val="22"/>
              </w:rPr>
            </w:pPr>
            <w:ins w:id="3577" w:author="ERCOT" w:date="2023-10-26T12:41:00Z">
              <w:r w:rsidRPr="00E95F39">
                <w:rPr>
                  <w:sz w:val="22"/>
                  <w:szCs w:val="22"/>
                </w:rPr>
                <w:t>0</w:t>
              </w:r>
            </w:ins>
            <w:del w:id="357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3C1C4F1" w14:textId="67A91ABB" w:rsidR="004059C1" w:rsidRPr="00E95F39" w:rsidRDefault="004059C1" w:rsidP="00E95F39">
            <w:pPr>
              <w:widowControl/>
              <w:autoSpaceDE/>
              <w:autoSpaceDN/>
              <w:adjustRightInd/>
              <w:jc w:val="center"/>
              <w:rPr>
                <w:b/>
                <w:bCs/>
                <w:sz w:val="22"/>
                <w:szCs w:val="22"/>
              </w:rPr>
            </w:pPr>
            <w:ins w:id="3579" w:author="ERCOT" w:date="2023-10-26T12:41:00Z">
              <w:r w:rsidRPr="00E95F39">
                <w:rPr>
                  <w:sz w:val="22"/>
                  <w:szCs w:val="22"/>
                </w:rPr>
                <w:t>0</w:t>
              </w:r>
            </w:ins>
            <w:del w:id="358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BAD06D3" w14:textId="2F2B670A" w:rsidR="004059C1" w:rsidRPr="00E95F39" w:rsidRDefault="004059C1" w:rsidP="00E95F39">
            <w:pPr>
              <w:widowControl/>
              <w:autoSpaceDE/>
              <w:autoSpaceDN/>
              <w:adjustRightInd/>
              <w:jc w:val="center"/>
              <w:rPr>
                <w:b/>
                <w:bCs/>
                <w:sz w:val="22"/>
                <w:szCs w:val="22"/>
              </w:rPr>
            </w:pPr>
            <w:ins w:id="3581" w:author="ERCOT" w:date="2023-10-26T12:41:00Z">
              <w:r w:rsidRPr="00E95F39">
                <w:rPr>
                  <w:sz w:val="22"/>
                  <w:szCs w:val="22"/>
                </w:rPr>
                <w:t>0</w:t>
              </w:r>
            </w:ins>
            <w:del w:id="358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7EBAC1C" w14:textId="7A7CAC3A" w:rsidR="004059C1" w:rsidRPr="00E95F39" w:rsidRDefault="004059C1" w:rsidP="00E95F39">
            <w:pPr>
              <w:widowControl/>
              <w:autoSpaceDE/>
              <w:autoSpaceDN/>
              <w:adjustRightInd/>
              <w:jc w:val="center"/>
              <w:rPr>
                <w:b/>
                <w:bCs/>
                <w:sz w:val="22"/>
                <w:szCs w:val="22"/>
              </w:rPr>
            </w:pPr>
            <w:ins w:id="3583" w:author="ERCOT" w:date="2023-10-26T12:41:00Z">
              <w:r w:rsidRPr="00E95F39">
                <w:rPr>
                  <w:sz w:val="22"/>
                  <w:szCs w:val="22"/>
                </w:rPr>
                <w:t>0</w:t>
              </w:r>
            </w:ins>
            <w:del w:id="358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73697BF" w14:textId="3199F0BB" w:rsidR="004059C1" w:rsidRPr="00E95F39" w:rsidRDefault="004059C1" w:rsidP="00E95F39">
            <w:pPr>
              <w:widowControl/>
              <w:autoSpaceDE/>
              <w:autoSpaceDN/>
              <w:adjustRightInd/>
              <w:jc w:val="center"/>
              <w:rPr>
                <w:b/>
                <w:bCs/>
                <w:sz w:val="22"/>
                <w:szCs w:val="22"/>
              </w:rPr>
            </w:pPr>
            <w:ins w:id="3585" w:author="ERCOT" w:date="2023-10-26T12:41:00Z">
              <w:r w:rsidRPr="00E95F39">
                <w:rPr>
                  <w:sz w:val="22"/>
                  <w:szCs w:val="22"/>
                </w:rPr>
                <w:t>0</w:t>
              </w:r>
            </w:ins>
            <w:del w:id="358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46851AD" w14:textId="32059249" w:rsidR="004059C1" w:rsidRPr="00E95F39" w:rsidRDefault="004059C1" w:rsidP="00E95F39">
            <w:pPr>
              <w:widowControl/>
              <w:autoSpaceDE/>
              <w:autoSpaceDN/>
              <w:adjustRightInd/>
              <w:jc w:val="center"/>
              <w:rPr>
                <w:b/>
                <w:bCs/>
                <w:sz w:val="22"/>
                <w:szCs w:val="22"/>
              </w:rPr>
            </w:pPr>
            <w:ins w:id="3587" w:author="ERCOT" w:date="2023-10-26T12:41:00Z">
              <w:r w:rsidRPr="00E95F39">
                <w:rPr>
                  <w:sz w:val="22"/>
                  <w:szCs w:val="22"/>
                </w:rPr>
                <w:t>3</w:t>
              </w:r>
            </w:ins>
            <w:del w:id="3588" w:author="ERCOT" w:date="2023-10-26T12:41:00Z">
              <w:r w:rsidRPr="00E95F39" w:rsidDel="00EF7EA0">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124B23" w14:textId="485E07B4" w:rsidR="004059C1" w:rsidRPr="00E95F39" w:rsidRDefault="004059C1" w:rsidP="00E95F39">
            <w:pPr>
              <w:widowControl/>
              <w:autoSpaceDE/>
              <w:autoSpaceDN/>
              <w:adjustRightInd/>
              <w:jc w:val="center"/>
              <w:rPr>
                <w:b/>
                <w:bCs/>
                <w:sz w:val="22"/>
                <w:szCs w:val="22"/>
              </w:rPr>
            </w:pPr>
            <w:ins w:id="3589" w:author="ERCOT" w:date="2023-10-26T12:41:00Z">
              <w:r w:rsidRPr="00E95F39">
                <w:rPr>
                  <w:sz w:val="22"/>
                  <w:szCs w:val="22"/>
                </w:rPr>
                <w:t>3</w:t>
              </w:r>
            </w:ins>
            <w:del w:id="3590" w:author="ERCOT" w:date="2023-10-26T12:41:00Z">
              <w:r w:rsidRPr="00E95F39" w:rsidDel="00EF7EA0">
                <w:rPr>
                  <w:sz w:val="22"/>
                  <w:szCs w:val="22"/>
                </w:rPr>
                <w:delText>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15D97022" w14:textId="563FE1BA" w:rsidR="004059C1" w:rsidRPr="00E95F39" w:rsidRDefault="004059C1" w:rsidP="00E95F39">
            <w:pPr>
              <w:widowControl/>
              <w:autoSpaceDE/>
              <w:autoSpaceDN/>
              <w:adjustRightInd/>
              <w:jc w:val="center"/>
              <w:rPr>
                <w:b/>
                <w:bCs/>
                <w:sz w:val="22"/>
                <w:szCs w:val="22"/>
              </w:rPr>
            </w:pPr>
            <w:ins w:id="3591" w:author="ERCOT" w:date="2023-10-26T12:41:00Z">
              <w:r w:rsidRPr="00E95F39">
                <w:rPr>
                  <w:sz w:val="22"/>
                  <w:szCs w:val="22"/>
                </w:rPr>
                <w:t>3</w:t>
              </w:r>
            </w:ins>
            <w:del w:id="3592" w:author="ERCOT" w:date="2023-10-26T12:41:00Z">
              <w:r w:rsidRPr="00E95F39" w:rsidDel="00EF7EA0">
                <w:rPr>
                  <w:sz w:val="22"/>
                  <w:szCs w:val="22"/>
                </w:rPr>
                <w:delText>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1AF89D7" w14:textId="47430D8E" w:rsidR="004059C1" w:rsidRPr="00E95F39" w:rsidRDefault="004059C1" w:rsidP="00E95F39">
            <w:pPr>
              <w:widowControl/>
              <w:autoSpaceDE/>
              <w:autoSpaceDN/>
              <w:adjustRightInd/>
              <w:jc w:val="center"/>
              <w:rPr>
                <w:b/>
                <w:bCs/>
                <w:sz w:val="22"/>
                <w:szCs w:val="22"/>
              </w:rPr>
            </w:pPr>
            <w:ins w:id="3593" w:author="ERCOT" w:date="2023-10-26T12:41:00Z">
              <w:r w:rsidRPr="00E95F39">
                <w:rPr>
                  <w:sz w:val="22"/>
                  <w:szCs w:val="22"/>
                </w:rPr>
                <w:t>3</w:t>
              </w:r>
            </w:ins>
            <w:del w:id="3594" w:author="ERCOT" w:date="2023-10-26T12:41:00Z">
              <w:r w:rsidRPr="00E95F39" w:rsidDel="00EF7EA0">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647CD81" w14:textId="2DCCE31A" w:rsidR="004059C1" w:rsidRPr="00E95F39" w:rsidRDefault="004059C1" w:rsidP="00E95F39">
            <w:pPr>
              <w:widowControl/>
              <w:autoSpaceDE/>
              <w:autoSpaceDN/>
              <w:adjustRightInd/>
              <w:jc w:val="center"/>
              <w:rPr>
                <w:b/>
                <w:bCs/>
                <w:sz w:val="22"/>
                <w:szCs w:val="22"/>
              </w:rPr>
            </w:pPr>
            <w:ins w:id="3595" w:author="ERCOT" w:date="2023-10-26T12:41:00Z">
              <w:r w:rsidRPr="00E95F39">
                <w:rPr>
                  <w:sz w:val="22"/>
                  <w:szCs w:val="22"/>
                </w:rPr>
                <w:t>37</w:t>
              </w:r>
            </w:ins>
            <w:del w:id="3596" w:author="ERCOT" w:date="2023-10-26T12:41:00Z">
              <w:r w:rsidRPr="00E95F39" w:rsidDel="00EF7EA0">
                <w:rPr>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BA3A3E2" w14:textId="7E22980F" w:rsidR="004059C1" w:rsidRPr="00E95F39" w:rsidRDefault="004059C1" w:rsidP="00E95F39">
            <w:pPr>
              <w:widowControl/>
              <w:autoSpaceDE/>
              <w:autoSpaceDN/>
              <w:adjustRightInd/>
              <w:jc w:val="center"/>
              <w:rPr>
                <w:b/>
                <w:bCs/>
                <w:sz w:val="22"/>
                <w:szCs w:val="22"/>
              </w:rPr>
            </w:pPr>
            <w:ins w:id="3597" w:author="ERCOT" w:date="2023-10-26T12:41:00Z">
              <w:r w:rsidRPr="00E95F39">
                <w:rPr>
                  <w:sz w:val="22"/>
                  <w:szCs w:val="22"/>
                </w:rPr>
                <w:t>37</w:t>
              </w:r>
            </w:ins>
            <w:del w:id="3598" w:author="ERCOT" w:date="2023-10-26T12:41:00Z">
              <w:r w:rsidRPr="00E95F39" w:rsidDel="00EF7EA0">
                <w:rPr>
                  <w:sz w:val="22"/>
                  <w:szCs w:val="22"/>
                </w:rPr>
                <w:delText>50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FD2DCA8" w14:textId="2AEFFB82" w:rsidR="004059C1" w:rsidRPr="00E95F39" w:rsidRDefault="004059C1" w:rsidP="00E95F39">
            <w:pPr>
              <w:widowControl/>
              <w:autoSpaceDE/>
              <w:autoSpaceDN/>
              <w:adjustRightInd/>
              <w:jc w:val="center"/>
              <w:rPr>
                <w:b/>
                <w:bCs/>
                <w:sz w:val="22"/>
                <w:szCs w:val="22"/>
              </w:rPr>
            </w:pPr>
            <w:ins w:id="3599" w:author="ERCOT" w:date="2023-10-26T12:41:00Z">
              <w:r w:rsidRPr="00E95F39">
                <w:rPr>
                  <w:sz w:val="22"/>
                  <w:szCs w:val="22"/>
                </w:rPr>
                <w:t>37</w:t>
              </w:r>
            </w:ins>
            <w:del w:id="3600" w:author="ERCOT" w:date="2023-10-26T12:41:00Z">
              <w:r w:rsidRPr="00E95F39" w:rsidDel="00EF7EA0">
                <w:rPr>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76804C8" w14:textId="671C54E5" w:rsidR="004059C1" w:rsidRPr="00E95F39" w:rsidRDefault="004059C1" w:rsidP="00E95F39">
            <w:pPr>
              <w:widowControl/>
              <w:autoSpaceDE/>
              <w:autoSpaceDN/>
              <w:adjustRightInd/>
              <w:jc w:val="center"/>
              <w:rPr>
                <w:b/>
                <w:bCs/>
                <w:sz w:val="22"/>
                <w:szCs w:val="22"/>
              </w:rPr>
            </w:pPr>
            <w:ins w:id="3601" w:author="ERCOT" w:date="2023-10-26T12:41:00Z">
              <w:r w:rsidRPr="00E95F39">
                <w:rPr>
                  <w:sz w:val="22"/>
                  <w:szCs w:val="22"/>
                </w:rPr>
                <w:t>37</w:t>
              </w:r>
            </w:ins>
            <w:del w:id="3602" w:author="ERCOT" w:date="2023-10-26T12:41:00Z">
              <w:r w:rsidRPr="00E95F39" w:rsidDel="00EF7EA0">
                <w:rPr>
                  <w:sz w:val="22"/>
                  <w:szCs w:val="22"/>
                </w:rPr>
                <w:delText>50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C8C27ED" w14:textId="076730FC" w:rsidR="004059C1" w:rsidRPr="00E95F39" w:rsidRDefault="004059C1" w:rsidP="00E95F39">
            <w:pPr>
              <w:widowControl/>
              <w:autoSpaceDE/>
              <w:autoSpaceDN/>
              <w:adjustRightInd/>
              <w:jc w:val="center"/>
              <w:rPr>
                <w:b/>
                <w:bCs/>
                <w:sz w:val="22"/>
                <w:szCs w:val="22"/>
              </w:rPr>
            </w:pPr>
            <w:ins w:id="3603" w:author="ERCOT" w:date="2023-10-26T12:41:00Z">
              <w:r w:rsidRPr="00E95F39">
                <w:rPr>
                  <w:sz w:val="22"/>
                  <w:szCs w:val="22"/>
                </w:rPr>
                <w:t>31</w:t>
              </w:r>
            </w:ins>
            <w:del w:id="3604" w:author="ERCOT" w:date="2023-10-26T12:41:00Z">
              <w:r w:rsidRPr="00E95F39" w:rsidDel="00EF7EA0">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7E47C92" w14:textId="4B6FE119" w:rsidR="004059C1" w:rsidRPr="00E95F39" w:rsidRDefault="004059C1" w:rsidP="00E95F39">
            <w:pPr>
              <w:widowControl/>
              <w:autoSpaceDE/>
              <w:autoSpaceDN/>
              <w:adjustRightInd/>
              <w:jc w:val="center"/>
              <w:rPr>
                <w:b/>
                <w:bCs/>
                <w:sz w:val="22"/>
                <w:szCs w:val="22"/>
              </w:rPr>
            </w:pPr>
            <w:ins w:id="3605" w:author="ERCOT" w:date="2023-10-26T12:41:00Z">
              <w:r w:rsidRPr="00E95F39">
                <w:rPr>
                  <w:sz w:val="22"/>
                  <w:szCs w:val="22"/>
                </w:rPr>
                <w:t>31</w:t>
              </w:r>
            </w:ins>
            <w:del w:id="3606" w:author="ERCOT" w:date="2023-10-26T12:41:00Z">
              <w:r w:rsidRPr="00E95F39" w:rsidDel="00EF7EA0">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38BE633" w14:textId="197433A4" w:rsidR="004059C1" w:rsidRPr="00E95F39" w:rsidRDefault="004059C1" w:rsidP="00E95F39">
            <w:pPr>
              <w:widowControl/>
              <w:autoSpaceDE/>
              <w:autoSpaceDN/>
              <w:adjustRightInd/>
              <w:jc w:val="center"/>
              <w:rPr>
                <w:b/>
                <w:bCs/>
                <w:sz w:val="22"/>
                <w:szCs w:val="22"/>
              </w:rPr>
            </w:pPr>
            <w:ins w:id="3607" w:author="ERCOT" w:date="2023-10-26T12:41:00Z">
              <w:r w:rsidRPr="00E95F39">
                <w:rPr>
                  <w:sz w:val="22"/>
                  <w:szCs w:val="22"/>
                </w:rPr>
                <w:t>31</w:t>
              </w:r>
            </w:ins>
            <w:del w:id="3608" w:author="ERCOT" w:date="2023-10-26T12:41:00Z">
              <w:r w:rsidRPr="00E95F39" w:rsidDel="00EF7EA0">
                <w:rPr>
                  <w:sz w:val="22"/>
                  <w:szCs w:val="22"/>
                </w:rPr>
                <w:delText>36</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690B015A" w14:textId="56E67424" w:rsidR="004059C1" w:rsidRPr="00E95F39" w:rsidRDefault="004059C1" w:rsidP="00E95F39">
            <w:pPr>
              <w:widowControl/>
              <w:autoSpaceDE/>
              <w:autoSpaceDN/>
              <w:adjustRightInd/>
              <w:jc w:val="center"/>
              <w:rPr>
                <w:b/>
                <w:bCs/>
                <w:sz w:val="22"/>
                <w:szCs w:val="22"/>
              </w:rPr>
            </w:pPr>
            <w:ins w:id="3609" w:author="ERCOT" w:date="2023-10-26T12:41:00Z">
              <w:r w:rsidRPr="00E95F39">
                <w:rPr>
                  <w:sz w:val="22"/>
                  <w:szCs w:val="22"/>
                </w:rPr>
                <w:t>31</w:t>
              </w:r>
            </w:ins>
            <w:del w:id="3610" w:author="ERCOT" w:date="2023-10-26T12:41:00Z">
              <w:r w:rsidRPr="00E95F39" w:rsidDel="00EF7EA0">
                <w:rPr>
                  <w:sz w:val="22"/>
                  <w:szCs w:val="22"/>
                </w:rPr>
                <w:delText>36</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663FB6D4" w14:textId="102F47D5" w:rsidR="004059C1" w:rsidRPr="00E95F39" w:rsidRDefault="004059C1" w:rsidP="00E95F39">
            <w:pPr>
              <w:widowControl/>
              <w:autoSpaceDE/>
              <w:autoSpaceDN/>
              <w:adjustRightInd/>
              <w:jc w:val="center"/>
              <w:rPr>
                <w:b/>
                <w:bCs/>
                <w:sz w:val="22"/>
                <w:szCs w:val="22"/>
              </w:rPr>
            </w:pPr>
            <w:ins w:id="3611" w:author="ERCOT" w:date="2023-10-26T12:41:00Z">
              <w:r w:rsidRPr="00E95F39">
                <w:rPr>
                  <w:sz w:val="22"/>
                  <w:szCs w:val="22"/>
                </w:rPr>
                <w:t>0</w:t>
              </w:r>
            </w:ins>
            <w:del w:id="3612" w:author="ERCOT" w:date="2023-10-26T12:41:00Z">
              <w:r w:rsidRPr="00E95F39" w:rsidDel="00EF7EA0">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3555DAC1" w14:textId="2F2A2AB0" w:rsidR="004059C1" w:rsidRPr="00E95F39" w:rsidRDefault="004059C1" w:rsidP="00E95F39">
            <w:pPr>
              <w:widowControl/>
              <w:autoSpaceDE/>
              <w:autoSpaceDN/>
              <w:adjustRightInd/>
              <w:jc w:val="center"/>
              <w:rPr>
                <w:b/>
                <w:bCs/>
                <w:sz w:val="22"/>
                <w:szCs w:val="22"/>
              </w:rPr>
            </w:pPr>
            <w:ins w:id="3613" w:author="ERCOT" w:date="2023-10-26T12:41:00Z">
              <w:r w:rsidRPr="00E95F39">
                <w:rPr>
                  <w:sz w:val="22"/>
                  <w:szCs w:val="22"/>
                </w:rPr>
                <w:t>0</w:t>
              </w:r>
            </w:ins>
            <w:del w:id="3614" w:author="ERCOT" w:date="2023-10-26T12:41:00Z">
              <w:r w:rsidRPr="00E95F39" w:rsidDel="00EF7EA0">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39B5DBA1" w14:textId="4A287C87" w:rsidR="004059C1" w:rsidRPr="00E95F39" w:rsidRDefault="004059C1" w:rsidP="00E95F39">
            <w:pPr>
              <w:widowControl/>
              <w:autoSpaceDE/>
              <w:autoSpaceDN/>
              <w:adjustRightInd/>
              <w:jc w:val="center"/>
              <w:rPr>
                <w:b/>
                <w:bCs/>
                <w:sz w:val="22"/>
                <w:szCs w:val="22"/>
              </w:rPr>
            </w:pPr>
            <w:ins w:id="3615" w:author="ERCOT" w:date="2023-10-26T12:41:00Z">
              <w:r w:rsidRPr="00E95F39">
                <w:rPr>
                  <w:sz w:val="22"/>
                  <w:szCs w:val="22"/>
                </w:rPr>
                <w:t>0</w:t>
              </w:r>
            </w:ins>
            <w:del w:id="3616" w:author="ERCOT" w:date="2023-10-26T12:41:00Z">
              <w:r w:rsidRPr="00E95F39" w:rsidDel="00EF7EA0">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0B78E33" w14:textId="7F219F8C" w:rsidR="004059C1" w:rsidRPr="00E95F39" w:rsidRDefault="004059C1" w:rsidP="00E95F39">
            <w:pPr>
              <w:widowControl/>
              <w:autoSpaceDE/>
              <w:autoSpaceDN/>
              <w:adjustRightInd/>
              <w:jc w:val="center"/>
              <w:rPr>
                <w:b/>
                <w:bCs/>
                <w:sz w:val="22"/>
                <w:szCs w:val="22"/>
              </w:rPr>
            </w:pPr>
            <w:ins w:id="3617" w:author="ERCOT" w:date="2023-10-26T12:41:00Z">
              <w:r w:rsidRPr="00E95F39">
                <w:rPr>
                  <w:sz w:val="22"/>
                  <w:szCs w:val="22"/>
                </w:rPr>
                <w:t>0</w:t>
              </w:r>
            </w:ins>
            <w:del w:id="3618" w:author="ERCOT" w:date="2023-10-26T12:41:00Z">
              <w:r w:rsidRPr="00E95F39" w:rsidDel="00EF7EA0">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6CD704C7" w14:textId="46FC375A" w:rsidR="004059C1" w:rsidRPr="00E95F39" w:rsidRDefault="004059C1" w:rsidP="00E95F39">
            <w:pPr>
              <w:widowControl/>
              <w:autoSpaceDE/>
              <w:autoSpaceDN/>
              <w:adjustRightInd/>
              <w:jc w:val="center"/>
              <w:rPr>
                <w:b/>
                <w:bCs/>
                <w:sz w:val="22"/>
                <w:szCs w:val="22"/>
              </w:rPr>
            </w:pPr>
            <w:ins w:id="3619" w:author="ERCOT" w:date="2023-10-26T12:41:00Z">
              <w:r w:rsidRPr="00E95F39">
                <w:rPr>
                  <w:sz w:val="22"/>
                  <w:szCs w:val="22"/>
                </w:rPr>
                <w:t>0</w:t>
              </w:r>
            </w:ins>
            <w:del w:id="3620"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0FDF46B9" w14:textId="562CE589" w:rsidR="004059C1" w:rsidRPr="00E95F39" w:rsidRDefault="004059C1" w:rsidP="00E95F39">
            <w:pPr>
              <w:widowControl/>
              <w:autoSpaceDE/>
              <w:autoSpaceDN/>
              <w:adjustRightInd/>
              <w:jc w:val="center"/>
              <w:rPr>
                <w:b/>
                <w:bCs/>
                <w:sz w:val="22"/>
                <w:szCs w:val="22"/>
              </w:rPr>
            </w:pPr>
            <w:ins w:id="3621" w:author="ERCOT" w:date="2023-10-26T12:41:00Z">
              <w:r w:rsidRPr="00E95F39">
                <w:rPr>
                  <w:sz w:val="22"/>
                  <w:szCs w:val="22"/>
                </w:rPr>
                <w:t>0</w:t>
              </w:r>
            </w:ins>
            <w:del w:id="3622" w:author="ERCOT" w:date="2023-10-26T12:41:00Z">
              <w:r w:rsidRPr="00E95F39" w:rsidDel="00EF7EA0">
                <w:rPr>
                  <w:sz w:val="22"/>
                  <w:szCs w:val="22"/>
                </w:rPr>
                <w:delText>0</w:delText>
              </w:r>
            </w:del>
          </w:p>
        </w:tc>
      </w:tr>
      <w:tr w:rsidR="004059C1" w:rsidRPr="00ED4D8D" w14:paraId="1515B76C"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4059C1" w:rsidRPr="00ED4D8D" w:rsidRDefault="004059C1" w:rsidP="004059C1">
            <w:pPr>
              <w:widowControl/>
              <w:autoSpaceDE/>
              <w:autoSpaceDN/>
              <w:adjustRightInd/>
              <w:jc w:val="center"/>
              <w:rPr>
                <w:sz w:val="22"/>
                <w:szCs w:val="22"/>
              </w:rPr>
            </w:pPr>
            <w:r w:rsidRPr="00ED4D8D">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center"/>
          </w:tcPr>
          <w:p w14:paraId="09BB9879" w14:textId="15570CB3" w:rsidR="004059C1" w:rsidRPr="00E95F39" w:rsidRDefault="004059C1" w:rsidP="00E95F39">
            <w:pPr>
              <w:widowControl/>
              <w:autoSpaceDE/>
              <w:autoSpaceDN/>
              <w:adjustRightInd/>
              <w:jc w:val="center"/>
              <w:rPr>
                <w:b/>
                <w:bCs/>
                <w:sz w:val="22"/>
                <w:szCs w:val="22"/>
              </w:rPr>
            </w:pPr>
            <w:ins w:id="3623" w:author="ERCOT" w:date="2023-10-26T12:41:00Z">
              <w:r w:rsidRPr="00E95F39">
                <w:rPr>
                  <w:sz w:val="22"/>
                  <w:szCs w:val="22"/>
                </w:rPr>
                <w:t>0</w:t>
              </w:r>
            </w:ins>
            <w:del w:id="3624"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CD51BE5" w14:textId="4F85E12E" w:rsidR="004059C1" w:rsidRPr="00E95F39" w:rsidRDefault="004059C1" w:rsidP="00E95F39">
            <w:pPr>
              <w:widowControl/>
              <w:autoSpaceDE/>
              <w:autoSpaceDN/>
              <w:adjustRightInd/>
              <w:jc w:val="center"/>
              <w:rPr>
                <w:b/>
                <w:bCs/>
                <w:sz w:val="22"/>
                <w:szCs w:val="22"/>
              </w:rPr>
            </w:pPr>
            <w:ins w:id="3625" w:author="ERCOT" w:date="2023-10-26T12:41:00Z">
              <w:r w:rsidRPr="00E95F39">
                <w:rPr>
                  <w:sz w:val="22"/>
                  <w:szCs w:val="22"/>
                </w:rPr>
                <w:t>0</w:t>
              </w:r>
            </w:ins>
            <w:del w:id="362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69C0B08" w14:textId="08C1DF1C" w:rsidR="004059C1" w:rsidRPr="00E95F39" w:rsidRDefault="004059C1" w:rsidP="00E95F39">
            <w:pPr>
              <w:widowControl/>
              <w:autoSpaceDE/>
              <w:autoSpaceDN/>
              <w:adjustRightInd/>
              <w:jc w:val="center"/>
              <w:rPr>
                <w:b/>
                <w:bCs/>
                <w:sz w:val="22"/>
                <w:szCs w:val="22"/>
              </w:rPr>
            </w:pPr>
            <w:ins w:id="3627" w:author="ERCOT" w:date="2023-10-26T12:41:00Z">
              <w:r w:rsidRPr="00E95F39">
                <w:rPr>
                  <w:sz w:val="22"/>
                  <w:szCs w:val="22"/>
                </w:rPr>
                <w:t>0</w:t>
              </w:r>
            </w:ins>
            <w:del w:id="362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B5FFD5B" w14:textId="55A913E6" w:rsidR="004059C1" w:rsidRPr="00E95F39" w:rsidRDefault="004059C1" w:rsidP="00E95F39">
            <w:pPr>
              <w:widowControl/>
              <w:autoSpaceDE/>
              <w:autoSpaceDN/>
              <w:adjustRightInd/>
              <w:jc w:val="center"/>
              <w:rPr>
                <w:b/>
                <w:bCs/>
                <w:sz w:val="22"/>
                <w:szCs w:val="22"/>
              </w:rPr>
            </w:pPr>
            <w:ins w:id="3629" w:author="ERCOT" w:date="2023-10-26T12:41:00Z">
              <w:r w:rsidRPr="00E95F39">
                <w:rPr>
                  <w:sz w:val="22"/>
                  <w:szCs w:val="22"/>
                </w:rPr>
                <w:t>0</w:t>
              </w:r>
            </w:ins>
            <w:del w:id="363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C8788E4" w14:textId="42C0305F" w:rsidR="004059C1" w:rsidRPr="00E95F39" w:rsidRDefault="004059C1" w:rsidP="00E95F39">
            <w:pPr>
              <w:widowControl/>
              <w:autoSpaceDE/>
              <w:autoSpaceDN/>
              <w:adjustRightInd/>
              <w:jc w:val="center"/>
              <w:rPr>
                <w:b/>
                <w:bCs/>
                <w:sz w:val="22"/>
                <w:szCs w:val="22"/>
              </w:rPr>
            </w:pPr>
            <w:ins w:id="3631" w:author="ERCOT" w:date="2023-10-26T12:41:00Z">
              <w:r w:rsidRPr="00E95F39">
                <w:rPr>
                  <w:sz w:val="22"/>
                  <w:szCs w:val="22"/>
                </w:rPr>
                <w:t>0</w:t>
              </w:r>
            </w:ins>
            <w:del w:id="363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69B5DFB" w14:textId="175F874A" w:rsidR="004059C1" w:rsidRPr="00E95F39" w:rsidRDefault="004059C1" w:rsidP="00E95F39">
            <w:pPr>
              <w:widowControl/>
              <w:autoSpaceDE/>
              <w:autoSpaceDN/>
              <w:adjustRightInd/>
              <w:jc w:val="center"/>
              <w:rPr>
                <w:b/>
                <w:bCs/>
                <w:sz w:val="22"/>
                <w:szCs w:val="22"/>
              </w:rPr>
            </w:pPr>
            <w:ins w:id="3633" w:author="ERCOT" w:date="2023-10-26T12:41:00Z">
              <w:r w:rsidRPr="00E95F39">
                <w:rPr>
                  <w:sz w:val="22"/>
                  <w:szCs w:val="22"/>
                </w:rPr>
                <w:t>0</w:t>
              </w:r>
            </w:ins>
            <w:del w:id="363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1714723" w14:textId="17273C69" w:rsidR="004059C1" w:rsidRPr="00E95F39" w:rsidRDefault="004059C1" w:rsidP="00E95F39">
            <w:pPr>
              <w:widowControl/>
              <w:autoSpaceDE/>
              <w:autoSpaceDN/>
              <w:adjustRightInd/>
              <w:jc w:val="center"/>
              <w:rPr>
                <w:b/>
                <w:bCs/>
                <w:sz w:val="22"/>
                <w:szCs w:val="22"/>
              </w:rPr>
            </w:pPr>
            <w:ins w:id="3635" w:author="ERCOT" w:date="2023-10-26T12:41:00Z">
              <w:r w:rsidRPr="00E95F39">
                <w:rPr>
                  <w:sz w:val="22"/>
                  <w:szCs w:val="22"/>
                </w:rPr>
                <w:t>3</w:t>
              </w:r>
            </w:ins>
            <w:del w:id="3636" w:author="ERCOT" w:date="2023-10-26T12:41:00Z">
              <w:r w:rsidRPr="00E95F39" w:rsidDel="00EF7EA0">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1C30B91" w14:textId="19E70814" w:rsidR="004059C1" w:rsidRPr="00E95F39" w:rsidRDefault="004059C1" w:rsidP="00E95F39">
            <w:pPr>
              <w:widowControl/>
              <w:autoSpaceDE/>
              <w:autoSpaceDN/>
              <w:adjustRightInd/>
              <w:jc w:val="center"/>
              <w:rPr>
                <w:b/>
                <w:bCs/>
                <w:sz w:val="22"/>
                <w:szCs w:val="22"/>
              </w:rPr>
            </w:pPr>
            <w:ins w:id="3637" w:author="ERCOT" w:date="2023-10-26T12:41:00Z">
              <w:r w:rsidRPr="00E95F39">
                <w:rPr>
                  <w:sz w:val="22"/>
                  <w:szCs w:val="22"/>
                </w:rPr>
                <w:t>3</w:t>
              </w:r>
            </w:ins>
            <w:del w:id="3638" w:author="ERCOT" w:date="2023-10-26T12:41:00Z">
              <w:r w:rsidRPr="00E95F39" w:rsidDel="00EF7EA0">
                <w:rPr>
                  <w:sz w:val="22"/>
                  <w:szCs w:val="22"/>
                </w:rPr>
                <w:delText>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529F8B46" w14:textId="24681342" w:rsidR="004059C1" w:rsidRPr="00E95F39" w:rsidRDefault="004059C1" w:rsidP="00E95F39">
            <w:pPr>
              <w:widowControl/>
              <w:autoSpaceDE/>
              <w:autoSpaceDN/>
              <w:adjustRightInd/>
              <w:jc w:val="center"/>
              <w:rPr>
                <w:b/>
                <w:bCs/>
                <w:sz w:val="22"/>
                <w:szCs w:val="22"/>
              </w:rPr>
            </w:pPr>
            <w:ins w:id="3639" w:author="ERCOT" w:date="2023-10-26T12:41:00Z">
              <w:r w:rsidRPr="00E95F39">
                <w:rPr>
                  <w:sz w:val="22"/>
                  <w:szCs w:val="22"/>
                </w:rPr>
                <w:t>3</w:t>
              </w:r>
            </w:ins>
            <w:del w:id="3640" w:author="ERCOT" w:date="2023-10-26T12:41:00Z">
              <w:r w:rsidRPr="00E95F39" w:rsidDel="00EF7EA0">
                <w:rPr>
                  <w:sz w:val="22"/>
                  <w:szCs w:val="22"/>
                </w:rPr>
                <w:delText>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DAECEDA" w14:textId="6652901C" w:rsidR="004059C1" w:rsidRPr="00E95F39" w:rsidRDefault="004059C1" w:rsidP="00E95F39">
            <w:pPr>
              <w:widowControl/>
              <w:autoSpaceDE/>
              <w:autoSpaceDN/>
              <w:adjustRightInd/>
              <w:jc w:val="center"/>
              <w:rPr>
                <w:b/>
                <w:bCs/>
                <w:sz w:val="22"/>
                <w:szCs w:val="22"/>
              </w:rPr>
            </w:pPr>
            <w:ins w:id="3641" w:author="ERCOT" w:date="2023-10-26T12:41:00Z">
              <w:r w:rsidRPr="00E95F39">
                <w:rPr>
                  <w:sz w:val="22"/>
                  <w:szCs w:val="22"/>
                </w:rPr>
                <w:t>3</w:t>
              </w:r>
            </w:ins>
            <w:del w:id="3642" w:author="ERCOT" w:date="2023-10-26T12:41:00Z">
              <w:r w:rsidRPr="00E95F39" w:rsidDel="00EF7EA0">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642538B" w14:textId="3884D313" w:rsidR="004059C1" w:rsidRPr="00E95F39" w:rsidRDefault="004059C1" w:rsidP="00E95F39">
            <w:pPr>
              <w:widowControl/>
              <w:autoSpaceDE/>
              <w:autoSpaceDN/>
              <w:adjustRightInd/>
              <w:jc w:val="center"/>
              <w:rPr>
                <w:b/>
                <w:bCs/>
                <w:sz w:val="22"/>
                <w:szCs w:val="22"/>
              </w:rPr>
            </w:pPr>
            <w:ins w:id="3643" w:author="ERCOT" w:date="2023-10-26T12:41:00Z">
              <w:r w:rsidRPr="00E95F39">
                <w:rPr>
                  <w:sz w:val="22"/>
                  <w:szCs w:val="22"/>
                </w:rPr>
                <w:t>37</w:t>
              </w:r>
            </w:ins>
            <w:del w:id="3644" w:author="ERCOT" w:date="2023-10-26T12:41:00Z">
              <w:r w:rsidRPr="00E95F39" w:rsidDel="00EF7EA0">
                <w:rPr>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98BC6DF" w14:textId="1FE6D061" w:rsidR="004059C1" w:rsidRPr="00E95F39" w:rsidRDefault="004059C1" w:rsidP="00E95F39">
            <w:pPr>
              <w:widowControl/>
              <w:autoSpaceDE/>
              <w:autoSpaceDN/>
              <w:adjustRightInd/>
              <w:jc w:val="center"/>
              <w:rPr>
                <w:b/>
                <w:bCs/>
                <w:sz w:val="22"/>
                <w:szCs w:val="22"/>
              </w:rPr>
            </w:pPr>
            <w:ins w:id="3645" w:author="ERCOT" w:date="2023-10-26T12:41:00Z">
              <w:r w:rsidRPr="00E95F39">
                <w:rPr>
                  <w:sz w:val="22"/>
                  <w:szCs w:val="22"/>
                </w:rPr>
                <w:t>37</w:t>
              </w:r>
            </w:ins>
            <w:del w:id="3646" w:author="ERCOT" w:date="2023-10-26T12:41:00Z">
              <w:r w:rsidRPr="00E95F39" w:rsidDel="00EF7EA0">
                <w:rPr>
                  <w:sz w:val="22"/>
                  <w:szCs w:val="22"/>
                </w:rPr>
                <w:delText>50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2594EE1" w14:textId="279B0228" w:rsidR="004059C1" w:rsidRPr="00E95F39" w:rsidRDefault="004059C1" w:rsidP="00E95F39">
            <w:pPr>
              <w:widowControl/>
              <w:autoSpaceDE/>
              <w:autoSpaceDN/>
              <w:adjustRightInd/>
              <w:jc w:val="center"/>
              <w:rPr>
                <w:b/>
                <w:bCs/>
                <w:sz w:val="22"/>
                <w:szCs w:val="22"/>
              </w:rPr>
            </w:pPr>
            <w:ins w:id="3647" w:author="ERCOT" w:date="2023-10-26T12:41:00Z">
              <w:r w:rsidRPr="00E95F39">
                <w:rPr>
                  <w:sz w:val="22"/>
                  <w:szCs w:val="22"/>
                </w:rPr>
                <w:t>37</w:t>
              </w:r>
            </w:ins>
            <w:del w:id="3648" w:author="ERCOT" w:date="2023-10-26T12:41:00Z">
              <w:r w:rsidRPr="00E95F39" w:rsidDel="00EF7EA0">
                <w:rPr>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733B693" w14:textId="412FBAD8" w:rsidR="004059C1" w:rsidRPr="00E95F39" w:rsidRDefault="004059C1" w:rsidP="00E95F39">
            <w:pPr>
              <w:widowControl/>
              <w:autoSpaceDE/>
              <w:autoSpaceDN/>
              <w:adjustRightInd/>
              <w:jc w:val="center"/>
              <w:rPr>
                <w:b/>
                <w:bCs/>
                <w:sz w:val="22"/>
                <w:szCs w:val="22"/>
              </w:rPr>
            </w:pPr>
            <w:ins w:id="3649" w:author="ERCOT" w:date="2023-10-26T12:41:00Z">
              <w:r w:rsidRPr="00E95F39">
                <w:rPr>
                  <w:sz w:val="22"/>
                  <w:szCs w:val="22"/>
                </w:rPr>
                <w:t>37</w:t>
              </w:r>
            </w:ins>
            <w:del w:id="3650" w:author="ERCOT" w:date="2023-10-26T12:41:00Z">
              <w:r w:rsidRPr="00E95F39" w:rsidDel="00EF7EA0">
                <w:rPr>
                  <w:sz w:val="22"/>
                  <w:szCs w:val="22"/>
                </w:rPr>
                <w:delText>50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5EFFF05" w14:textId="60596494" w:rsidR="004059C1" w:rsidRPr="00E95F39" w:rsidRDefault="004059C1" w:rsidP="00E95F39">
            <w:pPr>
              <w:widowControl/>
              <w:autoSpaceDE/>
              <w:autoSpaceDN/>
              <w:adjustRightInd/>
              <w:jc w:val="center"/>
              <w:rPr>
                <w:b/>
                <w:bCs/>
                <w:sz w:val="22"/>
                <w:szCs w:val="22"/>
              </w:rPr>
            </w:pPr>
            <w:ins w:id="3651" w:author="ERCOT" w:date="2023-10-26T12:41:00Z">
              <w:r w:rsidRPr="00E95F39">
                <w:rPr>
                  <w:sz w:val="22"/>
                  <w:szCs w:val="22"/>
                </w:rPr>
                <w:t>31</w:t>
              </w:r>
            </w:ins>
            <w:del w:id="3652" w:author="ERCOT" w:date="2023-10-26T12:41:00Z">
              <w:r w:rsidRPr="00E95F39" w:rsidDel="00EF7EA0">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3173695" w14:textId="6B10794C" w:rsidR="004059C1" w:rsidRPr="00E95F39" w:rsidRDefault="004059C1" w:rsidP="00E95F39">
            <w:pPr>
              <w:widowControl/>
              <w:autoSpaceDE/>
              <w:autoSpaceDN/>
              <w:adjustRightInd/>
              <w:jc w:val="center"/>
              <w:rPr>
                <w:b/>
                <w:bCs/>
                <w:sz w:val="22"/>
                <w:szCs w:val="22"/>
              </w:rPr>
            </w:pPr>
            <w:ins w:id="3653" w:author="ERCOT" w:date="2023-10-26T12:41:00Z">
              <w:r w:rsidRPr="00E95F39">
                <w:rPr>
                  <w:sz w:val="22"/>
                  <w:szCs w:val="22"/>
                </w:rPr>
                <w:t>31</w:t>
              </w:r>
            </w:ins>
            <w:del w:id="3654" w:author="ERCOT" w:date="2023-10-26T12:41:00Z">
              <w:r w:rsidRPr="00E95F39" w:rsidDel="00EF7EA0">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C95F52D" w14:textId="0FA5306B" w:rsidR="004059C1" w:rsidRPr="00E95F39" w:rsidRDefault="004059C1" w:rsidP="00E95F39">
            <w:pPr>
              <w:widowControl/>
              <w:autoSpaceDE/>
              <w:autoSpaceDN/>
              <w:adjustRightInd/>
              <w:jc w:val="center"/>
              <w:rPr>
                <w:b/>
                <w:bCs/>
                <w:sz w:val="22"/>
                <w:szCs w:val="22"/>
              </w:rPr>
            </w:pPr>
            <w:ins w:id="3655" w:author="ERCOT" w:date="2023-10-26T12:41:00Z">
              <w:r w:rsidRPr="00E95F39">
                <w:rPr>
                  <w:sz w:val="22"/>
                  <w:szCs w:val="22"/>
                </w:rPr>
                <w:t>31</w:t>
              </w:r>
            </w:ins>
            <w:del w:id="3656" w:author="ERCOT" w:date="2023-10-26T12:41:00Z">
              <w:r w:rsidRPr="00E95F39" w:rsidDel="00EF7EA0">
                <w:rPr>
                  <w:sz w:val="22"/>
                  <w:szCs w:val="22"/>
                </w:rPr>
                <w:delText>36</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FEBB3B5" w14:textId="4475B0F0" w:rsidR="004059C1" w:rsidRPr="00E95F39" w:rsidRDefault="004059C1" w:rsidP="00E95F39">
            <w:pPr>
              <w:widowControl/>
              <w:autoSpaceDE/>
              <w:autoSpaceDN/>
              <w:adjustRightInd/>
              <w:jc w:val="center"/>
              <w:rPr>
                <w:b/>
                <w:bCs/>
                <w:sz w:val="22"/>
                <w:szCs w:val="22"/>
              </w:rPr>
            </w:pPr>
            <w:ins w:id="3657" w:author="ERCOT" w:date="2023-10-26T12:41:00Z">
              <w:r w:rsidRPr="00E95F39">
                <w:rPr>
                  <w:sz w:val="22"/>
                  <w:szCs w:val="22"/>
                </w:rPr>
                <w:t>31</w:t>
              </w:r>
            </w:ins>
            <w:del w:id="3658" w:author="ERCOT" w:date="2023-10-26T12:41:00Z">
              <w:r w:rsidRPr="00E95F39" w:rsidDel="00EF7EA0">
                <w:rPr>
                  <w:sz w:val="22"/>
                  <w:szCs w:val="22"/>
                </w:rPr>
                <w:delText>36</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105A2A55" w14:textId="2C9A4D10" w:rsidR="004059C1" w:rsidRPr="00E95F39" w:rsidRDefault="004059C1" w:rsidP="00E95F39">
            <w:pPr>
              <w:widowControl/>
              <w:autoSpaceDE/>
              <w:autoSpaceDN/>
              <w:adjustRightInd/>
              <w:jc w:val="center"/>
              <w:rPr>
                <w:b/>
                <w:bCs/>
                <w:sz w:val="22"/>
                <w:szCs w:val="22"/>
              </w:rPr>
            </w:pPr>
            <w:ins w:id="3659" w:author="ERCOT" w:date="2023-10-26T12:41:00Z">
              <w:r w:rsidRPr="00E95F39">
                <w:rPr>
                  <w:sz w:val="22"/>
                  <w:szCs w:val="22"/>
                </w:rPr>
                <w:t>0</w:t>
              </w:r>
            </w:ins>
            <w:del w:id="3660" w:author="ERCOT" w:date="2023-10-26T12:41:00Z">
              <w:r w:rsidRPr="00E95F39" w:rsidDel="00EF7EA0">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E16B0DB" w14:textId="14F53CC2" w:rsidR="004059C1" w:rsidRPr="00E95F39" w:rsidRDefault="004059C1" w:rsidP="00E95F39">
            <w:pPr>
              <w:widowControl/>
              <w:autoSpaceDE/>
              <w:autoSpaceDN/>
              <w:adjustRightInd/>
              <w:jc w:val="center"/>
              <w:rPr>
                <w:b/>
                <w:bCs/>
                <w:sz w:val="22"/>
                <w:szCs w:val="22"/>
              </w:rPr>
            </w:pPr>
            <w:ins w:id="3661" w:author="ERCOT" w:date="2023-10-26T12:41:00Z">
              <w:r w:rsidRPr="00E95F39">
                <w:rPr>
                  <w:sz w:val="22"/>
                  <w:szCs w:val="22"/>
                </w:rPr>
                <w:t>0</w:t>
              </w:r>
            </w:ins>
            <w:del w:id="3662" w:author="ERCOT" w:date="2023-10-26T12:41:00Z">
              <w:r w:rsidRPr="00E95F39" w:rsidDel="00EF7EA0">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78BA150" w14:textId="742EBB65" w:rsidR="004059C1" w:rsidRPr="00E95F39" w:rsidRDefault="004059C1" w:rsidP="00E95F39">
            <w:pPr>
              <w:widowControl/>
              <w:autoSpaceDE/>
              <w:autoSpaceDN/>
              <w:adjustRightInd/>
              <w:jc w:val="center"/>
              <w:rPr>
                <w:b/>
                <w:bCs/>
                <w:sz w:val="22"/>
                <w:szCs w:val="22"/>
              </w:rPr>
            </w:pPr>
            <w:ins w:id="3663" w:author="ERCOT" w:date="2023-10-26T12:41:00Z">
              <w:r w:rsidRPr="00E95F39">
                <w:rPr>
                  <w:sz w:val="22"/>
                  <w:szCs w:val="22"/>
                </w:rPr>
                <w:t>0</w:t>
              </w:r>
            </w:ins>
            <w:del w:id="3664" w:author="ERCOT" w:date="2023-10-26T12:41:00Z">
              <w:r w:rsidRPr="00E95F39" w:rsidDel="00EF7EA0">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42B87FA9" w14:textId="5C02F4AA" w:rsidR="004059C1" w:rsidRPr="00E95F39" w:rsidRDefault="004059C1" w:rsidP="00E95F39">
            <w:pPr>
              <w:widowControl/>
              <w:autoSpaceDE/>
              <w:autoSpaceDN/>
              <w:adjustRightInd/>
              <w:jc w:val="center"/>
              <w:rPr>
                <w:b/>
                <w:bCs/>
                <w:sz w:val="22"/>
                <w:szCs w:val="22"/>
              </w:rPr>
            </w:pPr>
            <w:ins w:id="3665" w:author="ERCOT" w:date="2023-10-26T12:41:00Z">
              <w:r w:rsidRPr="00E95F39">
                <w:rPr>
                  <w:sz w:val="22"/>
                  <w:szCs w:val="22"/>
                </w:rPr>
                <w:t>0</w:t>
              </w:r>
            </w:ins>
            <w:del w:id="3666" w:author="ERCOT" w:date="2023-10-26T12:41:00Z">
              <w:r w:rsidRPr="00E95F39" w:rsidDel="00EF7EA0">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3B064B24" w14:textId="24BCED61" w:rsidR="004059C1" w:rsidRPr="00E95F39" w:rsidRDefault="004059C1" w:rsidP="00E95F39">
            <w:pPr>
              <w:widowControl/>
              <w:autoSpaceDE/>
              <w:autoSpaceDN/>
              <w:adjustRightInd/>
              <w:jc w:val="center"/>
              <w:rPr>
                <w:b/>
                <w:bCs/>
                <w:sz w:val="22"/>
                <w:szCs w:val="22"/>
              </w:rPr>
            </w:pPr>
            <w:ins w:id="3667" w:author="ERCOT" w:date="2023-10-26T12:41:00Z">
              <w:r w:rsidRPr="00E95F39">
                <w:rPr>
                  <w:sz w:val="22"/>
                  <w:szCs w:val="22"/>
                </w:rPr>
                <w:t>0</w:t>
              </w:r>
            </w:ins>
            <w:del w:id="3668"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7B7D6842" w14:textId="29602FD2" w:rsidR="004059C1" w:rsidRPr="00E95F39" w:rsidRDefault="004059C1" w:rsidP="00E95F39">
            <w:pPr>
              <w:widowControl/>
              <w:autoSpaceDE/>
              <w:autoSpaceDN/>
              <w:adjustRightInd/>
              <w:jc w:val="center"/>
              <w:rPr>
                <w:b/>
                <w:bCs/>
                <w:sz w:val="22"/>
                <w:szCs w:val="22"/>
              </w:rPr>
            </w:pPr>
            <w:ins w:id="3669" w:author="ERCOT" w:date="2023-10-26T12:41:00Z">
              <w:r w:rsidRPr="00E95F39">
                <w:rPr>
                  <w:sz w:val="22"/>
                  <w:szCs w:val="22"/>
                </w:rPr>
                <w:t>0</w:t>
              </w:r>
            </w:ins>
            <w:del w:id="3670" w:author="ERCOT" w:date="2023-10-26T12:41:00Z">
              <w:r w:rsidRPr="00E95F39" w:rsidDel="00EF7EA0">
                <w:rPr>
                  <w:sz w:val="22"/>
                  <w:szCs w:val="22"/>
                </w:rPr>
                <w:delText>0</w:delText>
              </w:r>
            </w:del>
          </w:p>
        </w:tc>
      </w:tr>
      <w:tr w:rsidR="004059C1" w:rsidRPr="00ED4D8D" w14:paraId="15962FE9"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4059C1" w:rsidRPr="00ED4D8D" w:rsidRDefault="004059C1" w:rsidP="004059C1">
            <w:pPr>
              <w:widowControl/>
              <w:autoSpaceDE/>
              <w:autoSpaceDN/>
              <w:adjustRightInd/>
              <w:jc w:val="center"/>
              <w:rPr>
                <w:sz w:val="22"/>
                <w:szCs w:val="22"/>
              </w:rPr>
            </w:pPr>
            <w:r w:rsidRPr="00ED4D8D">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center"/>
          </w:tcPr>
          <w:p w14:paraId="5D8D9E76" w14:textId="1CAC8A64" w:rsidR="004059C1" w:rsidRPr="00E95F39" w:rsidRDefault="004059C1" w:rsidP="00E95F39">
            <w:pPr>
              <w:widowControl/>
              <w:autoSpaceDE/>
              <w:autoSpaceDN/>
              <w:adjustRightInd/>
              <w:jc w:val="center"/>
              <w:rPr>
                <w:b/>
                <w:bCs/>
                <w:sz w:val="22"/>
                <w:szCs w:val="22"/>
              </w:rPr>
            </w:pPr>
            <w:ins w:id="3671" w:author="ERCOT" w:date="2023-10-26T12:41:00Z">
              <w:r w:rsidRPr="00E95F39">
                <w:rPr>
                  <w:sz w:val="22"/>
                  <w:szCs w:val="22"/>
                </w:rPr>
                <w:t>0</w:t>
              </w:r>
            </w:ins>
            <w:del w:id="3672"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D04F0CF" w14:textId="6BC25B2D" w:rsidR="004059C1" w:rsidRPr="00E95F39" w:rsidRDefault="004059C1" w:rsidP="00E95F39">
            <w:pPr>
              <w:widowControl/>
              <w:autoSpaceDE/>
              <w:autoSpaceDN/>
              <w:adjustRightInd/>
              <w:jc w:val="center"/>
              <w:rPr>
                <w:b/>
                <w:bCs/>
                <w:sz w:val="22"/>
                <w:szCs w:val="22"/>
              </w:rPr>
            </w:pPr>
            <w:ins w:id="3673" w:author="ERCOT" w:date="2023-10-26T12:41:00Z">
              <w:r w:rsidRPr="00E95F39">
                <w:rPr>
                  <w:sz w:val="22"/>
                  <w:szCs w:val="22"/>
                </w:rPr>
                <w:t>0</w:t>
              </w:r>
            </w:ins>
            <w:del w:id="367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96E3CE" w14:textId="5D9AE859" w:rsidR="004059C1" w:rsidRPr="00E95F39" w:rsidRDefault="004059C1" w:rsidP="00E95F39">
            <w:pPr>
              <w:widowControl/>
              <w:autoSpaceDE/>
              <w:autoSpaceDN/>
              <w:adjustRightInd/>
              <w:jc w:val="center"/>
              <w:rPr>
                <w:b/>
                <w:bCs/>
                <w:sz w:val="22"/>
                <w:szCs w:val="22"/>
              </w:rPr>
            </w:pPr>
            <w:ins w:id="3675" w:author="ERCOT" w:date="2023-10-26T12:41:00Z">
              <w:r w:rsidRPr="00E95F39">
                <w:rPr>
                  <w:sz w:val="22"/>
                  <w:szCs w:val="22"/>
                </w:rPr>
                <w:t>0</w:t>
              </w:r>
            </w:ins>
            <w:del w:id="367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4AE2EEC" w14:textId="4B8D96EC" w:rsidR="004059C1" w:rsidRPr="00E95F39" w:rsidRDefault="004059C1" w:rsidP="00E95F39">
            <w:pPr>
              <w:widowControl/>
              <w:autoSpaceDE/>
              <w:autoSpaceDN/>
              <w:adjustRightInd/>
              <w:jc w:val="center"/>
              <w:rPr>
                <w:b/>
                <w:bCs/>
                <w:sz w:val="22"/>
                <w:szCs w:val="22"/>
              </w:rPr>
            </w:pPr>
            <w:ins w:id="3677" w:author="ERCOT" w:date="2023-10-26T12:41:00Z">
              <w:r w:rsidRPr="00E95F39">
                <w:rPr>
                  <w:sz w:val="22"/>
                  <w:szCs w:val="22"/>
                </w:rPr>
                <w:t>0</w:t>
              </w:r>
            </w:ins>
            <w:del w:id="367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94B12D0" w14:textId="6823F549" w:rsidR="004059C1" w:rsidRPr="00E95F39" w:rsidRDefault="004059C1" w:rsidP="00E95F39">
            <w:pPr>
              <w:widowControl/>
              <w:autoSpaceDE/>
              <w:autoSpaceDN/>
              <w:adjustRightInd/>
              <w:jc w:val="center"/>
              <w:rPr>
                <w:b/>
                <w:bCs/>
                <w:sz w:val="22"/>
                <w:szCs w:val="22"/>
              </w:rPr>
            </w:pPr>
            <w:ins w:id="3679" w:author="ERCOT" w:date="2023-10-26T12:41:00Z">
              <w:r w:rsidRPr="00E95F39">
                <w:rPr>
                  <w:sz w:val="22"/>
                  <w:szCs w:val="22"/>
                </w:rPr>
                <w:t>0</w:t>
              </w:r>
            </w:ins>
            <w:del w:id="368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01D91CD" w14:textId="1BAB36FA" w:rsidR="004059C1" w:rsidRPr="00E95F39" w:rsidRDefault="004059C1" w:rsidP="00E95F39">
            <w:pPr>
              <w:widowControl/>
              <w:autoSpaceDE/>
              <w:autoSpaceDN/>
              <w:adjustRightInd/>
              <w:jc w:val="center"/>
              <w:rPr>
                <w:b/>
                <w:bCs/>
                <w:sz w:val="22"/>
                <w:szCs w:val="22"/>
              </w:rPr>
            </w:pPr>
            <w:ins w:id="3681" w:author="ERCOT" w:date="2023-10-26T12:41:00Z">
              <w:r w:rsidRPr="00E95F39">
                <w:rPr>
                  <w:sz w:val="22"/>
                  <w:szCs w:val="22"/>
                </w:rPr>
                <w:t>0</w:t>
              </w:r>
            </w:ins>
            <w:del w:id="368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96F2FF3" w14:textId="5A34ADA2" w:rsidR="004059C1" w:rsidRPr="00E95F39" w:rsidRDefault="004059C1" w:rsidP="00E95F39">
            <w:pPr>
              <w:widowControl/>
              <w:autoSpaceDE/>
              <w:autoSpaceDN/>
              <w:adjustRightInd/>
              <w:jc w:val="center"/>
              <w:rPr>
                <w:b/>
                <w:bCs/>
                <w:sz w:val="22"/>
                <w:szCs w:val="22"/>
              </w:rPr>
            </w:pPr>
            <w:ins w:id="3683" w:author="ERCOT" w:date="2023-10-26T12:41:00Z">
              <w:r w:rsidRPr="00E95F39">
                <w:rPr>
                  <w:sz w:val="22"/>
                  <w:szCs w:val="22"/>
                </w:rPr>
                <w:t>7</w:t>
              </w:r>
            </w:ins>
            <w:del w:id="3684" w:author="ERCOT" w:date="2023-10-26T12:41:00Z">
              <w:r w:rsidRPr="00E95F39" w:rsidDel="00EF7EA0">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98F6C3F" w14:textId="446A6D9F" w:rsidR="004059C1" w:rsidRPr="00E95F39" w:rsidRDefault="004059C1" w:rsidP="00E95F39">
            <w:pPr>
              <w:widowControl/>
              <w:autoSpaceDE/>
              <w:autoSpaceDN/>
              <w:adjustRightInd/>
              <w:jc w:val="center"/>
              <w:rPr>
                <w:b/>
                <w:bCs/>
                <w:sz w:val="22"/>
                <w:szCs w:val="22"/>
              </w:rPr>
            </w:pPr>
            <w:ins w:id="3685" w:author="ERCOT" w:date="2023-10-26T12:41:00Z">
              <w:r w:rsidRPr="00E95F39">
                <w:rPr>
                  <w:sz w:val="22"/>
                  <w:szCs w:val="22"/>
                </w:rPr>
                <w:t>7</w:t>
              </w:r>
            </w:ins>
            <w:del w:id="3686" w:author="ERCOT" w:date="2023-10-26T12:41:00Z">
              <w:r w:rsidRPr="00E95F39" w:rsidDel="00EF7EA0">
                <w:rPr>
                  <w:sz w:val="22"/>
                  <w:szCs w:val="22"/>
                </w:rPr>
                <w:delText>18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E38872D" w14:textId="0372D30C" w:rsidR="004059C1" w:rsidRPr="00E95F39" w:rsidRDefault="004059C1" w:rsidP="00E95F39">
            <w:pPr>
              <w:widowControl/>
              <w:autoSpaceDE/>
              <w:autoSpaceDN/>
              <w:adjustRightInd/>
              <w:jc w:val="center"/>
              <w:rPr>
                <w:b/>
                <w:bCs/>
                <w:sz w:val="22"/>
                <w:szCs w:val="22"/>
              </w:rPr>
            </w:pPr>
            <w:ins w:id="3687" w:author="ERCOT" w:date="2023-10-26T12:41:00Z">
              <w:r w:rsidRPr="00E95F39">
                <w:rPr>
                  <w:sz w:val="22"/>
                  <w:szCs w:val="22"/>
                </w:rPr>
                <w:t>7</w:t>
              </w:r>
            </w:ins>
            <w:del w:id="3688" w:author="ERCOT" w:date="2023-10-26T12:41:00Z">
              <w:r w:rsidRPr="00E95F39" w:rsidDel="00EF7EA0">
                <w:rPr>
                  <w:sz w:val="22"/>
                  <w:szCs w:val="22"/>
                </w:rPr>
                <w:delText>18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9A69E77" w14:textId="7EC0CB55" w:rsidR="004059C1" w:rsidRPr="00E95F39" w:rsidRDefault="004059C1" w:rsidP="00E95F39">
            <w:pPr>
              <w:widowControl/>
              <w:autoSpaceDE/>
              <w:autoSpaceDN/>
              <w:adjustRightInd/>
              <w:jc w:val="center"/>
              <w:rPr>
                <w:b/>
                <w:bCs/>
                <w:sz w:val="22"/>
                <w:szCs w:val="22"/>
              </w:rPr>
            </w:pPr>
            <w:ins w:id="3689" w:author="ERCOT" w:date="2023-10-26T12:41:00Z">
              <w:r w:rsidRPr="00E95F39">
                <w:rPr>
                  <w:sz w:val="22"/>
                  <w:szCs w:val="22"/>
                </w:rPr>
                <w:t>7</w:t>
              </w:r>
            </w:ins>
            <w:del w:id="3690" w:author="ERCOT" w:date="2023-10-26T12:41:00Z">
              <w:r w:rsidRPr="00E95F39" w:rsidDel="00EF7EA0">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81A2242" w14:textId="155CE750" w:rsidR="004059C1" w:rsidRPr="00E95F39" w:rsidRDefault="004059C1" w:rsidP="00E95F39">
            <w:pPr>
              <w:widowControl/>
              <w:autoSpaceDE/>
              <w:autoSpaceDN/>
              <w:adjustRightInd/>
              <w:jc w:val="center"/>
              <w:rPr>
                <w:b/>
                <w:bCs/>
                <w:sz w:val="22"/>
                <w:szCs w:val="22"/>
              </w:rPr>
            </w:pPr>
            <w:ins w:id="3691" w:author="ERCOT" w:date="2023-10-26T12:41:00Z">
              <w:r w:rsidRPr="00E95F39">
                <w:rPr>
                  <w:sz w:val="22"/>
                  <w:szCs w:val="22"/>
                </w:rPr>
                <w:t>44</w:t>
              </w:r>
            </w:ins>
            <w:del w:id="3692" w:author="ERCOT" w:date="2023-10-26T12:41:00Z">
              <w:r w:rsidRPr="00E95F39" w:rsidDel="00EF7EA0">
                <w:rPr>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A10E73" w14:textId="548A59B9" w:rsidR="004059C1" w:rsidRPr="00E95F39" w:rsidRDefault="004059C1" w:rsidP="00E95F39">
            <w:pPr>
              <w:widowControl/>
              <w:autoSpaceDE/>
              <w:autoSpaceDN/>
              <w:adjustRightInd/>
              <w:jc w:val="center"/>
              <w:rPr>
                <w:b/>
                <w:bCs/>
                <w:sz w:val="22"/>
                <w:szCs w:val="22"/>
              </w:rPr>
            </w:pPr>
            <w:ins w:id="3693" w:author="ERCOT" w:date="2023-10-26T12:41:00Z">
              <w:r w:rsidRPr="00E95F39">
                <w:rPr>
                  <w:sz w:val="22"/>
                  <w:szCs w:val="22"/>
                </w:rPr>
                <w:t>44</w:t>
              </w:r>
            </w:ins>
            <w:del w:id="3694"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6B42EC4" w14:textId="6CB32658" w:rsidR="004059C1" w:rsidRPr="00E95F39" w:rsidRDefault="004059C1" w:rsidP="00E95F39">
            <w:pPr>
              <w:widowControl/>
              <w:autoSpaceDE/>
              <w:autoSpaceDN/>
              <w:adjustRightInd/>
              <w:jc w:val="center"/>
              <w:rPr>
                <w:b/>
                <w:bCs/>
                <w:sz w:val="22"/>
                <w:szCs w:val="22"/>
              </w:rPr>
            </w:pPr>
            <w:ins w:id="3695" w:author="ERCOT" w:date="2023-10-26T12:41:00Z">
              <w:r w:rsidRPr="00E95F39">
                <w:rPr>
                  <w:sz w:val="22"/>
                  <w:szCs w:val="22"/>
                </w:rPr>
                <w:t>44</w:t>
              </w:r>
            </w:ins>
            <w:del w:id="3696" w:author="ERCOT" w:date="2023-10-26T12:41:00Z">
              <w:r w:rsidRPr="00E95F39" w:rsidDel="00EF7EA0">
                <w:rPr>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972D8A3" w14:textId="4A87E5A9" w:rsidR="004059C1" w:rsidRPr="00E95F39" w:rsidRDefault="004059C1" w:rsidP="00E95F39">
            <w:pPr>
              <w:widowControl/>
              <w:autoSpaceDE/>
              <w:autoSpaceDN/>
              <w:adjustRightInd/>
              <w:jc w:val="center"/>
              <w:rPr>
                <w:b/>
                <w:bCs/>
                <w:sz w:val="22"/>
                <w:szCs w:val="22"/>
              </w:rPr>
            </w:pPr>
            <w:ins w:id="3697" w:author="ERCOT" w:date="2023-10-26T12:41:00Z">
              <w:r w:rsidRPr="00E95F39">
                <w:rPr>
                  <w:sz w:val="22"/>
                  <w:szCs w:val="22"/>
                </w:rPr>
                <w:t>44</w:t>
              </w:r>
            </w:ins>
            <w:del w:id="3698"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5EDD156" w14:textId="594E73F9" w:rsidR="004059C1" w:rsidRPr="00E95F39" w:rsidRDefault="004059C1" w:rsidP="00E95F39">
            <w:pPr>
              <w:widowControl/>
              <w:autoSpaceDE/>
              <w:autoSpaceDN/>
              <w:adjustRightInd/>
              <w:jc w:val="center"/>
              <w:rPr>
                <w:b/>
                <w:bCs/>
                <w:sz w:val="22"/>
                <w:szCs w:val="22"/>
              </w:rPr>
            </w:pPr>
            <w:ins w:id="3699" w:author="ERCOT" w:date="2023-10-26T12:41:00Z">
              <w:r w:rsidRPr="00E95F39">
                <w:rPr>
                  <w:sz w:val="22"/>
                  <w:szCs w:val="22"/>
                </w:rPr>
                <w:t>48</w:t>
              </w:r>
            </w:ins>
            <w:del w:id="3700"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F84AE34" w14:textId="4601174A" w:rsidR="004059C1" w:rsidRPr="00E95F39" w:rsidRDefault="004059C1" w:rsidP="00E95F39">
            <w:pPr>
              <w:widowControl/>
              <w:autoSpaceDE/>
              <w:autoSpaceDN/>
              <w:adjustRightInd/>
              <w:jc w:val="center"/>
              <w:rPr>
                <w:b/>
                <w:bCs/>
                <w:sz w:val="22"/>
                <w:szCs w:val="22"/>
              </w:rPr>
            </w:pPr>
            <w:ins w:id="3701" w:author="ERCOT" w:date="2023-10-26T12:41:00Z">
              <w:r w:rsidRPr="00E95F39">
                <w:rPr>
                  <w:sz w:val="22"/>
                  <w:szCs w:val="22"/>
                </w:rPr>
                <w:t>48</w:t>
              </w:r>
            </w:ins>
            <w:del w:id="3702"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01BD230" w14:textId="6D7EF351" w:rsidR="004059C1" w:rsidRPr="00E95F39" w:rsidRDefault="004059C1" w:rsidP="00E95F39">
            <w:pPr>
              <w:widowControl/>
              <w:autoSpaceDE/>
              <w:autoSpaceDN/>
              <w:adjustRightInd/>
              <w:jc w:val="center"/>
              <w:rPr>
                <w:b/>
                <w:bCs/>
                <w:sz w:val="22"/>
                <w:szCs w:val="22"/>
              </w:rPr>
            </w:pPr>
            <w:ins w:id="3703" w:author="ERCOT" w:date="2023-10-26T12:41:00Z">
              <w:r w:rsidRPr="00E95F39">
                <w:rPr>
                  <w:sz w:val="22"/>
                  <w:szCs w:val="22"/>
                </w:rPr>
                <w:t>48</w:t>
              </w:r>
            </w:ins>
            <w:del w:id="3704" w:author="ERCOT" w:date="2023-10-26T12:41:00Z">
              <w:r w:rsidRPr="00E95F39" w:rsidDel="00EF7EA0">
                <w:rPr>
                  <w:sz w:val="22"/>
                  <w:szCs w:val="22"/>
                </w:rPr>
                <w:delText>61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65B585A" w14:textId="2C925F6A" w:rsidR="004059C1" w:rsidRPr="00E95F39" w:rsidRDefault="004059C1" w:rsidP="00E95F39">
            <w:pPr>
              <w:widowControl/>
              <w:autoSpaceDE/>
              <w:autoSpaceDN/>
              <w:adjustRightInd/>
              <w:jc w:val="center"/>
              <w:rPr>
                <w:b/>
                <w:bCs/>
                <w:sz w:val="22"/>
                <w:szCs w:val="22"/>
              </w:rPr>
            </w:pPr>
            <w:ins w:id="3705" w:author="ERCOT" w:date="2023-10-26T12:41:00Z">
              <w:r w:rsidRPr="00E95F39">
                <w:rPr>
                  <w:sz w:val="22"/>
                  <w:szCs w:val="22"/>
                </w:rPr>
                <w:t>48</w:t>
              </w:r>
            </w:ins>
            <w:del w:id="3706" w:author="ERCOT" w:date="2023-10-26T12:41:00Z">
              <w:r w:rsidRPr="00E95F39" w:rsidDel="00EF7EA0">
                <w:rPr>
                  <w:sz w:val="22"/>
                  <w:szCs w:val="22"/>
                </w:rPr>
                <w:delText>61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9593129" w14:textId="24ADD71B" w:rsidR="004059C1" w:rsidRPr="00E95F39" w:rsidRDefault="004059C1" w:rsidP="00E95F39">
            <w:pPr>
              <w:widowControl/>
              <w:autoSpaceDE/>
              <w:autoSpaceDN/>
              <w:adjustRightInd/>
              <w:jc w:val="center"/>
              <w:rPr>
                <w:b/>
                <w:bCs/>
                <w:sz w:val="22"/>
                <w:szCs w:val="22"/>
              </w:rPr>
            </w:pPr>
            <w:ins w:id="3707" w:author="ERCOT" w:date="2023-10-26T12:41:00Z">
              <w:r w:rsidRPr="00E95F39">
                <w:rPr>
                  <w:sz w:val="22"/>
                  <w:szCs w:val="22"/>
                </w:rPr>
                <w:t>2</w:t>
              </w:r>
            </w:ins>
            <w:del w:id="3708" w:author="ERCOT" w:date="2023-10-26T12:41:00Z">
              <w:r w:rsidRPr="00E95F39" w:rsidDel="00EF7EA0">
                <w:rPr>
                  <w:sz w:val="22"/>
                  <w:szCs w:val="22"/>
                </w:rPr>
                <w:delText>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DBFE222" w14:textId="7D4F2B31" w:rsidR="004059C1" w:rsidRPr="00E95F39" w:rsidRDefault="004059C1" w:rsidP="00E95F39">
            <w:pPr>
              <w:widowControl/>
              <w:autoSpaceDE/>
              <w:autoSpaceDN/>
              <w:adjustRightInd/>
              <w:jc w:val="center"/>
              <w:rPr>
                <w:b/>
                <w:bCs/>
                <w:sz w:val="22"/>
                <w:szCs w:val="22"/>
              </w:rPr>
            </w:pPr>
            <w:ins w:id="3709" w:author="ERCOT" w:date="2023-10-26T12:41:00Z">
              <w:r w:rsidRPr="00E95F39">
                <w:rPr>
                  <w:sz w:val="22"/>
                  <w:szCs w:val="22"/>
                </w:rPr>
                <w:t>2</w:t>
              </w:r>
            </w:ins>
            <w:del w:id="3710" w:author="ERCOT" w:date="2023-10-26T12:41:00Z">
              <w:r w:rsidRPr="00E95F39" w:rsidDel="00EF7EA0">
                <w:rPr>
                  <w:sz w:val="22"/>
                  <w:szCs w:val="22"/>
                </w:rPr>
                <w:delText>3</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5533672" w14:textId="6109D773" w:rsidR="004059C1" w:rsidRPr="00E95F39" w:rsidRDefault="004059C1" w:rsidP="00E95F39">
            <w:pPr>
              <w:widowControl/>
              <w:autoSpaceDE/>
              <w:autoSpaceDN/>
              <w:adjustRightInd/>
              <w:jc w:val="center"/>
              <w:rPr>
                <w:b/>
                <w:bCs/>
                <w:sz w:val="22"/>
                <w:szCs w:val="22"/>
              </w:rPr>
            </w:pPr>
            <w:ins w:id="3711" w:author="ERCOT" w:date="2023-10-26T12:41:00Z">
              <w:r w:rsidRPr="00E95F39">
                <w:rPr>
                  <w:sz w:val="22"/>
                  <w:szCs w:val="22"/>
                </w:rPr>
                <w:t>2</w:t>
              </w:r>
            </w:ins>
            <w:del w:id="3712" w:author="ERCOT" w:date="2023-10-26T12:41:00Z">
              <w:r w:rsidRPr="00E95F39" w:rsidDel="00EF7EA0">
                <w:rPr>
                  <w:sz w:val="22"/>
                  <w:szCs w:val="22"/>
                </w:rPr>
                <w:delText>3</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45CBC9C" w14:textId="4ECC53B6" w:rsidR="004059C1" w:rsidRPr="00E95F39" w:rsidRDefault="004059C1" w:rsidP="00E95F39">
            <w:pPr>
              <w:widowControl/>
              <w:autoSpaceDE/>
              <w:autoSpaceDN/>
              <w:adjustRightInd/>
              <w:jc w:val="center"/>
              <w:rPr>
                <w:b/>
                <w:bCs/>
                <w:sz w:val="22"/>
                <w:szCs w:val="22"/>
              </w:rPr>
            </w:pPr>
            <w:ins w:id="3713" w:author="ERCOT" w:date="2023-10-26T12:41:00Z">
              <w:r w:rsidRPr="00E95F39">
                <w:rPr>
                  <w:sz w:val="22"/>
                  <w:szCs w:val="22"/>
                </w:rPr>
                <w:t>2</w:t>
              </w:r>
            </w:ins>
            <w:del w:id="3714" w:author="ERCOT" w:date="2023-10-26T12:41:00Z">
              <w:r w:rsidRPr="00E95F39" w:rsidDel="00EF7EA0">
                <w:rPr>
                  <w:sz w:val="22"/>
                  <w:szCs w:val="22"/>
                </w:rPr>
                <w:delText>3</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4BC76A0" w14:textId="103E6BC2" w:rsidR="004059C1" w:rsidRPr="00E95F39" w:rsidRDefault="004059C1" w:rsidP="00E95F39">
            <w:pPr>
              <w:widowControl/>
              <w:autoSpaceDE/>
              <w:autoSpaceDN/>
              <w:adjustRightInd/>
              <w:jc w:val="center"/>
              <w:rPr>
                <w:b/>
                <w:bCs/>
                <w:sz w:val="22"/>
                <w:szCs w:val="22"/>
              </w:rPr>
            </w:pPr>
            <w:ins w:id="3715" w:author="ERCOT" w:date="2023-10-26T12:41:00Z">
              <w:r w:rsidRPr="00E95F39">
                <w:rPr>
                  <w:sz w:val="22"/>
                  <w:szCs w:val="22"/>
                </w:rPr>
                <w:t>0</w:t>
              </w:r>
            </w:ins>
            <w:del w:id="3716"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0D1FBCAF" w14:textId="5A79F555" w:rsidR="004059C1" w:rsidRPr="00E95F39" w:rsidRDefault="004059C1" w:rsidP="00E95F39">
            <w:pPr>
              <w:widowControl/>
              <w:autoSpaceDE/>
              <w:autoSpaceDN/>
              <w:adjustRightInd/>
              <w:jc w:val="center"/>
              <w:rPr>
                <w:b/>
                <w:bCs/>
                <w:sz w:val="22"/>
                <w:szCs w:val="22"/>
              </w:rPr>
            </w:pPr>
            <w:ins w:id="3717" w:author="ERCOT" w:date="2023-10-26T12:41:00Z">
              <w:r w:rsidRPr="00E95F39">
                <w:rPr>
                  <w:sz w:val="22"/>
                  <w:szCs w:val="22"/>
                </w:rPr>
                <w:t>0</w:t>
              </w:r>
            </w:ins>
            <w:del w:id="3718" w:author="ERCOT" w:date="2023-10-26T12:41:00Z">
              <w:r w:rsidRPr="00E95F39" w:rsidDel="00EF7EA0">
                <w:rPr>
                  <w:sz w:val="22"/>
                  <w:szCs w:val="22"/>
                </w:rPr>
                <w:delText>0</w:delText>
              </w:r>
            </w:del>
          </w:p>
        </w:tc>
      </w:tr>
      <w:tr w:rsidR="004059C1" w:rsidRPr="00ED4D8D" w14:paraId="3D4D2C8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4059C1" w:rsidRPr="00ED4D8D" w:rsidRDefault="004059C1" w:rsidP="004059C1">
            <w:pPr>
              <w:widowControl/>
              <w:autoSpaceDE/>
              <w:autoSpaceDN/>
              <w:adjustRightInd/>
              <w:jc w:val="center"/>
              <w:rPr>
                <w:sz w:val="22"/>
                <w:szCs w:val="22"/>
              </w:rPr>
            </w:pPr>
            <w:r w:rsidRPr="00ED4D8D">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center"/>
          </w:tcPr>
          <w:p w14:paraId="750A7A6B" w14:textId="21C6F813" w:rsidR="004059C1" w:rsidRPr="00E95F39" w:rsidRDefault="004059C1" w:rsidP="00E95F39">
            <w:pPr>
              <w:widowControl/>
              <w:autoSpaceDE/>
              <w:autoSpaceDN/>
              <w:adjustRightInd/>
              <w:jc w:val="center"/>
              <w:rPr>
                <w:b/>
                <w:bCs/>
                <w:sz w:val="22"/>
                <w:szCs w:val="22"/>
              </w:rPr>
            </w:pPr>
            <w:ins w:id="3719" w:author="ERCOT" w:date="2023-10-26T12:41:00Z">
              <w:r w:rsidRPr="00E95F39">
                <w:rPr>
                  <w:sz w:val="22"/>
                  <w:szCs w:val="22"/>
                </w:rPr>
                <w:t>0</w:t>
              </w:r>
            </w:ins>
            <w:del w:id="3720"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E07481E" w14:textId="3224800A" w:rsidR="004059C1" w:rsidRPr="00E95F39" w:rsidRDefault="004059C1" w:rsidP="00E95F39">
            <w:pPr>
              <w:widowControl/>
              <w:autoSpaceDE/>
              <w:autoSpaceDN/>
              <w:adjustRightInd/>
              <w:jc w:val="center"/>
              <w:rPr>
                <w:b/>
                <w:bCs/>
                <w:sz w:val="22"/>
                <w:szCs w:val="22"/>
              </w:rPr>
            </w:pPr>
            <w:ins w:id="3721" w:author="ERCOT" w:date="2023-10-26T12:41:00Z">
              <w:r w:rsidRPr="00E95F39">
                <w:rPr>
                  <w:sz w:val="22"/>
                  <w:szCs w:val="22"/>
                </w:rPr>
                <w:t>0</w:t>
              </w:r>
            </w:ins>
            <w:del w:id="372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8667A71" w14:textId="5F9A40D0" w:rsidR="004059C1" w:rsidRPr="00E95F39" w:rsidRDefault="004059C1" w:rsidP="00E95F39">
            <w:pPr>
              <w:widowControl/>
              <w:autoSpaceDE/>
              <w:autoSpaceDN/>
              <w:adjustRightInd/>
              <w:jc w:val="center"/>
              <w:rPr>
                <w:b/>
                <w:bCs/>
                <w:sz w:val="22"/>
                <w:szCs w:val="22"/>
              </w:rPr>
            </w:pPr>
            <w:ins w:id="3723" w:author="ERCOT" w:date="2023-10-26T12:41:00Z">
              <w:r w:rsidRPr="00E95F39">
                <w:rPr>
                  <w:sz w:val="22"/>
                  <w:szCs w:val="22"/>
                </w:rPr>
                <w:t>0</w:t>
              </w:r>
            </w:ins>
            <w:del w:id="372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E742F32" w14:textId="34A46D0C" w:rsidR="004059C1" w:rsidRPr="00E95F39" w:rsidRDefault="004059C1" w:rsidP="00E95F39">
            <w:pPr>
              <w:widowControl/>
              <w:autoSpaceDE/>
              <w:autoSpaceDN/>
              <w:adjustRightInd/>
              <w:jc w:val="center"/>
              <w:rPr>
                <w:b/>
                <w:bCs/>
                <w:sz w:val="22"/>
                <w:szCs w:val="22"/>
              </w:rPr>
            </w:pPr>
            <w:ins w:id="3725" w:author="ERCOT" w:date="2023-10-26T12:41:00Z">
              <w:r w:rsidRPr="00E95F39">
                <w:rPr>
                  <w:sz w:val="22"/>
                  <w:szCs w:val="22"/>
                </w:rPr>
                <w:t>0</w:t>
              </w:r>
            </w:ins>
            <w:del w:id="372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A436B75" w14:textId="27754686" w:rsidR="004059C1" w:rsidRPr="00E95F39" w:rsidRDefault="004059C1" w:rsidP="00E95F39">
            <w:pPr>
              <w:widowControl/>
              <w:autoSpaceDE/>
              <w:autoSpaceDN/>
              <w:adjustRightInd/>
              <w:jc w:val="center"/>
              <w:rPr>
                <w:b/>
                <w:bCs/>
                <w:sz w:val="22"/>
                <w:szCs w:val="22"/>
              </w:rPr>
            </w:pPr>
            <w:ins w:id="3727" w:author="ERCOT" w:date="2023-10-26T12:41:00Z">
              <w:r w:rsidRPr="00E95F39">
                <w:rPr>
                  <w:sz w:val="22"/>
                  <w:szCs w:val="22"/>
                </w:rPr>
                <w:t>0</w:t>
              </w:r>
            </w:ins>
            <w:del w:id="372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77E1642" w14:textId="1DBB0AB7" w:rsidR="004059C1" w:rsidRPr="00E95F39" w:rsidRDefault="004059C1" w:rsidP="00E95F39">
            <w:pPr>
              <w:widowControl/>
              <w:autoSpaceDE/>
              <w:autoSpaceDN/>
              <w:adjustRightInd/>
              <w:jc w:val="center"/>
              <w:rPr>
                <w:b/>
                <w:bCs/>
                <w:sz w:val="22"/>
                <w:szCs w:val="22"/>
              </w:rPr>
            </w:pPr>
            <w:ins w:id="3729" w:author="ERCOT" w:date="2023-10-26T12:41:00Z">
              <w:r w:rsidRPr="00E95F39">
                <w:rPr>
                  <w:sz w:val="22"/>
                  <w:szCs w:val="22"/>
                </w:rPr>
                <w:t>0</w:t>
              </w:r>
            </w:ins>
            <w:del w:id="373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B28C901" w14:textId="521CFFDB" w:rsidR="004059C1" w:rsidRPr="00E95F39" w:rsidRDefault="004059C1" w:rsidP="00E95F39">
            <w:pPr>
              <w:widowControl/>
              <w:autoSpaceDE/>
              <w:autoSpaceDN/>
              <w:adjustRightInd/>
              <w:jc w:val="center"/>
              <w:rPr>
                <w:b/>
                <w:bCs/>
                <w:sz w:val="22"/>
                <w:szCs w:val="22"/>
              </w:rPr>
            </w:pPr>
            <w:ins w:id="3731" w:author="ERCOT" w:date="2023-10-26T12:41:00Z">
              <w:r w:rsidRPr="00E95F39">
                <w:rPr>
                  <w:sz w:val="22"/>
                  <w:szCs w:val="22"/>
                </w:rPr>
                <w:t>7</w:t>
              </w:r>
            </w:ins>
            <w:del w:id="3732" w:author="ERCOT" w:date="2023-10-26T12:41:00Z">
              <w:r w:rsidRPr="00E95F39" w:rsidDel="00EF7EA0">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6B3FBD7" w14:textId="64FF8682" w:rsidR="004059C1" w:rsidRPr="00E95F39" w:rsidRDefault="004059C1" w:rsidP="00E95F39">
            <w:pPr>
              <w:widowControl/>
              <w:autoSpaceDE/>
              <w:autoSpaceDN/>
              <w:adjustRightInd/>
              <w:jc w:val="center"/>
              <w:rPr>
                <w:b/>
                <w:bCs/>
                <w:sz w:val="22"/>
                <w:szCs w:val="22"/>
              </w:rPr>
            </w:pPr>
            <w:ins w:id="3733" w:author="ERCOT" w:date="2023-10-26T12:41:00Z">
              <w:r w:rsidRPr="00E95F39">
                <w:rPr>
                  <w:sz w:val="22"/>
                  <w:szCs w:val="22"/>
                </w:rPr>
                <w:t>7</w:t>
              </w:r>
            </w:ins>
            <w:del w:id="3734" w:author="ERCOT" w:date="2023-10-26T12:41:00Z">
              <w:r w:rsidRPr="00E95F39" w:rsidDel="00EF7EA0">
                <w:rPr>
                  <w:sz w:val="22"/>
                  <w:szCs w:val="22"/>
                </w:rPr>
                <w:delText>18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1D11DBA" w14:textId="31DD339D" w:rsidR="004059C1" w:rsidRPr="00E95F39" w:rsidRDefault="004059C1" w:rsidP="00E95F39">
            <w:pPr>
              <w:widowControl/>
              <w:autoSpaceDE/>
              <w:autoSpaceDN/>
              <w:adjustRightInd/>
              <w:jc w:val="center"/>
              <w:rPr>
                <w:b/>
                <w:bCs/>
                <w:sz w:val="22"/>
                <w:szCs w:val="22"/>
              </w:rPr>
            </w:pPr>
            <w:ins w:id="3735" w:author="ERCOT" w:date="2023-10-26T12:41:00Z">
              <w:r w:rsidRPr="00E95F39">
                <w:rPr>
                  <w:sz w:val="22"/>
                  <w:szCs w:val="22"/>
                </w:rPr>
                <w:t>7</w:t>
              </w:r>
            </w:ins>
            <w:del w:id="3736" w:author="ERCOT" w:date="2023-10-26T12:41:00Z">
              <w:r w:rsidRPr="00E95F39" w:rsidDel="00EF7EA0">
                <w:rPr>
                  <w:sz w:val="22"/>
                  <w:szCs w:val="22"/>
                </w:rPr>
                <w:delText>18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0E6E525F" w14:textId="5C6A170B" w:rsidR="004059C1" w:rsidRPr="00E95F39" w:rsidRDefault="004059C1" w:rsidP="00E95F39">
            <w:pPr>
              <w:widowControl/>
              <w:autoSpaceDE/>
              <w:autoSpaceDN/>
              <w:adjustRightInd/>
              <w:jc w:val="center"/>
              <w:rPr>
                <w:b/>
                <w:bCs/>
                <w:sz w:val="22"/>
                <w:szCs w:val="22"/>
              </w:rPr>
            </w:pPr>
            <w:ins w:id="3737" w:author="ERCOT" w:date="2023-10-26T12:41:00Z">
              <w:r w:rsidRPr="00E95F39">
                <w:rPr>
                  <w:sz w:val="22"/>
                  <w:szCs w:val="22"/>
                </w:rPr>
                <w:t>7</w:t>
              </w:r>
            </w:ins>
            <w:del w:id="3738" w:author="ERCOT" w:date="2023-10-26T12:41:00Z">
              <w:r w:rsidRPr="00E95F39" w:rsidDel="00EF7EA0">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95ACC45" w14:textId="21CE72B3" w:rsidR="004059C1" w:rsidRPr="00E95F39" w:rsidRDefault="004059C1" w:rsidP="00E95F39">
            <w:pPr>
              <w:widowControl/>
              <w:autoSpaceDE/>
              <w:autoSpaceDN/>
              <w:adjustRightInd/>
              <w:jc w:val="center"/>
              <w:rPr>
                <w:b/>
                <w:bCs/>
                <w:sz w:val="22"/>
                <w:szCs w:val="22"/>
              </w:rPr>
            </w:pPr>
            <w:ins w:id="3739" w:author="ERCOT" w:date="2023-10-26T12:41:00Z">
              <w:r w:rsidRPr="00E95F39">
                <w:rPr>
                  <w:sz w:val="22"/>
                  <w:szCs w:val="22"/>
                </w:rPr>
                <w:t>44</w:t>
              </w:r>
            </w:ins>
            <w:del w:id="3740" w:author="ERCOT" w:date="2023-10-26T12:41:00Z">
              <w:r w:rsidRPr="00E95F39" w:rsidDel="00EF7EA0">
                <w:rPr>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B5B5106" w14:textId="5DDA25E8" w:rsidR="004059C1" w:rsidRPr="00E95F39" w:rsidRDefault="004059C1" w:rsidP="00E95F39">
            <w:pPr>
              <w:widowControl/>
              <w:autoSpaceDE/>
              <w:autoSpaceDN/>
              <w:adjustRightInd/>
              <w:jc w:val="center"/>
              <w:rPr>
                <w:b/>
                <w:bCs/>
                <w:sz w:val="22"/>
                <w:szCs w:val="22"/>
              </w:rPr>
            </w:pPr>
            <w:ins w:id="3741" w:author="ERCOT" w:date="2023-10-26T12:41:00Z">
              <w:r w:rsidRPr="00E95F39">
                <w:rPr>
                  <w:sz w:val="22"/>
                  <w:szCs w:val="22"/>
                </w:rPr>
                <w:t>44</w:t>
              </w:r>
            </w:ins>
            <w:del w:id="3742"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9404AD8" w14:textId="68D9825C" w:rsidR="004059C1" w:rsidRPr="00E95F39" w:rsidRDefault="004059C1" w:rsidP="00E95F39">
            <w:pPr>
              <w:widowControl/>
              <w:autoSpaceDE/>
              <w:autoSpaceDN/>
              <w:adjustRightInd/>
              <w:jc w:val="center"/>
              <w:rPr>
                <w:b/>
                <w:bCs/>
                <w:sz w:val="22"/>
                <w:szCs w:val="22"/>
              </w:rPr>
            </w:pPr>
            <w:ins w:id="3743" w:author="ERCOT" w:date="2023-10-26T12:41:00Z">
              <w:r w:rsidRPr="00E95F39">
                <w:rPr>
                  <w:sz w:val="22"/>
                  <w:szCs w:val="22"/>
                </w:rPr>
                <w:t>44</w:t>
              </w:r>
            </w:ins>
            <w:del w:id="3744" w:author="ERCOT" w:date="2023-10-26T12:41:00Z">
              <w:r w:rsidRPr="00E95F39" w:rsidDel="00EF7EA0">
                <w:rPr>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283F718" w14:textId="4E639D40" w:rsidR="004059C1" w:rsidRPr="00E95F39" w:rsidRDefault="004059C1" w:rsidP="00E95F39">
            <w:pPr>
              <w:widowControl/>
              <w:autoSpaceDE/>
              <w:autoSpaceDN/>
              <w:adjustRightInd/>
              <w:jc w:val="center"/>
              <w:rPr>
                <w:b/>
                <w:bCs/>
                <w:sz w:val="22"/>
                <w:szCs w:val="22"/>
              </w:rPr>
            </w:pPr>
            <w:ins w:id="3745" w:author="ERCOT" w:date="2023-10-26T12:41:00Z">
              <w:r w:rsidRPr="00E95F39">
                <w:rPr>
                  <w:sz w:val="22"/>
                  <w:szCs w:val="22"/>
                </w:rPr>
                <w:t>44</w:t>
              </w:r>
            </w:ins>
            <w:del w:id="3746"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BAB1728" w14:textId="044171D2" w:rsidR="004059C1" w:rsidRPr="00E95F39" w:rsidRDefault="004059C1" w:rsidP="00E95F39">
            <w:pPr>
              <w:widowControl/>
              <w:autoSpaceDE/>
              <w:autoSpaceDN/>
              <w:adjustRightInd/>
              <w:jc w:val="center"/>
              <w:rPr>
                <w:b/>
                <w:bCs/>
                <w:sz w:val="22"/>
                <w:szCs w:val="22"/>
              </w:rPr>
            </w:pPr>
            <w:ins w:id="3747" w:author="ERCOT" w:date="2023-10-26T12:41:00Z">
              <w:r w:rsidRPr="00E95F39">
                <w:rPr>
                  <w:sz w:val="22"/>
                  <w:szCs w:val="22"/>
                </w:rPr>
                <w:t>48</w:t>
              </w:r>
            </w:ins>
            <w:del w:id="3748"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DA41F4A" w14:textId="7EE24ED2" w:rsidR="004059C1" w:rsidRPr="00E95F39" w:rsidRDefault="004059C1" w:rsidP="00E95F39">
            <w:pPr>
              <w:widowControl/>
              <w:autoSpaceDE/>
              <w:autoSpaceDN/>
              <w:adjustRightInd/>
              <w:jc w:val="center"/>
              <w:rPr>
                <w:b/>
                <w:bCs/>
                <w:sz w:val="22"/>
                <w:szCs w:val="22"/>
              </w:rPr>
            </w:pPr>
            <w:ins w:id="3749" w:author="ERCOT" w:date="2023-10-26T12:41:00Z">
              <w:r w:rsidRPr="00E95F39">
                <w:rPr>
                  <w:sz w:val="22"/>
                  <w:szCs w:val="22"/>
                </w:rPr>
                <w:t>48</w:t>
              </w:r>
            </w:ins>
            <w:del w:id="3750"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C5137D9" w14:textId="78F50E2C" w:rsidR="004059C1" w:rsidRPr="00E95F39" w:rsidRDefault="004059C1" w:rsidP="00E95F39">
            <w:pPr>
              <w:widowControl/>
              <w:autoSpaceDE/>
              <w:autoSpaceDN/>
              <w:adjustRightInd/>
              <w:jc w:val="center"/>
              <w:rPr>
                <w:b/>
                <w:bCs/>
                <w:sz w:val="22"/>
                <w:szCs w:val="22"/>
              </w:rPr>
            </w:pPr>
            <w:ins w:id="3751" w:author="ERCOT" w:date="2023-10-26T12:41:00Z">
              <w:r w:rsidRPr="00E95F39">
                <w:rPr>
                  <w:sz w:val="22"/>
                  <w:szCs w:val="22"/>
                </w:rPr>
                <w:t>48</w:t>
              </w:r>
            </w:ins>
            <w:del w:id="3752" w:author="ERCOT" w:date="2023-10-26T12:41:00Z">
              <w:r w:rsidRPr="00E95F39" w:rsidDel="00EF7EA0">
                <w:rPr>
                  <w:sz w:val="22"/>
                  <w:szCs w:val="22"/>
                </w:rPr>
                <w:delText>61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22D82AC5" w14:textId="2FB6D6CE" w:rsidR="004059C1" w:rsidRPr="00E95F39" w:rsidRDefault="004059C1" w:rsidP="00E95F39">
            <w:pPr>
              <w:widowControl/>
              <w:autoSpaceDE/>
              <w:autoSpaceDN/>
              <w:adjustRightInd/>
              <w:jc w:val="center"/>
              <w:rPr>
                <w:b/>
                <w:bCs/>
                <w:sz w:val="22"/>
                <w:szCs w:val="22"/>
              </w:rPr>
            </w:pPr>
            <w:ins w:id="3753" w:author="ERCOT" w:date="2023-10-26T12:41:00Z">
              <w:r w:rsidRPr="00E95F39">
                <w:rPr>
                  <w:sz w:val="22"/>
                  <w:szCs w:val="22"/>
                </w:rPr>
                <w:t>48</w:t>
              </w:r>
            </w:ins>
            <w:del w:id="3754" w:author="ERCOT" w:date="2023-10-26T12:41:00Z">
              <w:r w:rsidRPr="00E95F39" w:rsidDel="00EF7EA0">
                <w:rPr>
                  <w:sz w:val="22"/>
                  <w:szCs w:val="22"/>
                </w:rPr>
                <w:delText>61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59ED7E1D" w14:textId="0FF0CA0C" w:rsidR="004059C1" w:rsidRPr="00E95F39" w:rsidRDefault="004059C1" w:rsidP="00E95F39">
            <w:pPr>
              <w:widowControl/>
              <w:autoSpaceDE/>
              <w:autoSpaceDN/>
              <w:adjustRightInd/>
              <w:jc w:val="center"/>
              <w:rPr>
                <w:b/>
                <w:bCs/>
                <w:sz w:val="22"/>
                <w:szCs w:val="22"/>
              </w:rPr>
            </w:pPr>
            <w:ins w:id="3755" w:author="ERCOT" w:date="2023-10-26T12:41:00Z">
              <w:r w:rsidRPr="00E95F39">
                <w:rPr>
                  <w:sz w:val="22"/>
                  <w:szCs w:val="22"/>
                </w:rPr>
                <w:t>2</w:t>
              </w:r>
            </w:ins>
            <w:del w:id="3756" w:author="ERCOT" w:date="2023-10-26T12:41:00Z">
              <w:r w:rsidRPr="00E95F39" w:rsidDel="00EF7EA0">
                <w:rPr>
                  <w:sz w:val="22"/>
                  <w:szCs w:val="22"/>
                </w:rPr>
                <w:delText>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070C015F" w14:textId="14566D9C" w:rsidR="004059C1" w:rsidRPr="00E95F39" w:rsidRDefault="004059C1" w:rsidP="00E95F39">
            <w:pPr>
              <w:widowControl/>
              <w:autoSpaceDE/>
              <w:autoSpaceDN/>
              <w:adjustRightInd/>
              <w:jc w:val="center"/>
              <w:rPr>
                <w:b/>
                <w:bCs/>
                <w:sz w:val="22"/>
                <w:szCs w:val="22"/>
              </w:rPr>
            </w:pPr>
            <w:ins w:id="3757" w:author="ERCOT" w:date="2023-10-26T12:41:00Z">
              <w:r w:rsidRPr="00E95F39">
                <w:rPr>
                  <w:sz w:val="22"/>
                  <w:szCs w:val="22"/>
                </w:rPr>
                <w:t>2</w:t>
              </w:r>
            </w:ins>
            <w:del w:id="3758" w:author="ERCOT" w:date="2023-10-26T12:41:00Z">
              <w:r w:rsidRPr="00E95F39" w:rsidDel="00EF7EA0">
                <w:rPr>
                  <w:sz w:val="22"/>
                  <w:szCs w:val="22"/>
                </w:rPr>
                <w:delText>3</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29D3D06" w14:textId="6B29E018" w:rsidR="004059C1" w:rsidRPr="00E95F39" w:rsidRDefault="004059C1" w:rsidP="00E95F39">
            <w:pPr>
              <w:widowControl/>
              <w:autoSpaceDE/>
              <w:autoSpaceDN/>
              <w:adjustRightInd/>
              <w:jc w:val="center"/>
              <w:rPr>
                <w:b/>
                <w:bCs/>
                <w:sz w:val="22"/>
                <w:szCs w:val="22"/>
              </w:rPr>
            </w:pPr>
            <w:ins w:id="3759" w:author="ERCOT" w:date="2023-10-26T12:41:00Z">
              <w:r w:rsidRPr="00E95F39">
                <w:rPr>
                  <w:sz w:val="22"/>
                  <w:szCs w:val="22"/>
                </w:rPr>
                <w:t>2</w:t>
              </w:r>
            </w:ins>
            <w:del w:id="3760" w:author="ERCOT" w:date="2023-10-26T12:41:00Z">
              <w:r w:rsidRPr="00E95F39" w:rsidDel="00EF7EA0">
                <w:rPr>
                  <w:sz w:val="22"/>
                  <w:szCs w:val="22"/>
                </w:rPr>
                <w:delText>3</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53B1322" w14:textId="150287BE" w:rsidR="004059C1" w:rsidRPr="00E95F39" w:rsidRDefault="004059C1" w:rsidP="00E95F39">
            <w:pPr>
              <w:widowControl/>
              <w:autoSpaceDE/>
              <w:autoSpaceDN/>
              <w:adjustRightInd/>
              <w:jc w:val="center"/>
              <w:rPr>
                <w:b/>
                <w:bCs/>
                <w:sz w:val="22"/>
                <w:szCs w:val="22"/>
              </w:rPr>
            </w:pPr>
            <w:ins w:id="3761" w:author="ERCOT" w:date="2023-10-26T12:41:00Z">
              <w:r w:rsidRPr="00E95F39">
                <w:rPr>
                  <w:sz w:val="22"/>
                  <w:szCs w:val="22"/>
                </w:rPr>
                <w:t>2</w:t>
              </w:r>
            </w:ins>
            <w:del w:id="3762" w:author="ERCOT" w:date="2023-10-26T12:41:00Z">
              <w:r w:rsidRPr="00E95F39" w:rsidDel="00EF7EA0">
                <w:rPr>
                  <w:sz w:val="22"/>
                  <w:szCs w:val="22"/>
                </w:rPr>
                <w:delText>3</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659ADE3" w14:textId="2D7A41B2" w:rsidR="004059C1" w:rsidRPr="00E95F39" w:rsidRDefault="004059C1" w:rsidP="00E95F39">
            <w:pPr>
              <w:widowControl/>
              <w:autoSpaceDE/>
              <w:autoSpaceDN/>
              <w:adjustRightInd/>
              <w:jc w:val="center"/>
              <w:rPr>
                <w:b/>
                <w:bCs/>
                <w:sz w:val="22"/>
                <w:szCs w:val="22"/>
              </w:rPr>
            </w:pPr>
            <w:ins w:id="3763" w:author="ERCOT" w:date="2023-10-26T12:41:00Z">
              <w:r w:rsidRPr="00E95F39">
                <w:rPr>
                  <w:sz w:val="22"/>
                  <w:szCs w:val="22"/>
                </w:rPr>
                <w:t>0</w:t>
              </w:r>
            </w:ins>
            <w:del w:id="3764"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0970893A" w14:textId="4B5A090B" w:rsidR="004059C1" w:rsidRPr="00E95F39" w:rsidRDefault="004059C1" w:rsidP="00E95F39">
            <w:pPr>
              <w:widowControl/>
              <w:autoSpaceDE/>
              <w:autoSpaceDN/>
              <w:adjustRightInd/>
              <w:jc w:val="center"/>
              <w:rPr>
                <w:b/>
                <w:bCs/>
                <w:sz w:val="22"/>
                <w:szCs w:val="22"/>
              </w:rPr>
            </w:pPr>
            <w:ins w:id="3765" w:author="ERCOT" w:date="2023-10-26T12:41:00Z">
              <w:r w:rsidRPr="00E95F39">
                <w:rPr>
                  <w:sz w:val="22"/>
                  <w:szCs w:val="22"/>
                </w:rPr>
                <w:t>0</w:t>
              </w:r>
            </w:ins>
            <w:del w:id="3766" w:author="ERCOT" w:date="2023-10-26T12:41:00Z">
              <w:r w:rsidRPr="00E95F39" w:rsidDel="00EF7EA0">
                <w:rPr>
                  <w:sz w:val="22"/>
                  <w:szCs w:val="22"/>
                </w:rPr>
                <w:delText>0</w:delText>
              </w:r>
            </w:del>
          </w:p>
        </w:tc>
      </w:tr>
      <w:tr w:rsidR="004059C1" w:rsidRPr="00ED4D8D" w14:paraId="26726B88"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4059C1" w:rsidRPr="00ED4D8D" w:rsidRDefault="004059C1" w:rsidP="004059C1">
            <w:pPr>
              <w:widowControl/>
              <w:autoSpaceDE/>
              <w:autoSpaceDN/>
              <w:adjustRightInd/>
              <w:jc w:val="center"/>
              <w:rPr>
                <w:sz w:val="22"/>
                <w:szCs w:val="22"/>
              </w:rPr>
            </w:pPr>
            <w:r w:rsidRPr="00ED4D8D">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center"/>
          </w:tcPr>
          <w:p w14:paraId="658B136C" w14:textId="72C8D312" w:rsidR="004059C1" w:rsidRPr="00E95F39" w:rsidRDefault="004059C1" w:rsidP="00E95F39">
            <w:pPr>
              <w:widowControl/>
              <w:autoSpaceDE/>
              <w:autoSpaceDN/>
              <w:adjustRightInd/>
              <w:jc w:val="center"/>
              <w:rPr>
                <w:b/>
                <w:bCs/>
                <w:sz w:val="22"/>
                <w:szCs w:val="22"/>
              </w:rPr>
            </w:pPr>
            <w:ins w:id="3767" w:author="ERCOT" w:date="2023-10-26T12:41:00Z">
              <w:r w:rsidRPr="00E95F39">
                <w:rPr>
                  <w:sz w:val="22"/>
                  <w:szCs w:val="22"/>
                </w:rPr>
                <w:t>0</w:t>
              </w:r>
            </w:ins>
            <w:del w:id="3768"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374F372" w14:textId="139B4CE9" w:rsidR="004059C1" w:rsidRPr="00E95F39" w:rsidRDefault="004059C1" w:rsidP="00E95F39">
            <w:pPr>
              <w:widowControl/>
              <w:autoSpaceDE/>
              <w:autoSpaceDN/>
              <w:adjustRightInd/>
              <w:jc w:val="center"/>
              <w:rPr>
                <w:b/>
                <w:bCs/>
                <w:sz w:val="22"/>
                <w:szCs w:val="22"/>
              </w:rPr>
            </w:pPr>
            <w:ins w:id="3769" w:author="ERCOT" w:date="2023-10-26T12:41:00Z">
              <w:r w:rsidRPr="00E95F39">
                <w:rPr>
                  <w:sz w:val="22"/>
                  <w:szCs w:val="22"/>
                </w:rPr>
                <w:t>0</w:t>
              </w:r>
            </w:ins>
            <w:del w:id="377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8AC34C1" w14:textId="4E049B9D" w:rsidR="004059C1" w:rsidRPr="00E95F39" w:rsidRDefault="004059C1" w:rsidP="00E95F39">
            <w:pPr>
              <w:widowControl/>
              <w:autoSpaceDE/>
              <w:autoSpaceDN/>
              <w:adjustRightInd/>
              <w:jc w:val="center"/>
              <w:rPr>
                <w:b/>
                <w:bCs/>
                <w:sz w:val="22"/>
                <w:szCs w:val="22"/>
              </w:rPr>
            </w:pPr>
            <w:ins w:id="3771" w:author="ERCOT" w:date="2023-10-26T12:41:00Z">
              <w:r w:rsidRPr="00E95F39">
                <w:rPr>
                  <w:sz w:val="22"/>
                  <w:szCs w:val="22"/>
                </w:rPr>
                <w:t>0</w:t>
              </w:r>
            </w:ins>
            <w:del w:id="377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70AFDF" w14:textId="2A41DB18" w:rsidR="004059C1" w:rsidRPr="00E95F39" w:rsidRDefault="004059C1" w:rsidP="00E95F39">
            <w:pPr>
              <w:widowControl/>
              <w:autoSpaceDE/>
              <w:autoSpaceDN/>
              <w:adjustRightInd/>
              <w:jc w:val="center"/>
              <w:rPr>
                <w:b/>
                <w:bCs/>
                <w:sz w:val="22"/>
                <w:szCs w:val="22"/>
              </w:rPr>
            </w:pPr>
            <w:ins w:id="3773" w:author="ERCOT" w:date="2023-10-26T12:41:00Z">
              <w:r w:rsidRPr="00E95F39">
                <w:rPr>
                  <w:sz w:val="22"/>
                  <w:szCs w:val="22"/>
                </w:rPr>
                <w:t>0</w:t>
              </w:r>
            </w:ins>
            <w:del w:id="377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B17DD19" w14:textId="0DB17312" w:rsidR="004059C1" w:rsidRPr="00E95F39" w:rsidRDefault="004059C1" w:rsidP="00E95F39">
            <w:pPr>
              <w:widowControl/>
              <w:autoSpaceDE/>
              <w:autoSpaceDN/>
              <w:adjustRightInd/>
              <w:jc w:val="center"/>
              <w:rPr>
                <w:b/>
                <w:bCs/>
                <w:sz w:val="22"/>
                <w:szCs w:val="22"/>
              </w:rPr>
            </w:pPr>
            <w:ins w:id="3775" w:author="ERCOT" w:date="2023-10-26T12:41:00Z">
              <w:r w:rsidRPr="00E95F39">
                <w:rPr>
                  <w:sz w:val="22"/>
                  <w:szCs w:val="22"/>
                </w:rPr>
                <w:t>0</w:t>
              </w:r>
            </w:ins>
            <w:del w:id="377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D89CED1" w14:textId="493D1607" w:rsidR="004059C1" w:rsidRPr="00E95F39" w:rsidRDefault="004059C1" w:rsidP="00E95F39">
            <w:pPr>
              <w:widowControl/>
              <w:autoSpaceDE/>
              <w:autoSpaceDN/>
              <w:adjustRightInd/>
              <w:jc w:val="center"/>
              <w:rPr>
                <w:b/>
                <w:bCs/>
                <w:sz w:val="22"/>
                <w:szCs w:val="22"/>
              </w:rPr>
            </w:pPr>
            <w:ins w:id="3777" w:author="ERCOT" w:date="2023-10-26T12:41:00Z">
              <w:r w:rsidRPr="00E95F39">
                <w:rPr>
                  <w:sz w:val="22"/>
                  <w:szCs w:val="22"/>
                </w:rPr>
                <w:t>0</w:t>
              </w:r>
            </w:ins>
            <w:del w:id="377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ACFED62" w14:textId="051E42A8" w:rsidR="004059C1" w:rsidRPr="00E95F39" w:rsidRDefault="004059C1" w:rsidP="00E95F39">
            <w:pPr>
              <w:widowControl/>
              <w:autoSpaceDE/>
              <w:autoSpaceDN/>
              <w:adjustRightInd/>
              <w:jc w:val="center"/>
              <w:rPr>
                <w:b/>
                <w:bCs/>
                <w:sz w:val="22"/>
                <w:szCs w:val="22"/>
              </w:rPr>
            </w:pPr>
            <w:ins w:id="3779" w:author="ERCOT" w:date="2023-10-26T12:41:00Z">
              <w:r w:rsidRPr="00E95F39">
                <w:rPr>
                  <w:sz w:val="22"/>
                  <w:szCs w:val="22"/>
                </w:rPr>
                <w:t>7</w:t>
              </w:r>
            </w:ins>
            <w:del w:id="3780" w:author="ERCOT" w:date="2023-10-26T12:41:00Z">
              <w:r w:rsidRPr="00E95F39" w:rsidDel="00EF7EA0">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5D2B10E" w14:textId="2DDB5EB7" w:rsidR="004059C1" w:rsidRPr="00E95F39" w:rsidRDefault="004059C1" w:rsidP="00E95F39">
            <w:pPr>
              <w:widowControl/>
              <w:autoSpaceDE/>
              <w:autoSpaceDN/>
              <w:adjustRightInd/>
              <w:jc w:val="center"/>
              <w:rPr>
                <w:b/>
                <w:bCs/>
                <w:sz w:val="22"/>
                <w:szCs w:val="22"/>
              </w:rPr>
            </w:pPr>
            <w:ins w:id="3781" w:author="ERCOT" w:date="2023-10-26T12:41:00Z">
              <w:r w:rsidRPr="00E95F39">
                <w:rPr>
                  <w:sz w:val="22"/>
                  <w:szCs w:val="22"/>
                </w:rPr>
                <w:t>7</w:t>
              </w:r>
            </w:ins>
            <w:del w:id="3782" w:author="ERCOT" w:date="2023-10-26T12:41:00Z">
              <w:r w:rsidRPr="00E95F39" w:rsidDel="00EF7EA0">
                <w:rPr>
                  <w:sz w:val="22"/>
                  <w:szCs w:val="22"/>
                </w:rPr>
                <w:delText>18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1EDF2182" w14:textId="0762FE43" w:rsidR="004059C1" w:rsidRPr="00E95F39" w:rsidRDefault="004059C1" w:rsidP="00E95F39">
            <w:pPr>
              <w:widowControl/>
              <w:autoSpaceDE/>
              <w:autoSpaceDN/>
              <w:adjustRightInd/>
              <w:jc w:val="center"/>
              <w:rPr>
                <w:b/>
                <w:bCs/>
                <w:sz w:val="22"/>
                <w:szCs w:val="22"/>
              </w:rPr>
            </w:pPr>
            <w:ins w:id="3783" w:author="ERCOT" w:date="2023-10-26T12:41:00Z">
              <w:r w:rsidRPr="00E95F39">
                <w:rPr>
                  <w:sz w:val="22"/>
                  <w:szCs w:val="22"/>
                </w:rPr>
                <w:t>7</w:t>
              </w:r>
            </w:ins>
            <w:del w:id="3784" w:author="ERCOT" w:date="2023-10-26T12:41:00Z">
              <w:r w:rsidRPr="00E95F39" w:rsidDel="00EF7EA0">
                <w:rPr>
                  <w:sz w:val="22"/>
                  <w:szCs w:val="22"/>
                </w:rPr>
                <w:delText>18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71152D46" w14:textId="37F86C5F" w:rsidR="004059C1" w:rsidRPr="00E95F39" w:rsidRDefault="004059C1" w:rsidP="00E95F39">
            <w:pPr>
              <w:widowControl/>
              <w:autoSpaceDE/>
              <w:autoSpaceDN/>
              <w:adjustRightInd/>
              <w:jc w:val="center"/>
              <w:rPr>
                <w:b/>
                <w:bCs/>
                <w:sz w:val="22"/>
                <w:szCs w:val="22"/>
              </w:rPr>
            </w:pPr>
            <w:ins w:id="3785" w:author="ERCOT" w:date="2023-10-26T12:41:00Z">
              <w:r w:rsidRPr="00E95F39">
                <w:rPr>
                  <w:sz w:val="22"/>
                  <w:szCs w:val="22"/>
                </w:rPr>
                <w:t>7</w:t>
              </w:r>
            </w:ins>
            <w:del w:id="3786" w:author="ERCOT" w:date="2023-10-26T12:41:00Z">
              <w:r w:rsidRPr="00E95F39" w:rsidDel="00EF7EA0">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476C759" w14:textId="67FB0CFC" w:rsidR="004059C1" w:rsidRPr="00E95F39" w:rsidRDefault="004059C1" w:rsidP="00E95F39">
            <w:pPr>
              <w:widowControl/>
              <w:autoSpaceDE/>
              <w:autoSpaceDN/>
              <w:adjustRightInd/>
              <w:jc w:val="center"/>
              <w:rPr>
                <w:b/>
                <w:bCs/>
                <w:sz w:val="22"/>
                <w:szCs w:val="22"/>
              </w:rPr>
            </w:pPr>
            <w:ins w:id="3787" w:author="ERCOT" w:date="2023-10-26T12:41:00Z">
              <w:r w:rsidRPr="00E95F39">
                <w:rPr>
                  <w:sz w:val="22"/>
                  <w:szCs w:val="22"/>
                </w:rPr>
                <w:t>44</w:t>
              </w:r>
            </w:ins>
            <w:del w:id="3788" w:author="ERCOT" w:date="2023-10-26T12:41:00Z">
              <w:r w:rsidRPr="00E95F39" w:rsidDel="00EF7EA0">
                <w:rPr>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BCA70FA" w14:textId="72D8B933" w:rsidR="004059C1" w:rsidRPr="00E95F39" w:rsidRDefault="004059C1" w:rsidP="00E95F39">
            <w:pPr>
              <w:widowControl/>
              <w:autoSpaceDE/>
              <w:autoSpaceDN/>
              <w:adjustRightInd/>
              <w:jc w:val="center"/>
              <w:rPr>
                <w:b/>
                <w:bCs/>
                <w:sz w:val="22"/>
                <w:szCs w:val="22"/>
              </w:rPr>
            </w:pPr>
            <w:ins w:id="3789" w:author="ERCOT" w:date="2023-10-26T12:41:00Z">
              <w:r w:rsidRPr="00E95F39">
                <w:rPr>
                  <w:sz w:val="22"/>
                  <w:szCs w:val="22"/>
                </w:rPr>
                <w:t>44</w:t>
              </w:r>
            </w:ins>
            <w:del w:id="3790"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05D2A3E" w14:textId="332F4A2B" w:rsidR="004059C1" w:rsidRPr="00E95F39" w:rsidRDefault="004059C1" w:rsidP="00E95F39">
            <w:pPr>
              <w:widowControl/>
              <w:autoSpaceDE/>
              <w:autoSpaceDN/>
              <w:adjustRightInd/>
              <w:jc w:val="center"/>
              <w:rPr>
                <w:b/>
                <w:bCs/>
                <w:sz w:val="22"/>
                <w:szCs w:val="22"/>
              </w:rPr>
            </w:pPr>
            <w:ins w:id="3791" w:author="ERCOT" w:date="2023-10-26T12:41:00Z">
              <w:r w:rsidRPr="00E95F39">
                <w:rPr>
                  <w:sz w:val="22"/>
                  <w:szCs w:val="22"/>
                </w:rPr>
                <w:t>44</w:t>
              </w:r>
            </w:ins>
            <w:del w:id="3792" w:author="ERCOT" w:date="2023-10-26T12:41:00Z">
              <w:r w:rsidRPr="00E95F39" w:rsidDel="00EF7EA0">
                <w:rPr>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12A7D71" w14:textId="1C176FC9" w:rsidR="004059C1" w:rsidRPr="00E95F39" w:rsidRDefault="004059C1" w:rsidP="00E95F39">
            <w:pPr>
              <w:widowControl/>
              <w:autoSpaceDE/>
              <w:autoSpaceDN/>
              <w:adjustRightInd/>
              <w:jc w:val="center"/>
              <w:rPr>
                <w:b/>
                <w:bCs/>
                <w:sz w:val="22"/>
                <w:szCs w:val="22"/>
              </w:rPr>
            </w:pPr>
            <w:ins w:id="3793" w:author="ERCOT" w:date="2023-10-26T12:41:00Z">
              <w:r w:rsidRPr="00E95F39">
                <w:rPr>
                  <w:sz w:val="22"/>
                  <w:szCs w:val="22"/>
                </w:rPr>
                <w:t>44</w:t>
              </w:r>
            </w:ins>
            <w:del w:id="3794"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61B279F" w14:textId="03DF6C08" w:rsidR="004059C1" w:rsidRPr="00E95F39" w:rsidRDefault="004059C1" w:rsidP="00E95F39">
            <w:pPr>
              <w:widowControl/>
              <w:autoSpaceDE/>
              <w:autoSpaceDN/>
              <w:adjustRightInd/>
              <w:jc w:val="center"/>
              <w:rPr>
                <w:b/>
                <w:bCs/>
                <w:sz w:val="22"/>
                <w:szCs w:val="22"/>
              </w:rPr>
            </w:pPr>
            <w:ins w:id="3795" w:author="ERCOT" w:date="2023-10-26T12:41:00Z">
              <w:r w:rsidRPr="00E95F39">
                <w:rPr>
                  <w:sz w:val="22"/>
                  <w:szCs w:val="22"/>
                </w:rPr>
                <w:t>48</w:t>
              </w:r>
            </w:ins>
            <w:del w:id="3796"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ACBFB39" w14:textId="12E0BF58" w:rsidR="004059C1" w:rsidRPr="00E95F39" w:rsidRDefault="004059C1" w:rsidP="00E95F39">
            <w:pPr>
              <w:widowControl/>
              <w:autoSpaceDE/>
              <w:autoSpaceDN/>
              <w:adjustRightInd/>
              <w:jc w:val="center"/>
              <w:rPr>
                <w:b/>
                <w:bCs/>
                <w:sz w:val="22"/>
                <w:szCs w:val="22"/>
              </w:rPr>
            </w:pPr>
            <w:ins w:id="3797" w:author="ERCOT" w:date="2023-10-26T12:41:00Z">
              <w:r w:rsidRPr="00E95F39">
                <w:rPr>
                  <w:sz w:val="22"/>
                  <w:szCs w:val="22"/>
                </w:rPr>
                <w:t>48</w:t>
              </w:r>
            </w:ins>
            <w:del w:id="3798"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E7161F1" w14:textId="0A742351" w:rsidR="004059C1" w:rsidRPr="00E95F39" w:rsidRDefault="004059C1" w:rsidP="00E95F39">
            <w:pPr>
              <w:widowControl/>
              <w:autoSpaceDE/>
              <w:autoSpaceDN/>
              <w:adjustRightInd/>
              <w:jc w:val="center"/>
              <w:rPr>
                <w:b/>
                <w:bCs/>
                <w:sz w:val="22"/>
                <w:szCs w:val="22"/>
              </w:rPr>
            </w:pPr>
            <w:ins w:id="3799" w:author="ERCOT" w:date="2023-10-26T12:41:00Z">
              <w:r w:rsidRPr="00E95F39">
                <w:rPr>
                  <w:sz w:val="22"/>
                  <w:szCs w:val="22"/>
                </w:rPr>
                <w:t>48</w:t>
              </w:r>
            </w:ins>
            <w:del w:id="3800" w:author="ERCOT" w:date="2023-10-26T12:41:00Z">
              <w:r w:rsidRPr="00E95F39" w:rsidDel="00EF7EA0">
                <w:rPr>
                  <w:sz w:val="22"/>
                  <w:szCs w:val="22"/>
                </w:rPr>
                <w:delText>61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6EC74924" w14:textId="31E03586" w:rsidR="004059C1" w:rsidRPr="00E95F39" w:rsidRDefault="004059C1" w:rsidP="00E95F39">
            <w:pPr>
              <w:widowControl/>
              <w:autoSpaceDE/>
              <w:autoSpaceDN/>
              <w:adjustRightInd/>
              <w:jc w:val="center"/>
              <w:rPr>
                <w:b/>
                <w:bCs/>
                <w:sz w:val="22"/>
                <w:szCs w:val="22"/>
              </w:rPr>
            </w:pPr>
            <w:ins w:id="3801" w:author="ERCOT" w:date="2023-10-26T12:41:00Z">
              <w:r w:rsidRPr="00E95F39">
                <w:rPr>
                  <w:sz w:val="22"/>
                  <w:szCs w:val="22"/>
                </w:rPr>
                <w:t>48</w:t>
              </w:r>
            </w:ins>
            <w:del w:id="3802" w:author="ERCOT" w:date="2023-10-26T12:41:00Z">
              <w:r w:rsidRPr="00E95F39" w:rsidDel="00EF7EA0">
                <w:rPr>
                  <w:sz w:val="22"/>
                  <w:szCs w:val="22"/>
                </w:rPr>
                <w:delText>61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6E4DEE2D" w14:textId="130924D7" w:rsidR="004059C1" w:rsidRPr="00E95F39" w:rsidRDefault="004059C1" w:rsidP="00E95F39">
            <w:pPr>
              <w:widowControl/>
              <w:autoSpaceDE/>
              <w:autoSpaceDN/>
              <w:adjustRightInd/>
              <w:jc w:val="center"/>
              <w:rPr>
                <w:b/>
                <w:bCs/>
                <w:sz w:val="22"/>
                <w:szCs w:val="22"/>
              </w:rPr>
            </w:pPr>
            <w:ins w:id="3803" w:author="ERCOT" w:date="2023-10-26T12:41:00Z">
              <w:r w:rsidRPr="00E95F39">
                <w:rPr>
                  <w:sz w:val="22"/>
                  <w:szCs w:val="22"/>
                </w:rPr>
                <w:t>2</w:t>
              </w:r>
            </w:ins>
            <w:del w:id="3804" w:author="ERCOT" w:date="2023-10-26T12:41:00Z">
              <w:r w:rsidRPr="00E95F39" w:rsidDel="00EF7EA0">
                <w:rPr>
                  <w:sz w:val="22"/>
                  <w:szCs w:val="22"/>
                </w:rPr>
                <w:delText>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3EB7172E" w14:textId="3203E0B8" w:rsidR="004059C1" w:rsidRPr="00E95F39" w:rsidRDefault="004059C1" w:rsidP="00E95F39">
            <w:pPr>
              <w:widowControl/>
              <w:autoSpaceDE/>
              <w:autoSpaceDN/>
              <w:adjustRightInd/>
              <w:jc w:val="center"/>
              <w:rPr>
                <w:b/>
                <w:bCs/>
                <w:sz w:val="22"/>
                <w:szCs w:val="22"/>
              </w:rPr>
            </w:pPr>
            <w:ins w:id="3805" w:author="ERCOT" w:date="2023-10-26T12:41:00Z">
              <w:r w:rsidRPr="00E95F39">
                <w:rPr>
                  <w:sz w:val="22"/>
                  <w:szCs w:val="22"/>
                </w:rPr>
                <w:t>2</w:t>
              </w:r>
            </w:ins>
            <w:del w:id="3806" w:author="ERCOT" w:date="2023-10-26T12:41:00Z">
              <w:r w:rsidRPr="00E95F39" w:rsidDel="00EF7EA0">
                <w:rPr>
                  <w:sz w:val="22"/>
                  <w:szCs w:val="22"/>
                </w:rPr>
                <w:delText>3</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110109AB" w14:textId="38749C54" w:rsidR="004059C1" w:rsidRPr="00E95F39" w:rsidRDefault="004059C1" w:rsidP="00E95F39">
            <w:pPr>
              <w:widowControl/>
              <w:autoSpaceDE/>
              <w:autoSpaceDN/>
              <w:adjustRightInd/>
              <w:jc w:val="center"/>
              <w:rPr>
                <w:b/>
                <w:bCs/>
                <w:sz w:val="22"/>
                <w:szCs w:val="22"/>
              </w:rPr>
            </w:pPr>
            <w:ins w:id="3807" w:author="ERCOT" w:date="2023-10-26T12:41:00Z">
              <w:r w:rsidRPr="00E95F39">
                <w:rPr>
                  <w:sz w:val="22"/>
                  <w:szCs w:val="22"/>
                </w:rPr>
                <w:t>2</w:t>
              </w:r>
            </w:ins>
            <w:del w:id="3808" w:author="ERCOT" w:date="2023-10-26T12:41:00Z">
              <w:r w:rsidRPr="00E95F39" w:rsidDel="00EF7EA0">
                <w:rPr>
                  <w:sz w:val="22"/>
                  <w:szCs w:val="22"/>
                </w:rPr>
                <w:delText>3</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6FDCA34F" w14:textId="05CFE1F9" w:rsidR="004059C1" w:rsidRPr="00E95F39" w:rsidRDefault="004059C1" w:rsidP="00E95F39">
            <w:pPr>
              <w:widowControl/>
              <w:autoSpaceDE/>
              <w:autoSpaceDN/>
              <w:adjustRightInd/>
              <w:jc w:val="center"/>
              <w:rPr>
                <w:b/>
                <w:bCs/>
                <w:sz w:val="22"/>
                <w:szCs w:val="22"/>
              </w:rPr>
            </w:pPr>
            <w:ins w:id="3809" w:author="ERCOT" w:date="2023-10-26T12:41:00Z">
              <w:r w:rsidRPr="00E95F39">
                <w:rPr>
                  <w:sz w:val="22"/>
                  <w:szCs w:val="22"/>
                </w:rPr>
                <w:t>2</w:t>
              </w:r>
            </w:ins>
            <w:del w:id="3810" w:author="ERCOT" w:date="2023-10-26T12:41:00Z">
              <w:r w:rsidRPr="00E95F39" w:rsidDel="00EF7EA0">
                <w:rPr>
                  <w:sz w:val="22"/>
                  <w:szCs w:val="22"/>
                </w:rPr>
                <w:delText>3</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7E7204C2" w14:textId="4ED23D23" w:rsidR="004059C1" w:rsidRPr="00E95F39" w:rsidRDefault="004059C1" w:rsidP="00E95F39">
            <w:pPr>
              <w:widowControl/>
              <w:autoSpaceDE/>
              <w:autoSpaceDN/>
              <w:adjustRightInd/>
              <w:jc w:val="center"/>
              <w:rPr>
                <w:b/>
                <w:bCs/>
                <w:sz w:val="22"/>
                <w:szCs w:val="22"/>
              </w:rPr>
            </w:pPr>
            <w:ins w:id="3811" w:author="ERCOT" w:date="2023-10-26T12:41:00Z">
              <w:r w:rsidRPr="00E95F39">
                <w:rPr>
                  <w:sz w:val="22"/>
                  <w:szCs w:val="22"/>
                </w:rPr>
                <w:t>0</w:t>
              </w:r>
            </w:ins>
            <w:del w:id="3812"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772D7871" w14:textId="3E0C2E80" w:rsidR="004059C1" w:rsidRPr="00E95F39" w:rsidRDefault="004059C1" w:rsidP="00E95F39">
            <w:pPr>
              <w:widowControl/>
              <w:autoSpaceDE/>
              <w:autoSpaceDN/>
              <w:adjustRightInd/>
              <w:jc w:val="center"/>
              <w:rPr>
                <w:b/>
                <w:bCs/>
                <w:sz w:val="22"/>
                <w:szCs w:val="22"/>
              </w:rPr>
            </w:pPr>
            <w:ins w:id="3813" w:author="ERCOT" w:date="2023-10-26T12:41:00Z">
              <w:r w:rsidRPr="00E95F39">
                <w:rPr>
                  <w:sz w:val="22"/>
                  <w:szCs w:val="22"/>
                </w:rPr>
                <w:t>0</w:t>
              </w:r>
            </w:ins>
            <w:del w:id="3814" w:author="ERCOT" w:date="2023-10-26T12:41:00Z">
              <w:r w:rsidRPr="00E95F39" w:rsidDel="00EF7EA0">
                <w:rPr>
                  <w:sz w:val="22"/>
                  <w:szCs w:val="22"/>
                </w:rPr>
                <w:delText>0</w:delText>
              </w:r>
            </w:del>
          </w:p>
        </w:tc>
      </w:tr>
      <w:tr w:rsidR="004059C1" w:rsidRPr="00ED4D8D" w14:paraId="1EDC6780"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4059C1" w:rsidRPr="00ED4D8D" w:rsidRDefault="004059C1" w:rsidP="004059C1">
            <w:pPr>
              <w:widowControl/>
              <w:autoSpaceDE/>
              <w:autoSpaceDN/>
              <w:adjustRightInd/>
              <w:jc w:val="center"/>
              <w:rPr>
                <w:sz w:val="22"/>
                <w:szCs w:val="22"/>
              </w:rPr>
            </w:pPr>
            <w:r w:rsidRPr="00ED4D8D">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center"/>
          </w:tcPr>
          <w:p w14:paraId="6058903C" w14:textId="3BD7FF48" w:rsidR="004059C1" w:rsidRPr="00E95F39" w:rsidRDefault="004059C1" w:rsidP="00E95F39">
            <w:pPr>
              <w:widowControl/>
              <w:autoSpaceDE/>
              <w:autoSpaceDN/>
              <w:adjustRightInd/>
              <w:jc w:val="center"/>
              <w:rPr>
                <w:b/>
                <w:bCs/>
                <w:sz w:val="22"/>
                <w:szCs w:val="22"/>
              </w:rPr>
            </w:pPr>
            <w:ins w:id="3815" w:author="ERCOT" w:date="2023-10-26T12:41:00Z">
              <w:r w:rsidRPr="00E95F39">
                <w:rPr>
                  <w:sz w:val="22"/>
                  <w:szCs w:val="22"/>
                </w:rPr>
                <w:t>0</w:t>
              </w:r>
            </w:ins>
            <w:del w:id="3816"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0A226BD" w14:textId="2956FC00" w:rsidR="004059C1" w:rsidRPr="00E95F39" w:rsidRDefault="004059C1" w:rsidP="00E95F39">
            <w:pPr>
              <w:widowControl/>
              <w:autoSpaceDE/>
              <w:autoSpaceDN/>
              <w:adjustRightInd/>
              <w:jc w:val="center"/>
              <w:rPr>
                <w:b/>
                <w:bCs/>
                <w:sz w:val="22"/>
                <w:szCs w:val="22"/>
              </w:rPr>
            </w:pPr>
            <w:ins w:id="3817" w:author="ERCOT" w:date="2023-10-26T12:41:00Z">
              <w:r w:rsidRPr="00E95F39">
                <w:rPr>
                  <w:sz w:val="22"/>
                  <w:szCs w:val="22"/>
                </w:rPr>
                <w:t>0</w:t>
              </w:r>
            </w:ins>
            <w:del w:id="381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7B4EB71" w14:textId="06C20DAA" w:rsidR="004059C1" w:rsidRPr="00E95F39" w:rsidRDefault="004059C1" w:rsidP="00E95F39">
            <w:pPr>
              <w:widowControl/>
              <w:autoSpaceDE/>
              <w:autoSpaceDN/>
              <w:adjustRightInd/>
              <w:jc w:val="center"/>
              <w:rPr>
                <w:b/>
                <w:bCs/>
                <w:sz w:val="22"/>
                <w:szCs w:val="22"/>
              </w:rPr>
            </w:pPr>
            <w:ins w:id="3819" w:author="ERCOT" w:date="2023-10-26T12:41:00Z">
              <w:r w:rsidRPr="00E95F39">
                <w:rPr>
                  <w:sz w:val="22"/>
                  <w:szCs w:val="22"/>
                </w:rPr>
                <w:t>0</w:t>
              </w:r>
            </w:ins>
            <w:del w:id="382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2B90C2A" w14:textId="65B47332" w:rsidR="004059C1" w:rsidRPr="00E95F39" w:rsidRDefault="004059C1" w:rsidP="00E95F39">
            <w:pPr>
              <w:widowControl/>
              <w:autoSpaceDE/>
              <w:autoSpaceDN/>
              <w:adjustRightInd/>
              <w:jc w:val="center"/>
              <w:rPr>
                <w:b/>
                <w:bCs/>
                <w:sz w:val="22"/>
                <w:szCs w:val="22"/>
              </w:rPr>
            </w:pPr>
            <w:ins w:id="3821" w:author="ERCOT" w:date="2023-10-26T12:41:00Z">
              <w:r w:rsidRPr="00E95F39">
                <w:rPr>
                  <w:sz w:val="22"/>
                  <w:szCs w:val="22"/>
                </w:rPr>
                <w:t>0</w:t>
              </w:r>
            </w:ins>
            <w:del w:id="382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0149759" w14:textId="5749F8B5" w:rsidR="004059C1" w:rsidRPr="00E95F39" w:rsidRDefault="004059C1" w:rsidP="00E95F39">
            <w:pPr>
              <w:widowControl/>
              <w:autoSpaceDE/>
              <w:autoSpaceDN/>
              <w:adjustRightInd/>
              <w:jc w:val="center"/>
              <w:rPr>
                <w:b/>
                <w:bCs/>
                <w:sz w:val="22"/>
                <w:szCs w:val="22"/>
              </w:rPr>
            </w:pPr>
            <w:ins w:id="3823" w:author="ERCOT" w:date="2023-10-26T12:41:00Z">
              <w:r w:rsidRPr="00E95F39">
                <w:rPr>
                  <w:sz w:val="22"/>
                  <w:szCs w:val="22"/>
                </w:rPr>
                <w:t>0</w:t>
              </w:r>
            </w:ins>
            <w:del w:id="382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0FF2758" w14:textId="151B4246" w:rsidR="004059C1" w:rsidRPr="00E95F39" w:rsidRDefault="004059C1" w:rsidP="00E95F39">
            <w:pPr>
              <w:widowControl/>
              <w:autoSpaceDE/>
              <w:autoSpaceDN/>
              <w:adjustRightInd/>
              <w:jc w:val="center"/>
              <w:rPr>
                <w:b/>
                <w:bCs/>
                <w:sz w:val="22"/>
                <w:szCs w:val="22"/>
              </w:rPr>
            </w:pPr>
            <w:ins w:id="3825" w:author="ERCOT" w:date="2023-10-26T12:41:00Z">
              <w:r w:rsidRPr="00E95F39">
                <w:rPr>
                  <w:sz w:val="22"/>
                  <w:szCs w:val="22"/>
                </w:rPr>
                <w:t>0</w:t>
              </w:r>
            </w:ins>
            <w:del w:id="382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795381B" w14:textId="53C0193F" w:rsidR="004059C1" w:rsidRPr="00E95F39" w:rsidRDefault="004059C1" w:rsidP="00E95F39">
            <w:pPr>
              <w:widowControl/>
              <w:autoSpaceDE/>
              <w:autoSpaceDN/>
              <w:adjustRightInd/>
              <w:jc w:val="center"/>
              <w:rPr>
                <w:b/>
                <w:bCs/>
                <w:sz w:val="22"/>
                <w:szCs w:val="22"/>
              </w:rPr>
            </w:pPr>
            <w:ins w:id="3827" w:author="ERCOT" w:date="2023-10-26T12:41:00Z">
              <w:r w:rsidRPr="00E95F39">
                <w:rPr>
                  <w:sz w:val="22"/>
                  <w:szCs w:val="22"/>
                </w:rPr>
                <w:t>11</w:t>
              </w:r>
            </w:ins>
            <w:del w:id="3828" w:author="ERCOT" w:date="2023-10-26T12:41:00Z">
              <w:r w:rsidRPr="00E95F39" w:rsidDel="00EF7EA0">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296352E" w14:textId="7CE2301A" w:rsidR="004059C1" w:rsidRPr="00E95F39" w:rsidRDefault="004059C1" w:rsidP="00E95F39">
            <w:pPr>
              <w:widowControl/>
              <w:autoSpaceDE/>
              <w:autoSpaceDN/>
              <w:adjustRightInd/>
              <w:jc w:val="center"/>
              <w:rPr>
                <w:b/>
                <w:bCs/>
                <w:sz w:val="22"/>
                <w:szCs w:val="22"/>
              </w:rPr>
            </w:pPr>
            <w:ins w:id="3829" w:author="ERCOT" w:date="2023-10-26T12:41:00Z">
              <w:r w:rsidRPr="00E95F39">
                <w:rPr>
                  <w:sz w:val="22"/>
                  <w:szCs w:val="22"/>
                </w:rPr>
                <w:t>11</w:t>
              </w:r>
            </w:ins>
            <w:del w:id="3830" w:author="ERCOT" w:date="2023-10-26T12:41:00Z">
              <w:r w:rsidRPr="00E95F39" w:rsidDel="00EF7EA0">
                <w:rPr>
                  <w:sz w:val="22"/>
                  <w:szCs w:val="22"/>
                </w:rPr>
                <w:delText>13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07830998" w14:textId="4AB970CC" w:rsidR="004059C1" w:rsidRPr="00E95F39" w:rsidRDefault="004059C1" w:rsidP="00E95F39">
            <w:pPr>
              <w:widowControl/>
              <w:autoSpaceDE/>
              <w:autoSpaceDN/>
              <w:adjustRightInd/>
              <w:jc w:val="center"/>
              <w:rPr>
                <w:b/>
                <w:bCs/>
                <w:sz w:val="22"/>
                <w:szCs w:val="22"/>
              </w:rPr>
            </w:pPr>
            <w:ins w:id="3831" w:author="ERCOT" w:date="2023-10-26T12:41:00Z">
              <w:r w:rsidRPr="00E95F39">
                <w:rPr>
                  <w:sz w:val="22"/>
                  <w:szCs w:val="22"/>
                </w:rPr>
                <w:t>11</w:t>
              </w:r>
            </w:ins>
            <w:del w:id="3832" w:author="ERCOT" w:date="2023-10-26T12:41:00Z">
              <w:r w:rsidRPr="00E95F39" w:rsidDel="00EF7EA0">
                <w:rPr>
                  <w:sz w:val="22"/>
                  <w:szCs w:val="22"/>
                </w:rPr>
                <w:delText>13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913C4A4" w14:textId="0E6CF31A" w:rsidR="004059C1" w:rsidRPr="00E95F39" w:rsidRDefault="004059C1" w:rsidP="00E95F39">
            <w:pPr>
              <w:widowControl/>
              <w:autoSpaceDE/>
              <w:autoSpaceDN/>
              <w:adjustRightInd/>
              <w:jc w:val="center"/>
              <w:rPr>
                <w:b/>
                <w:bCs/>
                <w:sz w:val="22"/>
                <w:szCs w:val="22"/>
              </w:rPr>
            </w:pPr>
            <w:ins w:id="3833" w:author="ERCOT" w:date="2023-10-26T12:41:00Z">
              <w:r w:rsidRPr="00E95F39">
                <w:rPr>
                  <w:sz w:val="22"/>
                  <w:szCs w:val="22"/>
                </w:rPr>
                <w:t>11</w:t>
              </w:r>
            </w:ins>
            <w:del w:id="3834" w:author="ERCOT" w:date="2023-10-26T12:41:00Z">
              <w:r w:rsidRPr="00E95F39" w:rsidDel="00EF7EA0">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66B98CE" w14:textId="7551E292" w:rsidR="004059C1" w:rsidRPr="00E95F39" w:rsidRDefault="004059C1" w:rsidP="00E95F39">
            <w:pPr>
              <w:widowControl/>
              <w:autoSpaceDE/>
              <w:autoSpaceDN/>
              <w:adjustRightInd/>
              <w:jc w:val="center"/>
              <w:rPr>
                <w:b/>
                <w:bCs/>
                <w:sz w:val="22"/>
                <w:szCs w:val="22"/>
              </w:rPr>
            </w:pPr>
            <w:ins w:id="3835" w:author="ERCOT" w:date="2023-10-26T12:41:00Z">
              <w:r w:rsidRPr="00E95F39">
                <w:rPr>
                  <w:sz w:val="22"/>
                  <w:szCs w:val="22"/>
                </w:rPr>
                <w:t>34</w:t>
              </w:r>
            </w:ins>
            <w:del w:id="3836" w:author="ERCOT" w:date="2023-10-26T12:41:00Z">
              <w:r w:rsidRPr="00E95F39" w:rsidDel="00EF7EA0">
                <w:rPr>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8D1C66B" w14:textId="4FF0D1DD" w:rsidR="004059C1" w:rsidRPr="00E95F39" w:rsidRDefault="004059C1" w:rsidP="00E95F39">
            <w:pPr>
              <w:widowControl/>
              <w:autoSpaceDE/>
              <w:autoSpaceDN/>
              <w:adjustRightInd/>
              <w:jc w:val="center"/>
              <w:rPr>
                <w:b/>
                <w:bCs/>
                <w:sz w:val="22"/>
                <w:szCs w:val="22"/>
              </w:rPr>
            </w:pPr>
            <w:ins w:id="3837" w:author="ERCOT" w:date="2023-10-26T12:41:00Z">
              <w:r w:rsidRPr="00E95F39">
                <w:rPr>
                  <w:sz w:val="22"/>
                  <w:szCs w:val="22"/>
                </w:rPr>
                <w:t>34</w:t>
              </w:r>
            </w:ins>
            <w:del w:id="3838" w:author="ERCOT" w:date="2023-10-26T12:41:00Z">
              <w:r w:rsidRPr="00E95F39" w:rsidDel="00EF7EA0">
                <w:rPr>
                  <w:sz w:val="22"/>
                  <w:szCs w:val="22"/>
                </w:rPr>
                <w:delText>38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2B5B775" w14:textId="4B93E72F" w:rsidR="004059C1" w:rsidRPr="00E95F39" w:rsidRDefault="004059C1" w:rsidP="00E95F39">
            <w:pPr>
              <w:widowControl/>
              <w:autoSpaceDE/>
              <w:autoSpaceDN/>
              <w:adjustRightInd/>
              <w:jc w:val="center"/>
              <w:rPr>
                <w:b/>
                <w:bCs/>
                <w:sz w:val="22"/>
                <w:szCs w:val="22"/>
              </w:rPr>
            </w:pPr>
            <w:ins w:id="3839" w:author="ERCOT" w:date="2023-10-26T12:41:00Z">
              <w:r w:rsidRPr="00E95F39">
                <w:rPr>
                  <w:sz w:val="22"/>
                  <w:szCs w:val="22"/>
                </w:rPr>
                <w:t>34</w:t>
              </w:r>
            </w:ins>
            <w:del w:id="3840" w:author="ERCOT" w:date="2023-10-26T12:41:00Z">
              <w:r w:rsidRPr="00E95F39" w:rsidDel="00EF7EA0">
                <w:rPr>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04BF35F" w14:textId="4762F061" w:rsidR="004059C1" w:rsidRPr="00E95F39" w:rsidRDefault="004059C1" w:rsidP="00E95F39">
            <w:pPr>
              <w:widowControl/>
              <w:autoSpaceDE/>
              <w:autoSpaceDN/>
              <w:adjustRightInd/>
              <w:jc w:val="center"/>
              <w:rPr>
                <w:b/>
                <w:bCs/>
                <w:sz w:val="22"/>
                <w:szCs w:val="22"/>
              </w:rPr>
            </w:pPr>
            <w:ins w:id="3841" w:author="ERCOT" w:date="2023-10-26T12:41:00Z">
              <w:r w:rsidRPr="00E95F39">
                <w:rPr>
                  <w:sz w:val="22"/>
                  <w:szCs w:val="22"/>
                </w:rPr>
                <w:t>34</w:t>
              </w:r>
            </w:ins>
            <w:del w:id="3842" w:author="ERCOT" w:date="2023-10-26T12:41:00Z">
              <w:r w:rsidRPr="00E95F39" w:rsidDel="00EF7EA0">
                <w:rPr>
                  <w:sz w:val="22"/>
                  <w:szCs w:val="22"/>
                </w:rPr>
                <w:delText>38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CC4649F" w14:textId="2A2EF37C" w:rsidR="004059C1" w:rsidRPr="00E95F39" w:rsidRDefault="004059C1" w:rsidP="00E95F39">
            <w:pPr>
              <w:widowControl/>
              <w:autoSpaceDE/>
              <w:autoSpaceDN/>
              <w:adjustRightInd/>
              <w:jc w:val="center"/>
              <w:rPr>
                <w:b/>
                <w:bCs/>
                <w:sz w:val="22"/>
                <w:szCs w:val="22"/>
              </w:rPr>
            </w:pPr>
            <w:ins w:id="3843" w:author="ERCOT" w:date="2023-10-26T12:41:00Z">
              <w:r w:rsidRPr="00E95F39">
                <w:rPr>
                  <w:sz w:val="22"/>
                  <w:szCs w:val="22"/>
                </w:rPr>
                <w:t>36</w:t>
              </w:r>
            </w:ins>
            <w:del w:id="3844" w:author="ERCOT" w:date="2023-10-26T12:41:00Z">
              <w:r w:rsidRPr="00E95F39" w:rsidDel="00EF7EA0">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554EAD4" w14:textId="3470FFCD" w:rsidR="004059C1" w:rsidRPr="00E95F39" w:rsidRDefault="004059C1" w:rsidP="00E95F39">
            <w:pPr>
              <w:widowControl/>
              <w:autoSpaceDE/>
              <w:autoSpaceDN/>
              <w:adjustRightInd/>
              <w:jc w:val="center"/>
              <w:rPr>
                <w:b/>
                <w:bCs/>
                <w:sz w:val="22"/>
                <w:szCs w:val="22"/>
              </w:rPr>
            </w:pPr>
            <w:ins w:id="3845" w:author="ERCOT" w:date="2023-10-26T12:41:00Z">
              <w:r w:rsidRPr="00E95F39">
                <w:rPr>
                  <w:sz w:val="22"/>
                  <w:szCs w:val="22"/>
                </w:rPr>
                <w:t>36</w:t>
              </w:r>
            </w:ins>
            <w:del w:id="3846" w:author="ERCOT" w:date="2023-10-26T12:41:00Z">
              <w:r w:rsidRPr="00E95F39" w:rsidDel="00EF7EA0">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5C169EF" w14:textId="4CA52373" w:rsidR="004059C1" w:rsidRPr="00E95F39" w:rsidRDefault="004059C1" w:rsidP="00E95F39">
            <w:pPr>
              <w:widowControl/>
              <w:autoSpaceDE/>
              <w:autoSpaceDN/>
              <w:adjustRightInd/>
              <w:jc w:val="center"/>
              <w:rPr>
                <w:b/>
                <w:bCs/>
                <w:sz w:val="22"/>
                <w:szCs w:val="22"/>
              </w:rPr>
            </w:pPr>
            <w:ins w:id="3847" w:author="ERCOT" w:date="2023-10-26T12:41:00Z">
              <w:r w:rsidRPr="00E95F39">
                <w:rPr>
                  <w:sz w:val="22"/>
                  <w:szCs w:val="22"/>
                </w:rPr>
                <w:t>36</w:t>
              </w:r>
            </w:ins>
            <w:del w:id="3848" w:author="ERCOT" w:date="2023-10-26T12:41:00Z">
              <w:r w:rsidRPr="00E95F39" w:rsidDel="00EF7EA0">
                <w:rPr>
                  <w:sz w:val="22"/>
                  <w:szCs w:val="22"/>
                </w:rPr>
                <w:delText>32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809C208" w14:textId="2073694C" w:rsidR="004059C1" w:rsidRPr="00E95F39" w:rsidRDefault="004059C1" w:rsidP="00E95F39">
            <w:pPr>
              <w:widowControl/>
              <w:autoSpaceDE/>
              <w:autoSpaceDN/>
              <w:adjustRightInd/>
              <w:jc w:val="center"/>
              <w:rPr>
                <w:b/>
                <w:bCs/>
                <w:sz w:val="22"/>
                <w:szCs w:val="22"/>
              </w:rPr>
            </w:pPr>
            <w:ins w:id="3849" w:author="ERCOT" w:date="2023-10-26T12:41:00Z">
              <w:r w:rsidRPr="00E95F39">
                <w:rPr>
                  <w:sz w:val="22"/>
                  <w:szCs w:val="22"/>
                </w:rPr>
                <w:t>36</w:t>
              </w:r>
            </w:ins>
            <w:del w:id="3850" w:author="ERCOT" w:date="2023-10-26T12:41:00Z">
              <w:r w:rsidRPr="00E95F39" w:rsidDel="00EF7EA0">
                <w:rPr>
                  <w:sz w:val="22"/>
                  <w:szCs w:val="22"/>
                </w:rPr>
                <w:delText>32</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96555F7" w14:textId="10FD3463" w:rsidR="004059C1" w:rsidRPr="00E95F39" w:rsidRDefault="004059C1" w:rsidP="00E95F39">
            <w:pPr>
              <w:widowControl/>
              <w:autoSpaceDE/>
              <w:autoSpaceDN/>
              <w:adjustRightInd/>
              <w:jc w:val="center"/>
              <w:rPr>
                <w:b/>
                <w:bCs/>
                <w:sz w:val="22"/>
                <w:szCs w:val="22"/>
              </w:rPr>
            </w:pPr>
            <w:ins w:id="3851" w:author="ERCOT" w:date="2023-10-26T12:41:00Z">
              <w:r w:rsidRPr="00E95F39">
                <w:rPr>
                  <w:sz w:val="22"/>
                  <w:szCs w:val="22"/>
                </w:rPr>
                <w:t>8</w:t>
              </w:r>
            </w:ins>
            <w:del w:id="3852" w:author="ERCOT" w:date="2023-10-26T12:41:00Z">
              <w:r w:rsidRPr="00E95F39" w:rsidDel="00EF7EA0">
                <w:rPr>
                  <w:sz w:val="22"/>
                  <w:szCs w:val="22"/>
                </w:rPr>
                <w:delText>6</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3F9FD340" w14:textId="1B19AB92" w:rsidR="004059C1" w:rsidRPr="00E95F39" w:rsidRDefault="004059C1" w:rsidP="00E95F39">
            <w:pPr>
              <w:widowControl/>
              <w:autoSpaceDE/>
              <w:autoSpaceDN/>
              <w:adjustRightInd/>
              <w:jc w:val="center"/>
              <w:rPr>
                <w:b/>
                <w:bCs/>
                <w:sz w:val="22"/>
                <w:szCs w:val="22"/>
              </w:rPr>
            </w:pPr>
            <w:ins w:id="3853" w:author="ERCOT" w:date="2023-10-26T12:41:00Z">
              <w:r w:rsidRPr="00E95F39">
                <w:rPr>
                  <w:sz w:val="22"/>
                  <w:szCs w:val="22"/>
                </w:rPr>
                <w:t>8</w:t>
              </w:r>
            </w:ins>
            <w:del w:id="3854" w:author="ERCOT" w:date="2023-10-26T12:41:00Z">
              <w:r w:rsidRPr="00E95F39" w:rsidDel="00EF7EA0">
                <w:rPr>
                  <w:sz w:val="22"/>
                  <w:szCs w:val="22"/>
                </w:rPr>
                <w:delText>6</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1781517" w14:textId="6CBA6AD3" w:rsidR="004059C1" w:rsidRPr="00E95F39" w:rsidRDefault="004059C1" w:rsidP="00E95F39">
            <w:pPr>
              <w:widowControl/>
              <w:autoSpaceDE/>
              <w:autoSpaceDN/>
              <w:adjustRightInd/>
              <w:jc w:val="center"/>
              <w:rPr>
                <w:b/>
                <w:bCs/>
                <w:sz w:val="22"/>
                <w:szCs w:val="22"/>
              </w:rPr>
            </w:pPr>
            <w:ins w:id="3855" w:author="ERCOT" w:date="2023-10-26T12:41:00Z">
              <w:r w:rsidRPr="00E95F39">
                <w:rPr>
                  <w:sz w:val="22"/>
                  <w:szCs w:val="22"/>
                </w:rPr>
                <w:t>8</w:t>
              </w:r>
            </w:ins>
            <w:del w:id="3856" w:author="ERCOT" w:date="2023-10-26T12:41:00Z">
              <w:r w:rsidRPr="00E95F39" w:rsidDel="00EF7EA0">
                <w:rPr>
                  <w:sz w:val="22"/>
                  <w:szCs w:val="22"/>
                </w:rPr>
                <w:delText>6</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26CE0134" w14:textId="2A71319B" w:rsidR="004059C1" w:rsidRPr="00E95F39" w:rsidRDefault="004059C1" w:rsidP="00E95F39">
            <w:pPr>
              <w:widowControl/>
              <w:autoSpaceDE/>
              <w:autoSpaceDN/>
              <w:adjustRightInd/>
              <w:jc w:val="center"/>
              <w:rPr>
                <w:b/>
                <w:bCs/>
                <w:sz w:val="22"/>
                <w:szCs w:val="22"/>
              </w:rPr>
            </w:pPr>
            <w:ins w:id="3857" w:author="ERCOT" w:date="2023-10-26T12:41:00Z">
              <w:r w:rsidRPr="00E95F39">
                <w:rPr>
                  <w:sz w:val="22"/>
                  <w:szCs w:val="22"/>
                </w:rPr>
                <w:t>8</w:t>
              </w:r>
            </w:ins>
            <w:del w:id="3858" w:author="ERCOT" w:date="2023-10-26T12:41:00Z">
              <w:r w:rsidRPr="00E95F39" w:rsidDel="00EF7EA0">
                <w:rPr>
                  <w:sz w:val="22"/>
                  <w:szCs w:val="22"/>
                </w:rPr>
                <w:delText>6</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810E675" w14:textId="430D392E" w:rsidR="004059C1" w:rsidRPr="00E95F39" w:rsidRDefault="004059C1" w:rsidP="00E95F39">
            <w:pPr>
              <w:widowControl/>
              <w:autoSpaceDE/>
              <w:autoSpaceDN/>
              <w:adjustRightInd/>
              <w:jc w:val="center"/>
              <w:rPr>
                <w:b/>
                <w:bCs/>
                <w:sz w:val="22"/>
                <w:szCs w:val="22"/>
              </w:rPr>
            </w:pPr>
            <w:ins w:id="3859" w:author="ERCOT" w:date="2023-10-26T12:41:00Z">
              <w:r w:rsidRPr="00E95F39">
                <w:rPr>
                  <w:sz w:val="22"/>
                  <w:szCs w:val="22"/>
                </w:rPr>
                <w:t>0</w:t>
              </w:r>
            </w:ins>
            <w:del w:id="3860"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4B65E3AE" w14:textId="4C217A9D" w:rsidR="004059C1" w:rsidRPr="00E95F39" w:rsidRDefault="004059C1" w:rsidP="00E95F39">
            <w:pPr>
              <w:widowControl/>
              <w:autoSpaceDE/>
              <w:autoSpaceDN/>
              <w:adjustRightInd/>
              <w:jc w:val="center"/>
              <w:rPr>
                <w:b/>
                <w:bCs/>
                <w:sz w:val="22"/>
                <w:szCs w:val="22"/>
              </w:rPr>
            </w:pPr>
            <w:ins w:id="3861" w:author="ERCOT" w:date="2023-10-26T12:41:00Z">
              <w:r w:rsidRPr="00E95F39">
                <w:rPr>
                  <w:sz w:val="22"/>
                  <w:szCs w:val="22"/>
                </w:rPr>
                <w:t>0</w:t>
              </w:r>
            </w:ins>
            <w:del w:id="3862" w:author="ERCOT" w:date="2023-10-26T12:41:00Z">
              <w:r w:rsidRPr="00E95F39" w:rsidDel="00EF7EA0">
                <w:rPr>
                  <w:sz w:val="22"/>
                  <w:szCs w:val="22"/>
                </w:rPr>
                <w:delText>0</w:delText>
              </w:r>
            </w:del>
          </w:p>
        </w:tc>
      </w:tr>
      <w:tr w:rsidR="004059C1" w:rsidRPr="00ED4D8D" w14:paraId="10591451"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4059C1" w:rsidRPr="00ED4D8D" w:rsidRDefault="004059C1" w:rsidP="004059C1">
            <w:pPr>
              <w:widowControl/>
              <w:autoSpaceDE/>
              <w:autoSpaceDN/>
              <w:adjustRightInd/>
              <w:jc w:val="center"/>
              <w:rPr>
                <w:sz w:val="22"/>
                <w:szCs w:val="22"/>
              </w:rPr>
            </w:pPr>
            <w:r w:rsidRPr="00ED4D8D">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center"/>
          </w:tcPr>
          <w:p w14:paraId="7E16BB0C" w14:textId="61F741EC" w:rsidR="004059C1" w:rsidRPr="00E95F39" w:rsidRDefault="004059C1" w:rsidP="00E95F39">
            <w:pPr>
              <w:widowControl/>
              <w:autoSpaceDE/>
              <w:autoSpaceDN/>
              <w:adjustRightInd/>
              <w:jc w:val="center"/>
              <w:rPr>
                <w:b/>
                <w:bCs/>
                <w:sz w:val="22"/>
                <w:szCs w:val="22"/>
              </w:rPr>
            </w:pPr>
            <w:ins w:id="3863" w:author="ERCOT" w:date="2023-10-26T12:41:00Z">
              <w:r w:rsidRPr="00E95F39">
                <w:rPr>
                  <w:sz w:val="22"/>
                  <w:szCs w:val="22"/>
                </w:rPr>
                <w:t>0</w:t>
              </w:r>
            </w:ins>
            <w:del w:id="3864"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912C12E" w14:textId="1D3FAB6A" w:rsidR="004059C1" w:rsidRPr="00E95F39" w:rsidRDefault="004059C1" w:rsidP="00E95F39">
            <w:pPr>
              <w:widowControl/>
              <w:autoSpaceDE/>
              <w:autoSpaceDN/>
              <w:adjustRightInd/>
              <w:jc w:val="center"/>
              <w:rPr>
                <w:b/>
                <w:bCs/>
                <w:sz w:val="22"/>
                <w:szCs w:val="22"/>
              </w:rPr>
            </w:pPr>
            <w:ins w:id="3865" w:author="ERCOT" w:date="2023-10-26T12:41:00Z">
              <w:r w:rsidRPr="00E95F39">
                <w:rPr>
                  <w:sz w:val="22"/>
                  <w:szCs w:val="22"/>
                </w:rPr>
                <w:t>0</w:t>
              </w:r>
            </w:ins>
            <w:del w:id="386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F89EB6F" w14:textId="442D8855" w:rsidR="004059C1" w:rsidRPr="00E95F39" w:rsidRDefault="004059C1" w:rsidP="00E95F39">
            <w:pPr>
              <w:widowControl/>
              <w:autoSpaceDE/>
              <w:autoSpaceDN/>
              <w:adjustRightInd/>
              <w:jc w:val="center"/>
              <w:rPr>
                <w:b/>
                <w:bCs/>
                <w:sz w:val="22"/>
                <w:szCs w:val="22"/>
              </w:rPr>
            </w:pPr>
            <w:ins w:id="3867" w:author="ERCOT" w:date="2023-10-26T12:41:00Z">
              <w:r w:rsidRPr="00E95F39">
                <w:rPr>
                  <w:sz w:val="22"/>
                  <w:szCs w:val="22"/>
                </w:rPr>
                <w:t>0</w:t>
              </w:r>
            </w:ins>
            <w:del w:id="386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919E67B" w14:textId="5F13112B" w:rsidR="004059C1" w:rsidRPr="00E95F39" w:rsidRDefault="004059C1" w:rsidP="00E95F39">
            <w:pPr>
              <w:widowControl/>
              <w:autoSpaceDE/>
              <w:autoSpaceDN/>
              <w:adjustRightInd/>
              <w:jc w:val="center"/>
              <w:rPr>
                <w:b/>
                <w:bCs/>
                <w:sz w:val="22"/>
                <w:szCs w:val="22"/>
              </w:rPr>
            </w:pPr>
            <w:ins w:id="3869" w:author="ERCOT" w:date="2023-10-26T12:41:00Z">
              <w:r w:rsidRPr="00E95F39">
                <w:rPr>
                  <w:sz w:val="22"/>
                  <w:szCs w:val="22"/>
                </w:rPr>
                <w:t>0</w:t>
              </w:r>
            </w:ins>
            <w:del w:id="387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ABB88E" w14:textId="36665CF0" w:rsidR="004059C1" w:rsidRPr="00E95F39" w:rsidRDefault="004059C1" w:rsidP="00E95F39">
            <w:pPr>
              <w:widowControl/>
              <w:autoSpaceDE/>
              <w:autoSpaceDN/>
              <w:adjustRightInd/>
              <w:jc w:val="center"/>
              <w:rPr>
                <w:b/>
                <w:bCs/>
                <w:sz w:val="22"/>
                <w:szCs w:val="22"/>
              </w:rPr>
            </w:pPr>
            <w:ins w:id="3871" w:author="ERCOT" w:date="2023-10-26T12:41:00Z">
              <w:r w:rsidRPr="00E95F39">
                <w:rPr>
                  <w:sz w:val="22"/>
                  <w:szCs w:val="22"/>
                </w:rPr>
                <w:t>0</w:t>
              </w:r>
            </w:ins>
            <w:del w:id="387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3D3D816" w14:textId="25091F03" w:rsidR="004059C1" w:rsidRPr="00E95F39" w:rsidRDefault="004059C1" w:rsidP="00E95F39">
            <w:pPr>
              <w:widowControl/>
              <w:autoSpaceDE/>
              <w:autoSpaceDN/>
              <w:adjustRightInd/>
              <w:jc w:val="center"/>
              <w:rPr>
                <w:b/>
                <w:bCs/>
                <w:sz w:val="22"/>
                <w:szCs w:val="22"/>
              </w:rPr>
            </w:pPr>
            <w:ins w:id="3873" w:author="ERCOT" w:date="2023-10-26T12:41:00Z">
              <w:r w:rsidRPr="00E95F39">
                <w:rPr>
                  <w:sz w:val="22"/>
                  <w:szCs w:val="22"/>
                </w:rPr>
                <w:t>0</w:t>
              </w:r>
            </w:ins>
            <w:del w:id="387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11575D1" w14:textId="57EF3F6D" w:rsidR="004059C1" w:rsidRPr="00E95F39" w:rsidRDefault="004059C1" w:rsidP="00E95F39">
            <w:pPr>
              <w:widowControl/>
              <w:autoSpaceDE/>
              <w:autoSpaceDN/>
              <w:adjustRightInd/>
              <w:jc w:val="center"/>
              <w:rPr>
                <w:b/>
                <w:bCs/>
                <w:sz w:val="22"/>
                <w:szCs w:val="22"/>
              </w:rPr>
            </w:pPr>
            <w:ins w:id="3875" w:author="ERCOT" w:date="2023-10-26T12:41:00Z">
              <w:r w:rsidRPr="00E95F39">
                <w:rPr>
                  <w:sz w:val="22"/>
                  <w:szCs w:val="22"/>
                </w:rPr>
                <w:t>11</w:t>
              </w:r>
            </w:ins>
            <w:del w:id="3876" w:author="ERCOT" w:date="2023-10-26T12:41:00Z">
              <w:r w:rsidRPr="00E95F39" w:rsidDel="00EF7EA0">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F55CB1C" w14:textId="7A0F81B2" w:rsidR="004059C1" w:rsidRPr="00E95F39" w:rsidRDefault="004059C1" w:rsidP="00E95F39">
            <w:pPr>
              <w:widowControl/>
              <w:autoSpaceDE/>
              <w:autoSpaceDN/>
              <w:adjustRightInd/>
              <w:jc w:val="center"/>
              <w:rPr>
                <w:b/>
                <w:bCs/>
                <w:sz w:val="22"/>
                <w:szCs w:val="22"/>
              </w:rPr>
            </w:pPr>
            <w:ins w:id="3877" w:author="ERCOT" w:date="2023-10-26T12:41:00Z">
              <w:r w:rsidRPr="00E95F39">
                <w:rPr>
                  <w:sz w:val="22"/>
                  <w:szCs w:val="22"/>
                </w:rPr>
                <w:t>11</w:t>
              </w:r>
            </w:ins>
            <w:del w:id="3878" w:author="ERCOT" w:date="2023-10-26T12:41:00Z">
              <w:r w:rsidRPr="00E95F39" w:rsidDel="00EF7EA0">
                <w:rPr>
                  <w:sz w:val="22"/>
                  <w:szCs w:val="22"/>
                </w:rPr>
                <w:delText>13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95DD87F" w14:textId="64AE0E34" w:rsidR="004059C1" w:rsidRPr="00E95F39" w:rsidRDefault="004059C1" w:rsidP="00E95F39">
            <w:pPr>
              <w:widowControl/>
              <w:autoSpaceDE/>
              <w:autoSpaceDN/>
              <w:adjustRightInd/>
              <w:jc w:val="center"/>
              <w:rPr>
                <w:b/>
                <w:bCs/>
                <w:sz w:val="22"/>
                <w:szCs w:val="22"/>
              </w:rPr>
            </w:pPr>
            <w:ins w:id="3879" w:author="ERCOT" w:date="2023-10-26T12:41:00Z">
              <w:r w:rsidRPr="00E95F39">
                <w:rPr>
                  <w:sz w:val="22"/>
                  <w:szCs w:val="22"/>
                </w:rPr>
                <w:t>11</w:t>
              </w:r>
            </w:ins>
            <w:del w:id="3880" w:author="ERCOT" w:date="2023-10-26T12:41:00Z">
              <w:r w:rsidRPr="00E95F39" w:rsidDel="00EF7EA0">
                <w:rPr>
                  <w:sz w:val="22"/>
                  <w:szCs w:val="22"/>
                </w:rPr>
                <w:delText>13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20476C7C" w14:textId="0238BB83" w:rsidR="004059C1" w:rsidRPr="00E95F39" w:rsidRDefault="004059C1" w:rsidP="00E95F39">
            <w:pPr>
              <w:widowControl/>
              <w:autoSpaceDE/>
              <w:autoSpaceDN/>
              <w:adjustRightInd/>
              <w:jc w:val="center"/>
              <w:rPr>
                <w:b/>
                <w:bCs/>
                <w:sz w:val="22"/>
                <w:szCs w:val="22"/>
              </w:rPr>
            </w:pPr>
            <w:ins w:id="3881" w:author="ERCOT" w:date="2023-10-26T12:41:00Z">
              <w:r w:rsidRPr="00E95F39">
                <w:rPr>
                  <w:sz w:val="22"/>
                  <w:szCs w:val="22"/>
                </w:rPr>
                <w:t>11</w:t>
              </w:r>
            </w:ins>
            <w:del w:id="3882" w:author="ERCOT" w:date="2023-10-26T12:41:00Z">
              <w:r w:rsidRPr="00E95F39" w:rsidDel="00EF7EA0">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F199DB2" w14:textId="69A11F5B" w:rsidR="004059C1" w:rsidRPr="00E95F39" w:rsidRDefault="004059C1" w:rsidP="00E95F39">
            <w:pPr>
              <w:widowControl/>
              <w:autoSpaceDE/>
              <w:autoSpaceDN/>
              <w:adjustRightInd/>
              <w:jc w:val="center"/>
              <w:rPr>
                <w:b/>
                <w:bCs/>
                <w:sz w:val="22"/>
                <w:szCs w:val="22"/>
              </w:rPr>
            </w:pPr>
            <w:ins w:id="3883" w:author="ERCOT" w:date="2023-10-26T12:41:00Z">
              <w:r w:rsidRPr="00E95F39">
                <w:rPr>
                  <w:sz w:val="22"/>
                  <w:szCs w:val="22"/>
                </w:rPr>
                <w:t>34</w:t>
              </w:r>
            </w:ins>
            <w:del w:id="3884" w:author="ERCOT" w:date="2023-10-26T12:41:00Z">
              <w:r w:rsidRPr="00E95F39" w:rsidDel="00EF7EA0">
                <w:rPr>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4C3AEE6" w14:textId="67E81D39" w:rsidR="004059C1" w:rsidRPr="00E95F39" w:rsidRDefault="004059C1" w:rsidP="00E95F39">
            <w:pPr>
              <w:widowControl/>
              <w:autoSpaceDE/>
              <w:autoSpaceDN/>
              <w:adjustRightInd/>
              <w:jc w:val="center"/>
              <w:rPr>
                <w:b/>
                <w:bCs/>
                <w:sz w:val="22"/>
                <w:szCs w:val="22"/>
              </w:rPr>
            </w:pPr>
            <w:ins w:id="3885" w:author="ERCOT" w:date="2023-10-26T12:41:00Z">
              <w:r w:rsidRPr="00E95F39">
                <w:rPr>
                  <w:sz w:val="22"/>
                  <w:szCs w:val="22"/>
                </w:rPr>
                <w:t>34</w:t>
              </w:r>
            </w:ins>
            <w:del w:id="3886" w:author="ERCOT" w:date="2023-10-26T12:41:00Z">
              <w:r w:rsidRPr="00E95F39" w:rsidDel="00EF7EA0">
                <w:rPr>
                  <w:sz w:val="22"/>
                  <w:szCs w:val="22"/>
                </w:rPr>
                <w:delText>38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2198380" w14:textId="376F029D" w:rsidR="004059C1" w:rsidRPr="00E95F39" w:rsidRDefault="004059C1" w:rsidP="00E95F39">
            <w:pPr>
              <w:widowControl/>
              <w:autoSpaceDE/>
              <w:autoSpaceDN/>
              <w:adjustRightInd/>
              <w:jc w:val="center"/>
              <w:rPr>
                <w:b/>
                <w:bCs/>
                <w:sz w:val="22"/>
                <w:szCs w:val="22"/>
              </w:rPr>
            </w:pPr>
            <w:ins w:id="3887" w:author="ERCOT" w:date="2023-10-26T12:41:00Z">
              <w:r w:rsidRPr="00E95F39">
                <w:rPr>
                  <w:sz w:val="22"/>
                  <w:szCs w:val="22"/>
                </w:rPr>
                <w:t>34</w:t>
              </w:r>
            </w:ins>
            <w:del w:id="3888" w:author="ERCOT" w:date="2023-10-26T12:41:00Z">
              <w:r w:rsidRPr="00E95F39" w:rsidDel="00EF7EA0">
                <w:rPr>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7D68617" w14:textId="5630D615" w:rsidR="004059C1" w:rsidRPr="00E95F39" w:rsidRDefault="004059C1" w:rsidP="00E95F39">
            <w:pPr>
              <w:widowControl/>
              <w:autoSpaceDE/>
              <w:autoSpaceDN/>
              <w:adjustRightInd/>
              <w:jc w:val="center"/>
              <w:rPr>
                <w:b/>
                <w:bCs/>
                <w:sz w:val="22"/>
                <w:szCs w:val="22"/>
              </w:rPr>
            </w:pPr>
            <w:ins w:id="3889" w:author="ERCOT" w:date="2023-10-26T12:41:00Z">
              <w:r w:rsidRPr="00E95F39">
                <w:rPr>
                  <w:sz w:val="22"/>
                  <w:szCs w:val="22"/>
                </w:rPr>
                <w:t>34</w:t>
              </w:r>
            </w:ins>
            <w:del w:id="3890" w:author="ERCOT" w:date="2023-10-26T12:41:00Z">
              <w:r w:rsidRPr="00E95F39" w:rsidDel="00EF7EA0">
                <w:rPr>
                  <w:sz w:val="22"/>
                  <w:szCs w:val="22"/>
                </w:rPr>
                <w:delText>38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BE2E9DD" w14:textId="333E405B" w:rsidR="004059C1" w:rsidRPr="00E95F39" w:rsidRDefault="004059C1" w:rsidP="00E95F39">
            <w:pPr>
              <w:widowControl/>
              <w:autoSpaceDE/>
              <w:autoSpaceDN/>
              <w:adjustRightInd/>
              <w:jc w:val="center"/>
              <w:rPr>
                <w:b/>
                <w:bCs/>
                <w:sz w:val="22"/>
                <w:szCs w:val="22"/>
              </w:rPr>
            </w:pPr>
            <w:ins w:id="3891" w:author="ERCOT" w:date="2023-10-26T12:41:00Z">
              <w:r w:rsidRPr="00E95F39">
                <w:rPr>
                  <w:sz w:val="22"/>
                  <w:szCs w:val="22"/>
                </w:rPr>
                <w:t>36</w:t>
              </w:r>
            </w:ins>
            <w:del w:id="3892" w:author="ERCOT" w:date="2023-10-26T12:41:00Z">
              <w:r w:rsidRPr="00E95F39" w:rsidDel="00EF7EA0">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B327E08" w14:textId="4FB33F21" w:rsidR="004059C1" w:rsidRPr="00E95F39" w:rsidRDefault="004059C1" w:rsidP="00E95F39">
            <w:pPr>
              <w:widowControl/>
              <w:autoSpaceDE/>
              <w:autoSpaceDN/>
              <w:adjustRightInd/>
              <w:jc w:val="center"/>
              <w:rPr>
                <w:b/>
                <w:bCs/>
                <w:sz w:val="22"/>
                <w:szCs w:val="22"/>
              </w:rPr>
            </w:pPr>
            <w:ins w:id="3893" w:author="ERCOT" w:date="2023-10-26T12:41:00Z">
              <w:r w:rsidRPr="00E95F39">
                <w:rPr>
                  <w:sz w:val="22"/>
                  <w:szCs w:val="22"/>
                </w:rPr>
                <w:t>36</w:t>
              </w:r>
            </w:ins>
            <w:del w:id="3894" w:author="ERCOT" w:date="2023-10-26T12:41:00Z">
              <w:r w:rsidRPr="00E95F39" w:rsidDel="00EF7EA0">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B19BBF7" w14:textId="7DD9DA22" w:rsidR="004059C1" w:rsidRPr="00E95F39" w:rsidRDefault="004059C1" w:rsidP="00E95F39">
            <w:pPr>
              <w:widowControl/>
              <w:autoSpaceDE/>
              <w:autoSpaceDN/>
              <w:adjustRightInd/>
              <w:jc w:val="center"/>
              <w:rPr>
                <w:b/>
                <w:bCs/>
                <w:sz w:val="22"/>
                <w:szCs w:val="22"/>
              </w:rPr>
            </w:pPr>
            <w:ins w:id="3895" w:author="ERCOT" w:date="2023-10-26T12:41:00Z">
              <w:r w:rsidRPr="00E95F39">
                <w:rPr>
                  <w:sz w:val="22"/>
                  <w:szCs w:val="22"/>
                </w:rPr>
                <w:t>36</w:t>
              </w:r>
            </w:ins>
            <w:del w:id="3896" w:author="ERCOT" w:date="2023-10-26T12:41:00Z">
              <w:r w:rsidRPr="00E95F39" w:rsidDel="00EF7EA0">
                <w:rPr>
                  <w:sz w:val="22"/>
                  <w:szCs w:val="22"/>
                </w:rPr>
                <w:delText>32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254CE260" w14:textId="6D2EB0BA" w:rsidR="004059C1" w:rsidRPr="00E95F39" w:rsidRDefault="004059C1" w:rsidP="00E95F39">
            <w:pPr>
              <w:widowControl/>
              <w:autoSpaceDE/>
              <w:autoSpaceDN/>
              <w:adjustRightInd/>
              <w:jc w:val="center"/>
              <w:rPr>
                <w:b/>
                <w:bCs/>
                <w:sz w:val="22"/>
                <w:szCs w:val="22"/>
              </w:rPr>
            </w:pPr>
            <w:ins w:id="3897" w:author="ERCOT" w:date="2023-10-26T12:41:00Z">
              <w:r w:rsidRPr="00E95F39">
                <w:rPr>
                  <w:sz w:val="22"/>
                  <w:szCs w:val="22"/>
                </w:rPr>
                <w:t>36</w:t>
              </w:r>
            </w:ins>
            <w:del w:id="3898" w:author="ERCOT" w:date="2023-10-26T12:41:00Z">
              <w:r w:rsidRPr="00E95F39" w:rsidDel="00EF7EA0">
                <w:rPr>
                  <w:sz w:val="22"/>
                  <w:szCs w:val="22"/>
                </w:rPr>
                <w:delText>32</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1195493B" w14:textId="0809BAE5" w:rsidR="004059C1" w:rsidRPr="00E95F39" w:rsidRDefault="004059C1" w:rsidP="00E95F39">
            <w:pPr>
              <w:widowControl/>
              <w:autoSpaceDE/>
              <w:autoSpaceDN/>
              <w:adjustRightInd/>
              <w:jc w:val="center"/>
              <w:rPr>
                <w:b/>
                <w:bCs/>
                <w:sz w:val="22"/>
                <w:szCs w:val="22"/>
              </w:rPr>
            </w:pPr>
            <w:ins w:id="3899" w:author="ERCOT" w:date="2023-10-26T12:41:00Z">
              <w:r w:rsidRPr="00E95F39">
                <w:rPr>
                  <w:sz w:val="22"/>
                  <w:szCs w:val="22"/>
                </w:rPr>
                <w:t>8</w:t>
              </w:r>
            </w:ins>
            <w:del w:id="3900" w:author="ERCOT" w:date="2023-10-26T12:41:00Z">
              <w:r w:rsidRPr="00E95F39" w:rsidDel="00EF7EA0">
                <w:rPr>
                  <w:sz w:val="22"/>
                  <w:szCs w:val="22"/>
                </w:rPr>
                <w:delText>6</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2727136F" w14:textId="3A71882A" w:rsidR="004059C1" w:rsidRPr="00E95F39" w:rsidRDefault="004059C1" w:rsidP="00E95F39">
            <w:pPr>
              <w:widowControl/>
              <w:autoSpaceDE/>
              <w:autoSpaceDN/>
              <w:adjustRightInd/>
              <w:jc w:val="center"/>
              <w:rPr>
                <w:b/>
                <w:bCs/>
                <w:sz w:val="22"/>
                <w:szCs w:val="22"/>
              </w:rPr>
            </w:pPr>
            <w:ins w:id="3901" w:author="ERCOT" w:date="2023-10-26T12:41:00Z">
              <w:r w:rsidRPr="00E95F39">
                <w:rPr>
                  <w:sz w:val="22"/>
                  <w:szCs w:val="22"/>
                </w:rPr>
                <w:t>8</w:t>
              </w:r>
            </w:ins>
            <w:del w:id="3902" w:author="ERCOT" w:date="2023-10-26T12:41:00Z">
              <w:r w:rsidRPr="00E95F39" w:rsidDel="00EF7EA0">
                <w:rPr>
                  <w:sz w:val="22"/>
                  <w:szCs w:val="22"/>
                </w:rPr>
                <w:delText>6</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121493E" w14:textId="730F20C5" w:rsidR="004059C1" w:rsidRPr="00E95F39" w:rsidRDefault="004059C1" w:rsidP="00E95F39">
            <w:pPr>
              <w:widowControl/>
              <w:autoSpaceDE/>
              <w:autoSpaceDN/>
              <w:adjustRightInd/>
              <w:jc w:val="center"/>
              <w:rPr>
                <w:b/>
                <w:bCs/>
                <w:sz w:val="22"/>
                <w:szCs w:val="22"/>
              </w:rPr>
            </w:pPr>
            <w:ins w:id="3903" w:author="ERCOT" w:date="2023-10-26T12:41:00Z">
              <w:r w:rsidRPr="00E95F39">
                <w:rPr>
                  <w:sz w:val="22"/>
                  <w:szCs w:val="22"/>
                </w:rPr>
                <w:t>8</w:t>
              </w:r>
            </w:ins>
            <w:del w:id="3904" w:author="ERCOT" w:date="2023-10-26T12:41:00Z">
              <w:r w:rsidRPr="00E95F39" w:rsidDel="00EF7EA0">
                <w:rPr>
                  <w:sz w:val="22"/>
                  <w:szCs w:val="22"/>
                </w:rPr>
                <w:delText>6</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50380AE" w14:textId="2B7BC113" w:rsidR="004059C1" w:rsidRPr="00E95F39" w:rsidRDefault="004059C1" w:rsidP="00E95F39">
            <w:pPr>
              <w:widowControl/>
              <w:autoSpaceDE/>
              <w:autoSpaceDN/>
              <w:adjustRightInd/>
              <w:jc w:val="center"/>
              <w:rPr>
                <w:b/>
                <w:bCs/>
                <w:sz w:val="22"/>
                <w:szCs w:val="22"/>
              </w:rPr>
            </w:pPr>
            <w:ins w:id="3905" w:author="ERCOT" w:date="2023-10-26T12:41:00Z">
              <w:r w:rsidRPr="00E95F39">
                <w:rPr>
                  <w:sz w:val="22"/>
                  <w:szCs w:val="22"/>
                </w:rPr>
                <w:t>8</w:t>
              </w:r>
            </w:ins>
            <w:del w:id="3906" w:author="ERCOT" w:date="2023-10-26T12:41:00Z">
              <w:r w:rsidRPr="00E95F39" w:rsidDel="00EF7EA0">
                <w:rPr>
                  <w:sz w:val="22"/>
                  <w:szCs w:val="22"/>
                </w:rPr>
                <w:delText>6</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26C4CAE" w14:textId="4013D5B2" w:rsidR="004059C1" w:rsidRPr="00E95F39" w:rsidRDefault="004059C1" w:rsidP="00E95F39">
            <w:pPr>
              <w:widowControl/>
              <w:autoSpaceDE/>
              <w:autoSpaceDN/>
              <w:adjustRightInd/>
              <w:jc w:val="center"/>
              <w:rPr>
                <w:b/>
                <w:bCs/>
                <w:sz w:val="22"/>
                <w:szCs w:val="22"/>
              </w:rPr>
            </w:pPr>
            <w:ins w:id="3907" w:author="ERCOT" w:date="2023-10-26T12:41:00Z">
              <w:r w:rsidRPr="00E95F39">
                <w:rPr>
                  <w:sz w:val="22"/>
                  <w:szCs w:val="22"/>
                </w:rPr>
                <w:t>0</w:t>
              </w:r>
            </w:ins>
            <w:del w:id="3908"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4FC69543" w14:textId="32561284" w:rsidR="004059C1" w:rsidRPr="00E95F39" w:rsidRDefault="004059C1" w:rsidP="00E95F39">
            <w:pPr>
              <w:widowControl/>
              <w:autoSpaceDE/>
              <w:autoSpaceDN/>
              <w:adjustRightInd/>
              <w:jc w:val="center"/>
              <w:rPr>
                <w:b/>
                <w:bCs/>
                <w:sz w:val="22"/>
                <w:szCs w:val="22"/>
              </w:rPr>
            </w:pPr>
            <w:ins w:id="3909" w:author="ERCOT" w:date="2023-10-26T12:41:00Z">
              <w:r w:rsidRPr="00E95F39">
                <w:rPr>
                  <w:sz w:val="22"/>
                  <w:szCs w:val="22"/>
                </w:rPr>
                <w:t>0</w:t>
              </w:r>
            </w:ins>
            <w:del w:id="3910" w:author="ERCOT" w:date="2023-10-26T12:41:00Z">
              <w:r w:rsidRPr="00E95F39" w:rsidDel="00EF7EA0">
                <w:rPr>
                  <w:sz w:val="22"/>
                  <w:szCs w:val="22"/>
                </w:rPr>
                <w:delText>0</w:delText>
              </w:r>
            </w:del>
          </w:p>
        </w:tc>
      </w:tr>
      <w:tr w:rsidR="004059C1" w:rsidRPr="00ED4D8D" w14:paraId="7C4B1DCF"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4059C1" w:rsidRPr="00ED4D8D" w:rsidRDefault="004059C1" w:rsidP="004059C1">
            <w:pPr>
              <w:widowControl/>
              <w:autoSpaceDE/>
              <w:autoSpaceDN/>
              <w:adjustRightInd/>
              <w:jc w:val="center"/>
              <w:rPr>
                <w:sz w:val="22"/>
                <w:szCs w:val="22"/>
              </w:rPr>
            </w:pPr>
            <w:r w:rsidRPr="00ED4D8D">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center"/>
          </w:tcPr>
          <w:p w14:paraId="2B6E21E8" w14:textId="493AA56A" w:rsidR="004059C1" w:rsidRPr="00E95F39" w:rsidRDefault="004059C1" w:rsidP="00E95F39">
            <w:pPr>
              <w:widowControl/>
              <w:autoSpaceDE/>
              <w:autoSpaceDN/>
              <w:adjustRightInd/>
              <w:jc w:val="center"/>
              <w:rPr>
                <w:b/>
                <w:bCs/>
                <w:sz w:val="22"/>
                <w:szCs w:val="22"/>
              </w:rPr>
            </w:pPr>
            <w:ins w:id="3911" w:author="ERCOT" w:date="2023-10-26T12:41:00Z">
              <w:r w:rsidRPr="00E95F39">
                <w:rPr>
                  <w:sz w:val="22"/>
                  <w:szCs w:val="22"/>
                </w:rPr>
                <w:t>0</w:t>
              </w:r>
            </w:ins>
            <w:del w:id="3912"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B178E75" w14:textId="1E8B5E4A" w:rsidR="004059C1" w:rsidRPr="00E95F39" w:rsidRDefault="004059C1" w:rsidP="00E95F39">
            <w:pPr>
              <w:widowControl/>
              <w:autoSpaceDE/>
              <w:autoSpaceDN/>
              <w:adjustRightInd/>
              <w:jc w:val="center"/>
              <w:rPr>
                <w:b/>
                <w:bCs/>
                <w:sz w:val="22"/>
                <w:szCs w:val="22"/>
              </w:rPr>
            </w:pPr>
            <w:ins w:id="3913" w:author="ERCOT" w:date="2023-10-26T12:41:00Z">
              <w:r w:rsidRPr="00E95F39">
                <w:rPr>
                  <w:sz w:val="22"/>
                  <w:szCs w:val="22"/>
                </w:rPr>
                <w:t>0</w:t>
              </w:r>
            </w:ins>
            <w:del w:id="391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C0FBCB" w14:textId="00C3BA9A" w:rsidR="004059C1" w:rsidRPr="00E95F39" w:rsidRDefault="004059C1" w:rsidP="00E95F39">
            <w:pPr>
              <w:widowControl/>
              <w:autoSpaceDE/>
              <w:autoSpaceDN/>
              <w:adjustRightInd/>
              <w:jc w:val="center"/>
              <w:rPr>
                <w:b/>
                <w:bCs/>
                <w:sz w:val="22"/>
                <w:szCs w:val="22"/>
              </w:rPr>
            </w:pPr>
            <w:ins w:id="3915" w:author="ERCOT" w:date="2023-10-26T12:41:00Z">
              <w:r w:rsidRPr="00E95F39">
                <w:rPr>
                  <w:sz w:val="22"/>
                  <w:szCs w:val="22"/>
                </w:rPr>
                <w:t>0</w:t>
              </w:r>
            </w:ins>
            <w:del w:id="391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38853B1" w14:textId="24F34970" w:rsidR="004059C1" w:rsidRPr="00E95F39" w:rsidRDefault="004059C1" w:rsidP="00E95F39">
            <w:pPr>
              <w:widowControl/>
              <w:autoSpaceDE/>
              <w:autoSpaceDN/>
              <w:adjustRightInd/>
              <w:jc w:val="center"/>
              <w:rPr>
                <w:b/>
                <w:bCs/>
                <w:sz w:val="22"/>
                <w:szCs w:val="22"/>
              </w:rPr>
            </w:pPr>
            <w:ins w:id="3917" w:author="ERCOT" w:date="2023-10-26T12:41:00Z">
              <w:r w:rsidRPr="00E95F39">
                <w:rPr>
                  <w:sz w:val="22"/>
                  <w:szCs w:val="22"/>
                </w:rPr>
                <w:t>0</w:t>
              </w:r>
            </w:ins>
            <w:del w:id="391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FFF88F1" w14:textId="6F0B980B" w:rsidR="004059C1" w:rsidRPr="00E95F39" w:rsidRDefault="004059C1" w:rsidP="00E95F39">
            <w:pPr>
              <w:widowControl/>
              <w:autoSpaceDE/>
              <w:autoSpaceDN/>
              <w:adjustRightInd/>
              <w:jc w:val="center"/>
              <w:rPr>
                <w:b/>
                <w:bCs/>
                <w:sz w:val="22"/>
                <w:szCs w:val="22"/>
              </w:rPr>
            </w:pPr>
            <w:ins w:id="3919" w:author="ERCOT" w:date="2023-10-26T12:41:00Z">
              <w:r w:rsidRPr="00E95F39">
                <w:rPr>
                  <w:sz w:val="22"/>
                  <w:szCs w:val="22"/>
                </w:rPr>
                <w:t>0</w:t>
              </w:r>
            </w:ins>
            <w:del w:id="392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9353EA5" w14:textId="4277269F" w:rsidR="004059C1" w:rsidRPr="00E95F39" w:rsidRDefault="004059C1" w:rsidP="00E95F39">
            <w:pPr>
              <w:widowControl/>
              <w:autoSpaceDE/>
              <w:autoSpaceDN/>
              <w:adjustRightInd/>
              <w:jc w:val="center"/>
              <w:rPr>
                <w:b/>
                <w:bCs/>
                <w:sz w:val="22"/>
                <w:szCs w:val="22"/>
              </w:rPr>
            </w:pPr>
            <w:ins w:id="3921" w:author="ERCOT" w:date="2023-10-26T12:41:00Z">
              <w:r w:rsidRPr="00E95F39">
                <w:rPr>
                  <w:sz w:val="22"/>
                  <w:szCs w:val="22"/>
                </w:rPr>
                <w:t>0</w:t>
              </w:r>
            </w:ins>
            <w:del w:id="392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B12983" w14:textId="6863C443" w:rsidR="004059C1" w:rsidRPr="00E95F39" w:rsidRDefault="004059C1" w:rsidP="00E95F39">
            <w:pPr>
              <w:widowControl/>
              <w:autoSpaceDE/>
              <w:autoSpaceDN/>
              <w:adjustRightInd/>
              <w:jc w:val="center"/>
              <w:rPr>
                <w:b/>
                <w:bCs/>
                <w:sz w:val="22"/>
                <w:szCs w:val="22"/>
              </w:rPr>
            </w:pPr>
            <w:ins w:id="3923" w:author="ERCOT" w:date="2023-10-26T12:41:00Z">
              <w:r w:rsidRPr="00E95F39">
                <w:rPr>
                  <w:sz w:val="22"/>
                  <w:szCs w:val="22"/>
                </w:rPr>
                <w:t>11</w:t>
              </w:r>
            </w:ins>
            <w:del w:id="3924" w:author="ERCOT" w:date="2023-10-26T12:41:00Z">
              <w:r w:rsidRPr="00E95F39" w:rsidDel="00EF7EA0">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992842C" w14:textId="37F3ECF2" w:rsidR="004059C1" w:rsidRPr="00E95F39" w:rsidRDefault="004059C1" w:rsidP="00E95F39">
            <w:pPr>
              <w:widowControl/>
              <w:autoSpaceDE/>
              <w:autoSpaceDN/>
              <w:adjustRightInd/>
              <w:jc w:val="center"/>
              <w:rPr>
                <w:b/>
                <w:bCs/>
                <w:sz w:val="22"/>
                <w:szCs w:val="22"/>
              </w:rPr>
            </w:pPr>
            <w:ins w:id="3925" w:author="ERCOT" w:date="2023-10-26T12:41:00Z">
              <w:r w:rsidRPr="00E95F39">
                <w:rPr>
                  <w:sz w:val="22"/>
                  <w:szCs w:val="22"/>
                </w:rPr>
                <w:t>11</w:t>
              </w:r>
            </w:ins>
            <w:del w:id="3926" w:author="ERCOT" w:date="2023-10-26T12:41:00Z">
              <w:r w:rsidRPr="00E95F39" w:rsidDel="00EF7EA0">
                <w:rPr>
                  <w:sz w:val="22"/>
                  <w:szCs w:val="22"/>
                </w:rPr>
                <w:delText>13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4E54FF1" w14:textId="5BF32B19" w:rsidR="004059C1" w:rsidRPr="00E95F39" w:rsidRDefault="004059C1" w:rsidP="00E95F39">
            <w:pPr>
              <w:widowControl/>
              <w:autoSpaceDE/>
              <w:autoSpaceDN/>
              <w:adjustRightInd/>
              <w:jc w:val="center"/>
              <w:rPr>
                <w:b/>
                <w:bCs/>
                <w:sz w:val="22"/>
                <w:szCs w:val="22"/>
              </w:rPr>
            </w:pPr>
            <w:ins w:id="3927" w:author="ERCOT" w:date="2023-10-26T12:41:00Z">
              <w:r w:rsidRPr="00E95F39">
                <w:rPr>
                  <w:sz w:val="22"/>
                  <w:szCs w:val="22"/>
                </w:rPr>
                <w:t>11</w:t>
              </w:r>
            </w:ins>
            <w:del w:id="3928" w:author="ERCOT" w:date="2023-10-26T12:41:00Z">
              <w:r w:rsidRPr="00E95F39" w:rsidDel="00EF7EA0">
                <w:rPr>
                  <w:sz w:val="22"/>
                  <w:szCs w:val="22"/>
                </w:rPr>
                <w:delText>13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1C38C717" w14:textId="35815E40" w:rsidR="004059C1" w:rsidRPr="00E95F39" w:rsidRDefault="004059C1" w:rsidP="00E95F39">
            <w:pPr>
              <w:widowControl/>
              <w:autoSpaceDE/>
              <w:autoSpaceDN/>
              <w:adjustRightInd/>
              <w:jc w:val="center"/>
              <w:rPr>
                <w:b/>
                <w:bCs/>
                <w:sz w:val="22"/>
                <w:szCs w:val="22"/>
              </w:rPr>
            </w:pPr>
            <w:ins w:id="3929" w:author="ERCOT" w:date="2023-10-26T12:41:00Z">
              <w:r w:rsidRPr="00E95F39">
                <w:rPr>
                  <w:sz w:val="22"/>
                  <w:szCs w:val="22"/>
                </w:rPr>
                <w:t>11</w:t>
              </w:r>
            </w:ins>
            <w:del w:id="3930" w:author="ERCOT" w:date="2023-10-26T12:41:00Z">
              <w:r w:rsidRPr="00E95F39" w:rsidDel="00EF7EA0">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93A7E9E" w14:textId="6D552644" w:rsidR="004059C1" w:rsidRPr="00E95F39" w:rsidRDefault="004059C1" w:rsidP="00E95F39">
            <w:pPr>
              <w:widowControl/>
              <w:autoSpaceDE/>
              <w:autoSpaceDN/>
              <w:adjustRightInd/>
              <w:jc w:val="center"/>
              <w:rPr>
                <w:b/>
                <w:bCs/>
                <w:sz w:val="22"/>
                <w:szCs w:val="22"/>
              </w:rPr>
            </w:pPr>
            <w:ins w:id="3931" w:author="ERCOT" w:date="2023-10-26T12:41:00Z">
              <w:r w:rsidRPr="00E95F39">
                <w:rPr>
                  <w:sz w:val="22"/>
                  <w:szCs w:val="22"/>
                </w:rPr>
                <w:t>34</w:t>
              </w:r>
            </w:ins>
            <w:del w:id="3932" w:author="ERCOT" w:date="2023-10-26T12:41:00Z">
              <w:r w:rsidRPr="00E95F39" w:rsidDel="00EF7EA0">
                <w:rPr>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4185541" w14:textId="72AA9BC4" w:rsidR="004059C1" w:rsidRPr="00E95F39" w:rsidRDefault="004059C1" w:rsidP="00E95F39">
            <w:pPr>
              <w:widowControl/>
              <w:autoSpaceDE/>
              <w:autoSpaceDN/>
              <w:adjustRightInd/>
              <w:jc w:val="center"/>
              <w:rPr>
                <w:b/>
                <w:bCs/>
                <w:sz w:val="22"/>
                <w:szCs w:val="22"/>
              </w:rPr>
            </w:pPr>
            <w:ins w:id="3933" w:author="ERCOT" w:date="2023-10-26T12:41:00Z">
              <w:r w:rsidRPr="00E95F39">
                <w:rPr>
                  <w:sz w:val="22"/>
                  <w:szCs w:val="22"/>
                </w:rPr>
                <w:t>34</w:t>
              </w:r>
            </w:ins>
            <w:del w:id="3934" w:author="ERCOT" w:date="2023-10-26T12:41:00Z">
              <w:r w:rsidRPr="00E95F39" w:rsidDel="00EF7EA0">
                <w:rPr>
                  <w:sz w:val="22"/>
                  <w:szCs w:val="22"/>
                </w:rPr>
                <w:delText>38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48B80FF" w14:textId="64BE605F" w:rsidR="004059C1" w:rsidRPr="00E95F39" w:rsidRDefault="004059C1" w:rsidP="00E95F39">
            <w:pPr>
              <w:widowControl/>
              <w:autoSpaceDE/>
              <w:autoSpaceDN/>
              <w:adjustRightInd/>
              <w:jc w:val="center"/>
              <w:rPr>
                <w:b/>
                <w:bCs/>
                <w:sz w:val="22"/>
                <w:szCs w:val="22"/>
              </w:rPr>
            </w:pPr>
            <w:ins w:id="3935" w:author="ERCOT" w:date="2023-10-26T12:41:00Z">
              <w:r w:rsidRPr="00E95F39">
                <w:rPr>
                  <w:sz w:val="22"/>
                  <w:szCs w:val="22"/>
                </w:rPr>
                <w:t>34</w:t>
              </w:r>
            </w:ins>
            <w:del w:id="3936" w:author="ERCOT" w:date="2023-10-26T12:41:00Z">
              <w:r w:rsidRPr="00E95F39" w:rsidDel="00EF7EA0">
                <w:rPr>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6E07D12" w14:textId="429F6910" w:rsidR="004059C1" w:rsidRPr="00E95F39" w:rsidRDefault="004059C1" w:rsidP="00E95F39">
            <w:pPr>
              <w:widowControl/>
              <w:autoSpaceDE/>
              <w:autoSpaceDN/>
              <w:adjustRightInd/>
              <w:jc w:val="center"/>
              <w:rPr>
                <w:b/>
                <w:bCs/>
                <w:sz w:val="22"/>
                <w:szCs w:val="22"/>
              </w:rPr>
            </w:pPr>
            <w:ins w:id="3937" w:author="ERCOT" w:date="2023-10-26T12:41:00Z">
              <w:r w:rsidRPr="00E95F39">
                <w:rPr>
                  <w:sz w:val="22"/>
                  <w:szCs w:val="22"/>
                </w:rPr>
                <w:t>34</w:t>
              </w:r>
            </w:ins>
            <w:del w:id="3938" w:author="ERCOT" w:date="2023-10-26T12:41:00Z">
              <w:r w:rsidRPr="00E95F39" w:rsidDel="00EF7EA0">
                <w:rPr>
                  <w:sz w:val="22"/>
                  <w:szCs w:val="22"/>
                </w:rPr>
                <w:delText>38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D2AEB7D" w14:textId="07C9C296" w:rsidR="004059C1" w:rsidRPr="00E95F39" w:rsidRDefault="004059C1" w:rsidP="00E95F39">
            <w:pPr>
              <w:widowControl/>
              <w:autoSpaceDE/>
              <w:autoSpaceDN/>
              <w:adjustRightInd/>
              <w:jc w:val="center"/>
              <w:rPr>
                <w:b/>
                <w:bCs/>
                <w:sz w:val="22"/>
                <w:szCs w:val="22"/>
              </w:rPr>
            </w:pPr>
            <w:ins w:id="3939" w:author="ERCOT" w:date="2023-10-26T12:41:00Z">
              <w:r w:rsidRPr="00E95F39">
                <w:rPr>
                  <w:sz w:val="22"/>
                  <w:szCs w:val="22"/>
                </w:rPr>
                <w:t>36</w:t>
              </w:r>
            </w:ins>
            <w:del w:id="3940" w:author="ERCOT" w:date="2023-10-26T12:41:00Z">
              <w:r w:rsidRPr="00E95F39" w:rsidDel="00EF7EA0">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298ECFB" w14:textId="01FC87BB" w:rsidR="004059C1" w:rsidRPr="00E95F39" w:rsidRDefault="004059C1" w:rsidP="00E95F39">
            <w:pPr>
              <w:widowControl/>
              <w:autoSpaceDE/>
              <w:autoSpaceDN/>
              <w:adjustRightInd/>
              <w:jc w:val="center"/>
              <w:rPr>
                <w:b/>
                <w:bCs/>
                <w:sz w:val="22"/>
                <w:szCs w:val="22"/>
              </w:rPr>
            </w:pPr>
            <w:ins w:id="3941" w:author="ERCOT" w:date="2023-10-26T12:41:00Z">
              <w:r w:rsidRPr="00E95F39">
                <w:rPr>
                  <w:sz w:val="22"/>
                  <w:szCs w:val="22"/>
                </w:rPr>
                <w:t>36</w:t>
              </w:r>
            </w:ins>
            <w:del w:id="3942" w:author="ERCOT" w:date="2023-10-26T12:41:00Z">
              <w:r w:rsidRPr="00E95F39" w:rsidDel="00EF7EA0">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FC83978" w14:textId="3D7F741C" w:rsidR="004059C1" w:rsidRPr="00E95F39" w:rsidRDefault="004059C1" w:rsidP="00E95F39">
            <w:pPr>
              <w:widowControl/>
              <w:autoSpaceDE/>
              <w:autoSpaceDN/>
              <w:adjustRightInd/>
              <w:jc w:val="center"/>
              <w:rPr>
                <w:b/>
                <w:bCs/>
                <w:sz w:val="22"/>
                <w:szCs w:val="22"/>
              </w:rPr>
            </w:pPr>
            <w:ins w:id="3943" w:author="ERCOT" w:date="2023-10-26T12:41:00Z">
              <w:r w:rsidRPr="00E95F39">
                <w:rPr>
                  <w:sz w:val="22"/>
                  <w:szCs w:val="22"/>
                </w:rPr>
                <w:t>36</w:t>
              </w:r>
            </w:ins>
            <w:del w:id="3944" w:author="ERCOT" w:date="2023-10-26T12:41:00Z">
              <w:r w:rsidRPr="00E95F39" w:rsidDel="00EF7EA0">
                <w:rPr>
                  <w:sz w:val="22"/>
                  <w:szCs w:val="22"/>
                </w:rPr>
                <w:delText>32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5F5173BA" w14:textId="66E4C770" w:rsidR="004059C1" w:rsidRPr="00E95F39" w:rsidRDefault="004059C1" w:rsidP="00E95F39">
            <w:pPr>
              <w:widowControl/>
              <w:autoSpaceDE/>
              <w:autoSpaceDN/>
              <w:adjustRightInd/>
              <w:jc w:val="center"/>
              <w:rPr>
                <w:b/>
                <w:bCs/>
                <w:sz w:val="22"/>
                <w:szCs w:val="22"/>
              </w:rPr>
            </w:pPr>
            <w:ins w:id="3945" w:author="ERCOT" w:date="2023-10-26T12:41:00Z">
              <w:r w:rsidRPr="00E95F39">
                <w:rPr>
                  <w:sz w:val="22"/>
                  <w:szCs w:val="22"/>
                </w:rPr>
                <w:t>36</w:t>
              </w:r>
            </w:ins>
            <w:del w:id="3946" w:author="ERCOT" w:date="2023-10-26T12:41:00Z">
              <w:r w:rsidRPr="00E95F39" w:rsidDel="00EF7EA0">
                <w:rPr>
                  <w:sz w:val="22"/>
                  <w:szCs w:val="22"/>
                </w:rPr>
                <w:delText>32</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52D19D2E" w14:textId="09CBC88C" w:rsidR="004059C1" w:rsidRPr="00E95F39" w:rsidRDefault="004059C1" w:rsidP="00E95F39">
            <w:pPr>
              <w:widowControl/>
              <w:autoSpaceDE/>
              <w:autoSpaceDN/>
              <w:adjustRightInd/>
              <w:jc w:val="center"/>
              <w:rPr>
                <w:b/>
                <w:bCs/>
                <w:sz w:val="22"/>
                <w:szCs w:val="22"/>
              </w:rPr>
            </w:pPr>
            <w:ins w:id="3947" w:author="ERCOT" w:date="2023-10-26T12:41:00Z">
              <w:r w:rsidRPr="00E95F39">
                <w:rPr>
                  <w:sz w:val="22"/>
                  <w:szCs w:val="22"/>
                </w:rPr>
                <w:t>8</w:t>
              </w:r>
            </w:ins>
            <w:del w:id="3948" w:author="ERCOT" w:date="2023-10-26T12:41:00Z">
              <w:r w:rsidRPr="00E95F39" w:rsidDel="00EF7EA0">
                <w:rPr>
                  <w:sz w:val="22"/>
                  <w:szCs w:val="22"/>
                </w:rPr>
                <w:delText>6</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4E87DC28" w14:textId="52DA6704" w:rsidR="004059C1" w:rsidRPr="00E95F39" w:rsidRDefault="004059C1" w:rsidP="00E95F39">
            <w:pPr>
              <w:widowControl/>
              <w:autoSpaceDE/>
              <w:autoSpaceDN/>
              <w:adjustRightInd/>
              <w:jc w:val="center"/>
              <w:rPr>
                <w:b/>
                <w:bCs/>
                <w:sz w:val="22"/>
                <w:szCs w:val="22"/>
              </w:rPr>
            </w:pPr>
            <w:ins w:id="3949" w:author="ERCOT" w:date="2023-10-26T12:41:00Z">
              <w:r w:rsidRPr="00E95F39">
                <w:rPr>
                  <w:sz w:val="22"/>
                  <w:szCs w:val="22"/>
                </w:rPr>
                <w:t>8</w:t>
              </w:r>
            </w:ins>
            <w:del w:id="3950" w:author="ERCOT" w:date="2023-10-26T12:41:00Z">
              <w:r w:rsidRPr="00E95F39" w:rsidDel="00EF7EA0">
                <w:rPr>
                  <w:sz w:val="22"/>
                  <w:szCs w:val="22"/>
                </w:rPr>
                <w:delText>6</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4D15BA54" w14:textId="132DEDF0" w:rsidR="004059C1" w:rsidRPr="00E95F39" w:rsidRDefault="004059C1" w:rsidP="00E95F39">
            <w:pPr>
              <w:widowControl/>
              <w:autoSpaceDE/>
              <w:autoSpaceDN/>
              <w:adjustRightInd/>
              <w:jc w:val="center"/>
              <w:rPr>
                <w:b/>
                <w:bCs/>
                <w:sz w:val="22"/>
                <w:szCs w:val="22"/>
              </w:rPr>
            </w:pPr>
            <w:ins w:id="3951" w:author="ERCOT" w:date="2023-10-26T12:41:00Z">
              <w:r w:rsidRPr="00E95F39">
                <w:rPr>
                  <w:sz w:val="22"/>
                  <w:szCs w:val="22"/>
                </w:rPr>
                <w:t>8</w:t>
              </w:r>
            </w:ins>
            <w:del w:id="3952" w:author="ERCOT" w:date="2023-10-26T12:41:00Z">
              <w:r w:rsidRPr="00E95F39" w:rsidDel="00EF7EA0">
                <w:rPr>
                  <w:sz w:val="22"/>
                  <w:szCs w:val="22"/>
                </w:rPr>
                <w:delText>6</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559A1383" w14:textId="002C1605" w:rsidR="004059C1" w:rsidRPr="00E95F39" w:rsidRDefault="004059C1" w:rsidP="00E95F39">
            <w:pPr>
              <w:widowControl/>
              <w:autoSpaceDE/>
              <w:autoSpaceDN/>
              <w:adjustRightInd/>
              <w:jc w:val="center"/>
              <w:rPr>
                <w:b/>
                <w:bCs/>
                <w:sz w:val="22"/>
                <w:szCs w:val="22"/>
              </w:rPr>
            </w:pPr>
            <w:ins w:id="3953" w:author="ERCOT" w:date="2023-10-26T12:41:00Z">
              <w:r w:rsidRPr="00E95F39">
                <w:rPr>
                  <w:sz w:val="22"/>
                  <w:szCs w:val="22"/>
                </w:rPr>
                <w:t>8</w:t>
              </w:r>
            </w:ins>
            <w:del w:id="3954" w:author="ERCOT" w:date="2023-10-26T12:41:00Z">
              <w:r w:rsidRPr="00E95F39" w:rsidDel="00EF7EA0">
                <w:rPr>
                  <w:sz w:val="22"/>
                  <w:szCs w:val="22"/>
                </w:rPr>
                <w:delText>6</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2EB711E" w14:textId="050AF164" w:rsidR="004059C1" w:rsidRPr="00E95F39" w:rsidRDefault="004059C1" w:rsidP="00E95F39">
            <w:pPr>
              <w:widowControl/>
              <w:autoSpaceDE/>
              <w:autoSpaceDN/>
              <w:adjustRightInd/>
              <w:jc w:val="center"/>
              <w:rPr>
                <w:b/>
                <w:bCs/>
                <w:sz w:val="22"/>
                <w:szCs w:val="22"/>
              </w:rPr>
            </w:pPr>
            <w:ins w:id="3955" w:author="ERCOT" w:date="2023-10-26T12:41:00Z">
              <w:r w:rsidRPr="00E95F39">
                <w:rPr>
                  <w:sz w:val="22"/>
                  <w:szCs w:val="22"/>
                </w:rPr>
                <w:t>0</w:t>
              </w:r>
            </w:ins>
            <w:del w:id="3956"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6D5F4E48" w14:textId="69D7EF93" w:rsidR="004059C1" w:rsidRPr="00E95F39" w:rsidRDefault="004059C1" w:rsidP="00E95F39">
            <w:pPr>
              <w:widowControl/>
              <w:autoSpaceDE/>
              <w:autoSpaceDN/>
              <w:adjustRightInd/>
              <w:jc w:val="center"/>
              <w:rPr>
                <w:b/>
                <w:bCs/>
                <w:sz w:val="22"/>
                <w:szCs w:val="22"/>
              </w:rPr>
            </w:pPr>
            <w:ins w:id="3957" w:author="ERCOT" w:date="2023-10-26T12:41:00Z">
              <w:r w:rsidRPr="00E95F39">
                <w:rPr>
                  <w:sz w:val="22"/>
                  <w:szCs w:val="22"/>
                </w:rPr>
                <w:t>0</w:t>
              </w:r>
            </w:ins>
            <w:del w:id="3958" w:author="ERCOT" w:date="2023-10-26T12:41:00Z">
              <w:r w:rsidRPr="00E95F39" w:rsidDel="00EF7EA0">
                <w:rPr>
                  <w:sz w:val="22"/>
                  <w:szCs w:val="22"/>
                </w:rPr>
                <w:delText>0</w:delText>
              </w:r>
            </w:del>
          </w:p>
        </w:tc>
      </w:tr>
      <w:tr w:rsidR="004059C1" w:rsidRPr="00ED4D8D" w14:paraId="5F14C528"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4059C1" w:rsidRPr="00ED4D8D" w:rsidRDefault="004059C1" w:rsidP="004059C1">
            <w:pPr>
              <w:widowControl/>
              <w:autoSpaceDE/>
              <w:autoSpaceDN/>
              <w:adjustRightInd/>
              <w:jc w:val="center"/>
              <w:rPr>
                <w:sz w:val="22"/>
                <w:szCs w:val="22"/>
              </w:rPr>
            </w:pPr>
            <w:r w:rsidRPr="00ED4D8D">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center"/>
          </w:tcPr>
          <w:p w14:paraId="2F01B0C6" w14:textId="7C8FAFE6" w:rsidR="004059C1" w:rsidRPr="00E95F39" w:rsidRDefault="004059C1" w:rsidP="00E95F39">
            <w:pPr>
              <w:widowControl/>
              <w:autoSpaceDE/>
              <w:autoSpaceDN/>
              <w:adjustRightInd/>
              <w:jc w:val="center"/>
              <w:rPr>
                <w:b/>
                <w:bCs/>
                <w:sz w:val="22"/>
                <w:szCs w:val="22"/>
              </w:rPr>
            </w:pPr>
            <w:ins w:id="3959" w:author="ERCOT" w:date="2023-10-26T12:41:00Z">
              <w:r w:rsidRPr="00E95F39">
                <w:rPr>
                  <w:sz w:val="22"/>
                  <w:szCs w:val="22"/>
                </w:rPr>
                <w:t>0</w:t>
              </w:r>
            </w:ins>
            <w:del w:id="3960"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EE76043" w14:textId="75F0AA6E" w:rsidR="004059C1" w:rsidRPr="00E95F39" w:rsidRDefault="004059C1" w:rsidP="00E95F39">
            <w:pPr>
              <w:widowControl/>
              <w:autoSpaceDE/>
              <w:autoSpaceDN/>
              <w:adjustRightInd/>
              <w:jc w:val="center"/>
              <w:rPr>
                <w:b/>
                <w:bCs/>
                <w:sz w:val="22"/>
                <w:szCs w:val="22"/>
              </w:rPr>
            </w:pPr>
            <w:ins w:id="3961" w:author="ERCOT" w:date="2023-10-26T12:41:00Z">
              <w:r w:rsidRPr="00E95F39">
                <w:rPr>
                  <w:sz w:val="22"/>
                  <w:szCs w:val="22"/>
                </w:rPr>
                <w:t>0</w:t>
              </w:r>
            </w:ins>
            <w:del w:id="396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D64DD5B" w14:textId="7415B2A7" w:rsidR="004059C1" w:rsidRPr="00E95F39" w:rsidRDefault="004059C1" w:rsidP="00E95F39">
            <w:pPr>
              <w:widowControl/>
              <w:autoSpaceDE/>
              <w:autoSpaceDN/>
              <w:adjustRightInd/>
              <w:jc w:val="center"/>
              <w:rPr>
                <w:b/>
                <w:bCs/>
                <w:sz w:val="22"/>
                <w:szCs w:val="22"/>
              </w:rPr>
            </w:pPr>
            <w:ins w:id="3963" w:author="ERCOT" w:date="2023-10-26T12:41:00Z">
              <w:r w:rsidRPr="00E95F39">
                <w:rPr>
                  <w:sz w:val="22"/>
                  <w:szCs w:val="22"/>
                </w:rPr>
                <w:t>0</w:t>
              </w:r>
            </w:ins>
            <w:del w:id="396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8CBF01" w14:textId="12A8E01B" w:rsidR="004059C1" w:rsidRPr="00E95F39" w:rsidRDefault="004059C1" w:rsidP="00E95F39">
            <w:pPr>
              <w:widowControl/>
              <w:autoSpaceDE/>
              <w:autoSpaceDN/>
              <w:adjustRightInd/>
              <w:jc w:val="center"/>
              <w:rPr>
                <w:b/>
                <w:bCs/>
                <w:sz w:val="22"/>
                <w:szCs w:val="22"/>
              </w:rPr>
            </w:pPr>
            <w:ins w:id="3965" w:author="ERCOT" w:date="2023-10-26T12:41:00Z">
              <w:r w:rsidRPr="00E95F39">
                <w:rPr>
                  <w:sz w:val="22"/>
                  <w:szCs w:val="22"/>
                </w:rPr>
                <w:t>0</w:t>
              </w:r>
            </w:ins>
            <w:del w:id="396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F88661F" w14:textId="628FED65" w:rsidR="004059C1" w:rsidRPr="00E95F39" w:rsidRDefault="004059C1" w:rsidP="00E95F39">
            <w:pPr>
              <w:widowControl/>
              <w:autoSpaceDE/>
              <w:autoSpaceDN/>
              <w:adjustRightInd/>
              <w:jc w:val="center"/>
              <w:rPr>
                <w:b/>
                <w:bCs/>
                <w:sz w:val="22"/>
                <w:szCs w:val="22"/>
              </w:rPr>
            </w:pPr>
            <w:ins w:id="3967" w:author="ERCOT" w:date="2023-10-26T12:41:00Z">
              <w:r w:rsidRPr="00E95F39">
                <w:rPr>
                  <w:sz w:val="22"/>
                  <w:szCs w:val="22"/>
                </w:rPr>
                <w:t>0</w:t>
              </w:r>
            </w:ins>
            <w:del w:id="396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EC2AE84" w14:textId="14FB4514" w:rsidR="004059C1" w:rsidRPr="00E95F39" w:rsidRDefault="004059C1" w:rsidP="00E95F39">
            <w:pPr>
              <w:widowControl/>
              <w:autoSpaceDE/>
              <w:autoSpaceDN/>
              <w:adjustRightInd/>
              <w:jc w:val="center"/>
              <w:rPr>
                <w:b/>
                <w:bCs/>
                <w:sz w:val="22"/>
                <w:szCs w:val="22"/>
              </w:rPr>
            </w:pPr>
            <w:ins w:id="3969" w:author="ERCOT" w:date="2023-10-26T12:41:00Z">
              <w:r w:rsidRPr="00E95F39">
                <w:rPr>
                  <w:sz w:val="22"/>
                  <w:szCs w:val="22"/>
                </w:rPr>
                <w:t>0</w:t>
              </w:r>
            </w:ins>
            <w:del w:id="397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DADF683" w14:textId="3D8B3EC7" w:rsidR="004059C1" w:rsidRPr="00E95F39" w:rsidRDefault="004059C1" w:rsidP="00E95F39">
            <w:pPr>
              <w:widowControl/>
              <w:autoSpaceDE/>
              <w:autoSpaceDN/>
              <w:adjustRightInd/>
              <w:jc w:val="center"/>
              <w:rPr>
                <w:b/>
                <w:bCs/>
                <w:sz w:val="22"/>
                <w:szCs w:val="22"/>
              </w:rPr>
            </w:pPr>
            <w:ins w:id="3971" w:author="ERCOT" w:date="2023-10-26T12:41:00Z">
              <w:r w:rsidRPr="00E95F39">
                <w:rPr>
                  <w:sz w:val="22"/>
                  <w:szCs w:val="22"/>
                </w:rPr>
                <w:t>4</w:t>
              </w:r>
            </w:ins>
            <w:del w:id="3972" w:author="ERCOT" w:date="2023-10-26T12:41:00Z">
              <w:r w:rsidRPr="00E95F39" w:rsidDel="00EF7EA0">
                <w:rPr>
                  <w:sz w:val="22"/>
                  <w:szCs w:val="22"/>
                </w:rPr>
                <w:delText>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D6E365" w14:textId="301D150F" w:rsidR="004059C1" w:rsidRPr="00E95F39" w:rsidRDefault="004059C1" w:rsidP="00E95F39">
            <w:pPr>
              <w:widowControl/>
              <w:autoSpaceDE/>
              <w:autoSpaceDN/>
              <w:adjustRightInd/>
              <w:jc w:val="center"/>
              <w:rPr>
                <w:b/>
                <w:bCs/>
                <w:sz w:val="22"/>
                <w:szCs w:val="22"/>
              </w:rPr>
            </w:pPr>
            <w:ins w:id="3973" w:author="ERCOT" w:date="2023-10-26T12:41:00Z">
              <w:r w:rsidRPr="00E95F39">
                <w:rPr>
                  <w:sz w:val="22"/>
                  <w:szCs w:val="22"/>
                </w:rPr>
                <w:t>4</w:t>
              </w:r>
            </w:ins>
            <w:del w:id="3974" w:author="ERCOT" w:date="2023-10-26T12:41:00Z">
              <w:r w:rsidRPr="00E95F39" w:rsidDel="00EF7EA0">
                <w:rPr>
                  <w:sz w:val="22"/>
                  <w:szCs w:val="22"/>
                </w:rPr>
                <w:delText>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5FDE716E" w14:textId="16C044A5" w:rsidR="004059C1" w:rsidRPr="00E95F39" w:rsidRDefault="004059C1" w:rsidP="00E95F39">
            <w:pPr>
              <w:widowControl/>
              <w:autoSpaceDE/>
              <w:autoSpaceDN/>
              <w:adjustRightInd/>
              <w:jc w:val="center"/>
              <w:rPr>
                <w:b/>
                <w:bCs/>
                <w:sz w:val="22"/>
                <w:szCs w:val="22"/>
              </w:rPr>
            </w:pPr>
            <w:ins w:id="3975" w:author="ERCOT" w:date="2023-10-26T12:41:00Z">
              <w:r w:rsidRPr="00E95F39">
                <w:rPr>
                  <w:sz w:val="22"/>
                  <w:szCs w:val="22"/>
                </w:rPr>
                <w:t>4</w:t>
              </w:r>
            </w:ins>
            <w:del w:id="3976" w:author="ERCOT" w:date="2023-10-26T12:41:00Z">
              <w:r w:rsidRPr="00E95F39" w:rsidDel="00EF7EA0">
                <w:rPr>
                  <w:sz w:val="22"/>
                  <w:szCs w:val="22"/>
                </w:rPr>
                <w:delText>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73B27DB2" w14:textId="13293F3C" w:rsidR="004059C1" w:rsidRPr="00E95F39" w:rsidRDefault="004059C1" w:rsidP="00E95F39">
            <w:pPr>
              <w:widowControl/>
              <w:autoSpaceDE/>
              <w:autoSpaceDN/>
              <w:adjustRightInd/>
              <w:jc w:val="center"/>
              <w:rPr>
                <w:b/>
                <w:bCs/>
                <w:sz w:val="22"/>
                <w:szCs w:val="22"/>
              </w:rPr>
            </w:pPr>
            <w:ins w:id="3977" w:author="ERCOT" w:date="2023-10-26T12:41:00Z">
              <w:r w:rsidRPr="00E95F39">
                <w:rPr>
                  <w:sz w:val="22"/>
                  <w:szCs w:val="22"/>
                </w:rPr>
                <w:t>4</w:t>
              </w:r>
            </w:ins>
            <w:del w:id="3978" w:author="ERCOT" w:date="2023-10-26T12:41:00Z">
              <w:r w:rsidRPr="00E95F39" w:rsidDel="00EF7EA0">
                <w:rPr>
                  <w:sz w:val="22"/>
                  <w:szCs w:val="22"/>
                </w:rPr>
                <w:delText>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18D15B8" w14:textId="28F360D0" w:rsidR="004059C1" w:rsidRPr="00E95F39" w:rsidRDefault="004059C1" w:rsidP="00E95F39">
            <w:pPr>
              <w:widowControl/>
              <w:autoSpaceDE/>
              <w:autoSpaceDN/>
              <w:adjustRightInd/>
              <w:jc w:val="center"/>
              <w:rPr>
                <w:b/>
                <w:bCs/>
                <w:sz w:val="22"/>
                <w:szCs w:val="22"/>
              </w:rPr>
            </w:pPr>
            <w:ins w:id="3979" w:author="ERCOT" w:date="2023-10-26T12:41:00Z">
              <w:r w:rsidRPr="00E95F39">
                <w:rPr>
                  <w:sz w:val="22"/>
                  <w:szCs w:val="22"/>
                </w:rPr>
                <w:t>26</w:t>
              </w:r>
            </w:ins>
            <w:del w:id="3980" w:author="ERCOT" w:date="2023-10-26T12:41:00Z">
              <w:r w:rsidRPr="00E95F39" w:rsidDel="00EF7EA0">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C86F7A8" w14:textId="74369B79" w:rsidR="004059C1" w:rsidRPr="00E95F39" w:rsidRDefault="004059C1" w:rsidP="00E95F39">
            <w:pPr>
              <w:widowControl/>
              <w:autoSpaceDE/>
              <w:autoSpaceDN/>
              <w:adjustRightInd/>
              <w:jc w:val="center"/>
              <w:rPr>
                <w:b/>
                <w:bCs/>
                <w:sz w:val="22"/>
                <w:szCs w:val="22"/>
              </w:rPr>
            </w:pPr>
            <w:ins w:id="3981" w:author="ERCOT" w:date="2023-10-26T12:41:00Z">
              <w:r w:rsidRPr="00E95F39">
                <w:rPr>
                  <w:sz w:val="22"/>
                  <w:szCs w:val="22"/>
                </w:rPr>
                <w:t>26</w:t>
              </w:r>
            </w:ins>
            <w:del w:id="3982" w:author="ERCOT" w:date="2023-10-26T12:41:00Z">
              <w:r w:rsidRPr="00E95F39" w:rsidDel="00EF7EA0">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0D7AA45" w14:textId="4513EDCD" w:rsidR="004059C1" w:rsidRPr="00E95F39" w:rsidRDefault="004059C1" w:rsidP="00E95F39">
            <w:pPr>
              <w:widowControl/>
              <w:autoSpaceDE/>
              <w:autoSpaceDN/>
              <w:adjustRightInd/>
              <w:jc w:val="center"/>
              <w:rPr>
                <w:b/>
                <w:bCs/>
                <w:sz w:val="22"/>
                <w:szCs w:val="22"/>
              </w:rPr>
            </w:pPr>
            <w:ins w:id="3983" w:author="ERCOT" w:date="2023-10-26T12:41:00Z">
              <w:r w:rsidRPr="00E95F39">
                <w:rPr>
                  <w:sz w:val="22"/>
                  <w:szCs w:val="22"/>
                </w:rPr>
                <w:t>26</w:t>
              </w:r>
            </w:ins>
            <w:del w:id="3984" w:author="ERCOT" w:date="2023-10-26T12:41:00Z">
              <w:r w:rsidRPr="00E95F39" w:rsidDel="00EF7EA0">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CABE26D" w14:textId="3850A110" w:rsidR="004059C1" w:rsidRPr="00E95F39" w:rsidRDefault="004059C1" w:rsidP="00E95F39">
            <w:pPr>
              <w:widowControl/>
              <w:autoSpaceDE/>
              <w:autoSpaceDN/>
              <w:adjustRightInd/>
              <w:jc w:val="center"/>
              <w:rPr>
                <w:b/>
                <w:bCs/>
                <w:sz w:val="22"/>
                <w:szCs w:val="22"/>
              </w:rPr>
            </w:pPr>
            <w:ins w:id="3985" w:author="ERCOT" w:date="2023-10-26T12:41:00Z">
              <w:r w:rsidRPr="00E95F39">
                <w:rPr>
                  <w:sz w:val="22"/>
                  <w:szCs w:val="22"/>
                </w:rPr>
                <w:t>26</w:t>
              </w:r>
            </w:ins>
            <w:del w:id="3986" w:author="ERCOT" w:date="2023-10-26T12:41:00Z">
              <w:r w:rsidRPr="00E95F39" w:rsidDel="00EF7EA0">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91A1C68" w14:textId="0D1BC80A" w:rsidR="004059C1" w:rsidRPr="00E95F39" w:rsidRDefault="004059C1" w:rsidP="00E95F39">
            <w:pPr>
              <w:widowControl/>
              <w:autoSpaceDE/>
              <w:autoSpaceDN/>
              <w:adjustRightInd/>
              <w:jc w:val="center"/>
              <w:rPr>
                <w:b/>
                <w:bCs/>
                <w:sz w:val="22"/>
                <w:szCs w:val="22"/>
              </w:rPr>
            </w:pPr>
            <w:ins w:id="3987" w:author="ERCOT" w:date="2023-10-26T12:41:00Z">
              <w:r w:rsidRPr="00E95F39">
                <w:rPr>
                  <w:sz w:val="22"/>
                  <w:szCs w:val="22"/>
                </w:rPr>
                <w:t>23</w:t>
              </w:r>
            </w:ins>
            <w:del w:id="3988" w:author="ERCOT" w:date="2023-10-26T12:41:00Z">
              <w:r w:rsidRPr="00E95F39" w:rsidDel="00EF7EA0">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9C08D16" w14:textId="0E2CEAE7" w:rsidR="004059C1" w:rsidRPr="00E95F39" w:rsidRDefault="004059C1" w:rsidP="00E95F39">
            <w:pPr>
              <w:widowControl/>
              <w:autoSpaceDE/>
              <w:autoSpaceDN/>
              <w:adjustRightInd/>
              <w:jc w:val="center"/>
              <w:rPr>
                <w:b/>
                <w:bCs/>
                <w:sz w:val="22"/>
                <w:szCs w:val="22"/>
              </w:rPr>
            </w:pPr>
            <w:ins w:id="3989" w:author="ERCOT" w:date="2023-10-26T12:41:00Z">
              <w:r w:rsidRPr="00E95F39">
                <w:rPr>
                  <w:sz w:val="22"/>
                  <w:szCs w:val="22"/>
                </w:rPr>
                <w:t>23</w:t>
              </w:r>
            </w:ins>
            <w:del w:id="3990" w:author="ERCOT" w:date="2023-10-26T12:41:00Z">
              <w:r w:rsidRPr="00E95F39" w:rsidDel="00EF7EA0">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AF14D86" w14:textId="612A1D6E" w:rsidR="004059C1" w:rsidRPr="00E95F39" w:rsidRDefault="004059C1" w:rsidP="00E95F39">
            <w:pPr>
              <w:widowControl/>
              <w:autoSpaceDE/>
              <w:autoSpaceDN/>
              <w:adjustRightInd/>
              <w:jc w:val="center"/>
              <w:rPr>
                <w:b/>
                <w:bCs/>
                <w:sz w:val="22"/>
                <w:szCs w:val="22"/>
              </w:rPr>
            </w:pPr>
            <w:ins w:id="3991" w:author="ERCOT" w:date="2023-10-26T12:41:00Z">
              <w:r w:rsidRPr="00E95F39">
                <w:rPr>
                  <w:sz w:val="22"/>
                  <w:szCs w:val="22"/>
                </w:rPr>
                <w:t>23</w:t>
              </w:r>
            </w:ins>
            <w:del w:id="3992" w:author="ERCOT" w:date="2023-10-26T12:41:00Z">
              <w:r w:rsidRPr="00E95F39" w:rsidDel="00EF7EA0">
                <w:rPr>
                  <w:sz w:val="22"/>
                  <w:szCs w:val="22"/>
                </w:rPr>
                <w:delText>20</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637E0EE" w14:textId="58018112" w:rsidR="004059C1" w:rsidRPr="00E95F39" w:rsidRDefault="004059C1" w:rsidP="00E95F39">
            <w:pPr>
              <w:widowControl/>
              <w:autoSpaceDE/>
              <w:autoSpaceDN/>
              <w:adjustRightInd/>
              <w:jc w:val="center"/>
              <w:rPr>
                <w:b/>
                <w:bCs/>
                <w:sz w:val="22"/>
                <w:szCs w:val="22"/>
              </w:rPr>
            </w:pPr>
            <w:ins w:id="3993" w:author="ERCOT" w:date="2023-10-26T12:41:00Z">
              <w:r w:rsidRPr="00E95F39">
                <w:rPr>
                  <w:sz w:val="22"/>
                  <w:szCs w:val="22"/>
                </w:rPr>
                <w:t>23</w:t>
              </w:r>
            </w:ins>
            <w:del w:id="3994" w:author="ERCOT" w:date="2023-10-26T12:41:00Z">
              <w:r w:rsidRPr="00E95F39" w:rsidDel="00EF7EA0">
                <w:rPr>
                  <w:sz w:val="22"/>
                  <w:szCs w:val="22"/>
                </w:rPr>
                <w:delText>20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28BCB65F" w14:textId="324DC76A" w:rsidR="004059C1" w:rsidRPr="00E95F39" w:rsidRDefault="004059C1" w:rsidP="00E95F39">
            <w:pPr>
              <w:widowControl/>
              <w:autoSpaceDE/>
              <w:autoSpaceDN/>
              <w:adjustRightInd/>
              <w:jc w:val="center"/>
              <w:rPr>
                <w:b/>
                <w:bCs/>
                <w:sz w:val="22"/>
                <w:szCs w:val="22"/>
              </w:rPr>
            </w:pPr>
            <w:ins w:id="3995" w:author="ERCOT" w:date="2023-10-26T12:41:00Z">
              <w:r w:rsidRPr="00E95F39">
                <w:rPr>
                  <w:sz w:val="22"/>
                  <w:szCs w:val="22"/>
                </w:rPr>
                <w:t>1</w:t>
              </w:r>
            </w:ins>
            <w:del w:id="3996" w:author="ERCOT" w:date="2023-10-26T12:41:00Z">
              <w:r w:rsidRPr="00E95F39" w:rsidDel="00EF7EA0">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AAD1EEB" w14:textId="17F0E6BD" w:rsidR="004059C1" w:rsidRPr="00E95F39" w:rsidRDefault="004059C1" w:rsidP="00E95F39">
            <w:pPr>
              <w:widowControl/>
              <w:autoSpaceDE/>
              <w:autoSpaceDN/>
              <w:adjustRightInd/>
              <w:jc w:val="center"/>
              <w:rPr>
                <w:b/>
                <w:bCs/>
                <w:sz w:val="22"/>
                <w:szCs w:val="22"/>
              </w:rPr>
            </w:pPr>
            <w:ins w:id="3997" w:author="ERCOT" w:date="2023-10-26T12:41:00Z">
              <w:r w:rsidRPr="00E95F39">
                <w:rPr>
                  <w:sz w:val="22"/>
                  <w:szCs w:val="22"/>
                </w:rPr>
                <w:t>1</w:t>
              </w:r>
            </w:ins>
            <w:del w:id="3998" w:author="ERCOT" w:date="2023-10-26T12:41:00Z">
              <w:r w:rsidRPr="00E95F39" w:rsidDel="00EF7EA0">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E88175C" w14:textId="4F9656F9" w:rsidR="004059C1" w:rsidRPr="00E95F39" w:rsidRDefault="004059C1" w:rsidP="00E95F39">
            <w:pPr>
              <w:widowControl/>
              <w:autoSpaceDE/>
              <w:autoSpaceDN/>
              <w:adjustRightInd/>
              <w:jc w:val="center"/>
              <w:rPr>
                <w:b/>
                <w:bCs/>
                <w:sz w:val="22"/>
                <w:szCs w:val="22"/>
              </w:rPr>
            </w:pPr>
            <w:ins w:id="3999" w:author="ERCOT" w:date="2023-10-26T12:41:00Z">
              <w:r w:rsidRPr="00E95F39">
                <w:rPr>
                  <w:sz w:val="22"/>
                  <w:szCs w:val="22"/>
                </w:rPr>
                <w:t>1</w:t>
              </w:r>
            </w:ins>
            <w:del w:id="4000" w:author="ERCOT" w:date="2023-10-26T12:41:00Z">
              <w:r w:rsidRPr="00E95F39" w:rsidDel="00EF7EA0">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5F4CCD0" w14:textId="13DE343B" w:rsidR="004059C1" w:rsidRPr="00E95F39" w:rsidRDefault="004059C1" w:rsidP="00E95F39">
            <w:pPr>
              <w:widowControl/>
              <w:autoSpaceDE/>
              <w:autoSpaceDN/>
              <w:adjustRightInd/>
              <w:jc w:val="center"/>
              <w:rPr>
                <w:b/>
                <w:bCs/>
                <w:sz w:val="22"/>
                <w:szCs w:val="22"/>
              </w:rPr>
            </w:pPr>
            <w:ins w:id="4001" w:author="ERCOT" w:date="2023-10-26T12:41:00Z">
              <w:r w:rsidRPr="00E95F39">
                <w:rPr>
                  <w:sz w:val="22"/>
                  <w:szCs w:val="22"/>
                </w:rPr>
                <w:t>1</w:t>
              </w:r>
            </w:ins>
            <w:del w:id="4002" w:author="ERCOT" w:date="2023-10-26T12:41:00Z">
              <w:r w:rsidRPr="00E95F39" w:rsidDel="00EF7EA0">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6B61F75D" w14:textId="190B9348" w:rsidR="004059C1" w:rsidRPr="00E95F39" w:rsidRDefault="004059C1" w:rsidP="00E95F39">
            <w:pPr>
              <w:widowControl/>
              <w:autoSpaceDE/>
              <w:autoSpaceDN/>
              <w:adjustRightInd/>
              <w:jc w:val="center"/>
              <w:rPr>
                <w:b/>
                <w:bCs/>
                <w:sz w:val="22"/>
                <w:szCs w:val="22"/>
              </w:rPr>
            </w:pPr>
            <w:ins w:id="4003" w:author="ERCOT" w:date="2023-10-26T12:41:00Z">
              <w:r w:rsidRPr="00E95F39">
                <w:rPr>
                  <w:sz w:val="22"/>
                  <w:szCs w:val="22"/>
                </w:rPr>
                <w:t>0</w:t>
              </w:r>
            </w:ins>
            <w:del w:id="4004"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285BA6A5" w14:textId="53099ED0" w:rsidR="004059C1" w:rsidRPr="00E95F39" w:rsidRDefault="004059C1" w:rsidP="00E95F39">
            <w:pPr>
              <w:widowControl/>
              <w:autoSpaceDE/>
              <w:autoSpaceDN/>
              <w:adjustRightInd/>
              <w:jc w:val="center"/>
              <w:rPr>
                <w:b/>
                <w:bCs/>
                <w:sz w:val="22"/>
                <w:szCs w:val="22"/>
              </w:rPr>
            </w:pPr>
            <w:ins w:id="4005" w:author="ERCOT" w:date="2023-10-26T12:41:00Z">
              <w:r w:rsidRPr="00E95F39">
                <w:rPr>
                  <w:sz w:val="22"/>
                  <w:szCs w:val="22"/>
                </w:rPr>
                <w:t>0</w:t>
              </w:r>
            </w:ins>
            <w:del w:id="4006" w:author="ERCOT" w:date="2023-10-26T12:41:00Z">
              <w:r w:rsidRPr="00E95F39" w:rsidDel="00EF7EA0">
                <w:rPr>
                  <w:sz w:val="22"/>
                  <w:szCs w:val="22"/>
                </w:rPr>
                <w:delText>0</w:delText>
              </w:r>
            </w:del>
          </w:p>
        </w:tc>
      </w:tr>
      <w:tr w:rsidR="004059C1" w:rsidRPr="00ED4D8D" w14:paraId="2A2DCA8F"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4059C1" w:rsidRPr="00ED4D8D" w:rsidRDefault="004059C1" w:rsidP="004059C1">
            <w:pPr>
              <w:widowControl/>
              <w:autoSpaceDE/>
              <w:autoSpaceDN/>
              <w:adjustRightInd/>
              <w:jc w:val="center"/>
              <w:rPr>
                <w:sz w:val="22"/>
                <w:szCs w:val="22"/>
              </w:rPr>
            </w:pPr>
            <w:r w:rsidRPr="00ED4D8D">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center"/>
          </w:tcPr>
          <w:p w14:paraId="371078AC" w14:textId="34807842" w:rsidR="004059C1" w:rsidRPr="00E95F39" w:rsidRDefault="004059C1" w:rsidP="00E95F39">
            <w:pPr>
              <w:widowControl/>
              <w:autoSpaceDE/>
              <w:autoSpaceDN/>
              <w:adjustRightInd/>
              <w:jc w:val="center"/>
              <w:rPr>
                <w:b/>
                <w:bCs/>
                <w:sz w:val="22"/>
                <w:szCs w:val="22"/>
              </w:rPr>
            </w:pPr>
            <w:ins w:id="4007" w:author="ERCOT" w:date="2023-10-26T12:41:00Z">
              <w:r w:rsidRPr="00E95F39">
                <w:rPr>
                  <w:sz w:val="22"/>
                  <w:szCs w:val="22"/>
                </w:rPr>
                <w:t>0</w:t>
              </w:r>
            </w:ins>
            <w:del w:id="4008"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DF2370E" w14:textId="6B634B10" w:rsidR="004059C1" w:rsidRPr="00E95F39" w:rsidRDefault="004059C1" w:rsidP="00E95F39">
            <w:pPr>
              <w:widowControl/>
              <w:autoSpaceDE/>
              <w:autoSpaceDN/>
              <w:adjustRightInd/>
              <w:jc w:val="center"/>
              <w:rPr>
                <w:b/>
                <w:bCs/>
                <w:sz w:val="22"/>
                <w:szCs w:val="22"/>
              </w:rPr>
            </w:pPr>
            <w:ins w:id="4009" w:author="ERCOT" w:date="2023-10-26T12:41:00Z">
              <w:r w:rsidRPr="00E95F39">
                <w:rPr>
                  <w:sz w:val="22"/>
                  <w:szCs w:val="22"/>
                </w:rPr>
                <w:t>0</w:t>
              </w:r>
            </w:ins>
            <w:del w:id="401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036BC06" w14:textId="496F869E" w:rsidR="004059C1" w:rsidRPr="00E95F39" w:rsidRDefault="004059C1" w:rsidP="00E95F39">
            <w:pPr>
              <w:widowControl/>
              <w:autoSpaceDE/>
              <w:autoSpaceDN/>
              <w:adjustRightInd/>
              <w:jc w:val="center"/>
              <w:rPr>
                <w:b/>
                <w:bCs/>
                <w:sz w:val="22"/>
                <w:szCs w:val="22"/>
              </w:rPr>
            </w:pPr>
            <w:ins w:id="4011" w:author="ERCOT" w:date="2023-10-26T12:41:00Z">
              <w:r w:rsidRPr="00E95F39">
                <w:rPr>
                  <w:sz w:val="22"/>
                  <w:szCs w:val="22"/>
                </w:rPr>
                <w:t>0</w:t>
              </w:r>
            </w:ins>
            <w:del w:id="401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ED804E6" w14:textId="5E363C0F" w:rsidR="004059C1" w:rsidRPr="00E95F39" w:rsidRDefault="004059C1" w:rsidP="00E95F39">
            <w:pPr>
              <w:widowControl/>
              <w:autoSpaceDE/>
              <w:autoSpaceDN/>
              <w:adjustRightInd/>
              <w:jc w:val="center"/>
              <w:rPr>
                <w:b/>
                <w:bCs/>
                <w:sz w:val="22"/>
                <w:szCs w:val="22"/>
              </w:rPr>
            </w:pPr>
            <w:ins w:id="4013" w:author="ERCOT" w:date="2023-10-26T12:41:00Z">
              <w:r w:rsidRPr="00E95F39">
                <w:rPr>
                  <w:sz w:val="22"/>
                  <w:szCs w:val="22"/>
                </w:rPr>
                <w:t>0</w:t>
              </w:r>
            </w:ins>
            <w:del w:id="401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040D9C6" w14:textId="787DC7C3" w:rsidR="004059C1" w:rsidRPr="00E95F39" w:rsidRDefault="004059C1" w:rsidP="00E95F39">
            <w:pPr>
              <w:widowControl/>
              <w:autoSpaceDE/>
              <w:autoSpaceDN/>
              <w:adjustRightInd/>
              <w:jc w:val="center"/>
              <w:rPr>
                <w:b/>
                <w:bCs/>
                <w:sz w:val="22"/>
                <w:szCs w:val="22"/>
              </w:rPr>
            </w:pPr>
            <w:ins w:id="4015" w:author="ERCOT" w:date="2023-10-26T12:41:00Z">
              <w:r w:rsidRPr="00E95F39">
                <w:rPr>
                  <w:sz w:val="22"/>
                  <w:szCs w:val="22"/>
                </w:rPr>
                <w:t>0</w:t>
              </w:r>
            </w:ins>
            <w:del w:id="401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2EF6244" w14:textId="2B682443" w:rsidR="004059C1" w:rsidRPr="00E95F39" w:rsidRDefault="004059C1" w:rsidP="00E95F39">
            <w:pPr>
              <w:widowControl/>
              <w:autoSpaceDE/>
              <w:autoSpaceDN/>
              <w:adjustRightInd/>
              <w:jc w:val="center"/>
              <w:rPr>
                <w:b/>
                <w:bCs/>
                <w:sz w:val="22"/>
                <w:szCs w:val="22"/>
              </w:rPr>
            </w:pPr>
            <w:ins w:id="4017" w:author="ERCOT" w:date="2023-10-26T12:41:00Z">
              <w:r w:rsidRPr="00E95F39">
                <w:rPr>
                  <w:sz w:val="22"/>
                  <w:szCs w:val="22"/>
                </w:rPr>
                <w:t>0</w:t>
              </w:r>
            </w:ins>
            <w:del w:id="401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4997C62" w14:textId="29980546" w:rsidR="004059C1" w:rsidRPr="00E95F39" w:rsidRDefault="004059C1" w:rsidP="00E95F39">
            <w:pPr>
              <w:widowControl/>
              <w:autoSpaceDE/>
              <w:autoSpaceDN/>
              <w:adjustRightInd/>
              <w:jc w:val="center"/>
              <w:rPr>
                <w:b/>
                <w:bCs/>
                <w:sz w:val="22"/>
                <w:szCs w:val="22"/>
              </w:rPr>
            </w:pPr>
            <w:ins w:id="4019" w:author="ERCOT" w:date="2023-10-26T12:41:00Z">
              <w:r w:rsidRPr="00E95F39">
                <w:rPr>
                  <w:sz w:val="22"/>
                  <w:szCs w:val="22"/>
                </w:rPr>
                <w:t>4</w:t>
              </w:r>
            </w:ins>
            <w:del w:id="4020" w:author="ERCOT" w:date="2023-10-26T12:41:00Z">
              <w:r w:rsidRPr="00E95F39" w:rsidDel="00EF7EA0">
                <w:rPr>
                  <w:sz w:val="22"/>
                  <w:szCs w:val="22"/>
                </w:rPr>
                <w:delText>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F457F7C" w14:textId="088B909D" w:rsidR="004059C1" w:rsidRPr="00E95F39" w:rsidRDefault="004059C1" w:rsidP="00E95F39">
            <w:pPr>
              <w:widowControl/>
              <w:autoSpaceDE/>
              <w:autoSpaceDN/>
              <w:adjustRightInd/>
              <w:jc w:val="center"/>
              <w:rPr>
                <w:b/>
                <w:bCs/>
                <w:sz w:val="22"/>
                <w:szCs w:val="22"/>
              </w:rPr>
            </w:pPr>
            <w:ins w:id="4021" w:author="ERCOT" w:date="2023-10-26T12:41:00Z">
              <w:r w:rsidRPr="00E95F39">
                <w:rPr>
                  <w:sz w:val="22"/>
                  <w:szCs w:val="22"/>
                </w:rPr>
                <w:t>4</w:t>
              </w:r>
            </w:ins>
            <w:del w:id="4022" w:author="ERCOT" w:date="2023-10-26T12:41:00Z">
              <w:r w:rsidRPr="00E95F39" w:rsidDel="00EF7EA0">
                <w:rPr>
                  <w:sz w:val="22"/>
                  <w:szCs w:val="22"/>
                </w:rPr>
                <w:delText>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2838BE9F" w14:textId="061A3D28" w:rsidR="004059C1" w:rsidRPr="00E95F39" w:rsidRDefault="004059C1" w:rsidP="00E95F39">
            <w:pPr>
              <w:widowControl/>
              <w:autoSpaceDE/>
              <w:autoSpaceDN/>
              <w:adjustRightInd/>
              <w:jc w:val="center"/>
              <w:rPr>
                <w:b/>
                <w:bCs/>
                <w:sz w:val="22"/>
                <w:szCs w:val="22"/>
              </w:rPr>
            </w:pPr>
            <w:ins w:id="4023" w:author="ERCOT" w:date="2023-10-26T12:41:00Z">
              <w:r w:rsidRPr="00E95F39">
                <w:rPr>
                  <w:sz w:val="22"/>
                  <w:szCs w:val="22"/>
                </w:rPr>
                <w:t>4</w:t>
              </w:r>
            </w:ins>
            <w:del w:id="4024" w:author="ERCOT" w:date="2023-10-26T12:41:00Z">
              <w:r w:rsidRPr="00E95F39" w:rsidDel="00EF7EA0">
                <w:rPr>
                  <w:sz w:val="22"/>
                  <w:szCs w:val="22"/>
                </w:rPr>
                <w:delText>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23F595EE" w14:textId="61460BA9" w:rsidR="004059C1" w:rsidRPr="00E95F39" w:rsidRDefault="004059C1" w:rsidP="00E95F39">
            <w:pPr>
              <w:widowControl/>
              <w:autoSpaceDE/>
              <w:autoSpaceDN/>
              <w:adjustRightInd/>
              <w:jc w:val="center"/>
              <w:rPr>
                <w:b/>
                <w:bCs/>
                <w:sz w:val="22"/>
                <w:szCs w:val="22"/>
              </w:rPr>
            </w:pPr>
            <w:ins w:id="4025" w:author="ERCOT" w:date="2023-10-26T12:41:00Z">
              <w:r w:rsidRPr="00E95F39">
                <w:rPr>
                  <w:sz w:val="22"/>
                  <w:szCs w:val="22"/>
                </w:rPr>
                <w:t>4</w:t>
              </w:r>
            </w:ins>
            <w:del w:id="4026" w:author="ERCOT" w:date="2023-10-26T12:41:00Z">
              <w:r w:rsidRPr="00E95F39" w:rsidDel="00EF7EA0">
                <w:rPr>
                  <w:sz w:val="22"/>
                  <w:szCs w:val="22"/>
                </w:rPr>
                <w:delText>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F859FD5" w14:textId="6E77C330" w:rsidR="004059C1" w:rsidRPr="00E95F39" w:rsidRDefault="004059C1" w:rsidP="00E95F39">
            <w:pPr>
              <w:widowControl/>
              <w:autoSpaceDE/>
              <w:autoSpaceDN/>
              <w:adjustRightInd/>
              <w:jc w:val="center"/>
              <w:rPr>
                <w:b/>
                <w:bCs/>
                <w:sz w:val="22"/>
                <w:szCs w:val="22"/>
              </w:rPr>
            </w:pPr>
            <w:ins w:id="4027" w:author="ERCOT" w:date="2023-10-26T12:41:00Z">
              <w:r w:rsidRPr="00E95F39">
                <w:rPr>
                  <w:sz w:val="22"/>
                  <w:szCs w:val="22"/>
                </w:rPr>
                <w:t>26</w:t>
              </w:r>
            </w:ins>
            <w:del w:id="4028" w:author="ERCOT" w:date="2023-10-26T12:41:00Z">
              <w:r w:rsidRPr="00E95F39" w:rsidDel="00EF7EA0">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4517615" w14:textId="156705D4" w:rsidR="004059C1" w:rsidRPr="00E95F39" w:rsidRDefault="004059C1" w:rsidP="00E95F39">
            <w:pPr>
              <w:widowControl/>
              <w:autoSpaceDE/>
              <w:autoSpaceDN/>
              <w:adjustRightInd/>
              <w:jc w:val="center"/>
              <w:rPr>
                <w:b/>
                <w:bCs/>
                <w:sz w:val="22"/>
                <w:szCs w:val="22"/>
              </w:rPr>
            </w:pPr>
            <w:ins w:id="4029" w:author="ERCOT" w:date="2023-10-26T12:41:00Z">
              <w:r w:rsidRPr="00E95F39">
                <w:rPr>
                  <w:sz w:val="22"/>
                  <w:szCs w:val="22"/>
                </w:rPr>
                <w:t>26</w:t>
              </w:r>
            </w:ins>
            <w:del w:id="4030" w:author="ERCOT" w:date="2023-10-26T12:41:00Z">
              <w:r w:rsidRPr="00E95F39" w:rsidDel="00EF7EA0">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42BFD51" w14:textId="2B521C75" w:rsidR="004059C1" w:rsidRPr="00E95F39" w:rsidRDefault="004059C1" w:rsidP="00E95F39">
            <w:pPr>
              <w:widowControl/>
              <w:autoSpaceDE/>
              <w:autoSpaceDN/>
              <w:adjustRightInd/>
              <w:jc w:val="center"/>
              <w:rPr>
                <w:b/>
                <w:bCs/>
                <w:sz w:val="22"/>
                <w:szCs w:val="22"/>
              </w:rPr>
            </w:pPr>
            <w:ins w:id="4031" w:author="ERCOT" w:date="2023-10-26T12:41:00Z">
              <w:r w:rsidRPr="00E95F39">
                <w:rPr>
                  <w:sz w:val="22"/>
                  <w:szCs w:val="22"/>
                </w:rPr>
                <w:t>26</w:t>
              </w:r>
            </w:ins>
            <w:del w:id="4032" w:author="ERCOT" w:date="2023-10-26T12:41:00Z">
              <w:r w:rsidRPr="00E95F39" w:rsidDel="00EF7EA0">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6A1BF4D" w14:textId="79E864C6" w:rsidR="004059C1" w:rsidRPr="00E95F39" w:rsidRDefault="004059C1" w:rsidP="00E95F39">
            <w:pPr>
              <w:widowControl/>
              <w:autoSpaceDE/>
              <w:autoSpaceDN/>
              <w:adjustRightInd/>
              <w:jc w:val="center"/>
              <w:rPr>
                <w:b/>
                <w:bCs/>
                <w:sz w:val="22"/>
                <w:szCs w:val="22"/>
              </w:rPr>
            </w:pPr>
            <w:ins w:id="4033" w:author="ERCOT" w:date="2023-10-26T12:41:00Z">
              <w:r w:rsidRPr="00E95F39">
                <w:rPr>
                  <w:sz w:val="22"/>
                  <w:szCs w:val="22"/>
                </w:rPr>
                <w:t>26</w:t>
              </w:r>
            </w:ins>
            <w:del w:id="4034" w:author="ERCOT" w:date="2023-10-26T12:41:00Z">
              <w:r w:rsidRPr="00E95F39" w:rsidDel="00EF7EA0">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634D3A0" w14:textId="31656C8E" w:rsidR="004059C1" w:rsidRPr="00E95F39" w:rsidRDefault="004059C1" w:rsidP="00E95F39">
            <w:pPr>
              <w:widowControl/>
              <w:autoSpaceDE/>
              <w:autoSpaceDN/>
              <w:adjustRightInd/>
              <w:jc w:val="center"/>
              <w:rPr>
                <w:b/>
                <w:bCs/>
                <w:sz w:val="22"/>
                <w:szCs w:val="22"/>
              </w:rPr>
            </w:pPr>
            <w:ins w:id="4035" w:author="ERCOT" w:date="2023-10-26T12:41:00Z">
              <w:r w:rsidRPr="00E95F39">
                <w:rPr>
                  <w:sz w:val="22"/>
                  <w:szCs w:val="22"/>
                </w:rPr>
                <w:t>23</w:t>
              </w:r>
            </w:ins>
            <w:del w:id="4036" w:author="ERCOT" w:date="2023-10-26T12:41:00Z">
              <w:r w:rsidRPr="00E95F39" w:rsidDel="00EF7EA0">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3A7751E" w14:textId="42E12620" w:rsidR="004059C1" w:rsidRPr="00E95F39" w:rsidRDefault="004059C1" w:rsidP="00E95F39">
            <w:pPr>
              <w:widowControl/>
              <w:autoSpaceDE/>
              <w:autoSpaceDN/>
              <w:adjustRightInd/>
              <w:jc w:val="center"/>
              <w:rPr>
                <w:b/>
                <w:bCs/>
                <w:sz w:val="22"/>
                <w:szCs w:val="22"/>
              </w:rPr>
            </w:pPr>
            <w:ins w:id="4037" w:author="ERCOT" w:date="2023-10-26T12:41:00Z">
              <w:r w:rsidRPr="00E95F39">
                <w:rPr>
                  <w:sz w:val="22"/>
                  <w:szCs w:val="22"/>
                </w:rPr>
                <w:t>23</w:t>
              </w:r>
            </w:ins>
            <w:del w:id="4038" w:author="ERCOT" w:date="2023-10-26T12:41:00Z">
              <w:r w:rsidRPr="00E95F39" w:rsidDel="00EF7EA0">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A44F17D" w14:textId="25AC4477" w:rsidR="004059C1" w:rsidRPr="00E95F39" w:rsidRDefault="004059C1" w:rsidP="00E95F39">
            <w:pPr>
              <w:widowControl/>
              <w:autoSpaceDE/>
              <w:autoSpaceDN/>
              <w:adjustRightInd/>
              <w:jc w:val="center"/>
              <w:rPr>
                <w:b/>
                <w:bCs/>
                <w:sz w:val="22"/>
                <w:szCs w:val="22"/>
              </w:rPr>
            </w:pPr>
            <w:ins w:id="4039" w:author="ERCOT" w:date="2023-10-26T12:41:00Z">
              <w:r w:rsidRPr="00E95F39">
                <w:rPr>
                  <w:sz w:val="22"/>
                  <w:szCs w:val="22"/>
                </w:rPr>
                <w:t>23</w:t>
              </w:r>
            </w:ins>
            <w:del w:id="4040" w:author="ERCOT" w:date="2023-10-26T12:41:00Z">
              <w:r w:rsidRPr="00E95F39" w:rsidDel="00EF7EA0">
                <w:rPr>
                  <w:sz w:val="22"/>
                  <w:szCs w:val="22"/>
                </w:rPr>
                <w:delText>20</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41F13056" w14:textId="7CBC53B9" w:rsidR="004059C1" w:rsidRPr="00E95F39" w:rsidRDefault="004059C1" w:rsidP="00E95F39">
            <w:pPr>
              <w:widowControl/>
              <w:autoSpaceDE/>
              <w:autoSpaceDN/>
              <w:adjustRightInd/>
              <w:jc w:val="center"/>
              <w:rPr>
                <w:b/>
                <w:bCs/>
                <w:sz w:val="22"/>
                <w:szCs w:val="22"/>
              </w:rPr>
            </w:pPr>
            <w:ins w:id="4041" w:author="ERCOT" w:date="2023-10-26T12:41:00Z">
              <w:r w:rsidRPr="00E95F39">
                <w:rPr>
                  <w:sz w:val="22"/>
                  <w:szCs w:val="22"/>
                </w:rPr>
                <w:t>23</w:t>
              </w:r>
            </w:ins>
            <w:del w:id="4042" w:author="ERCOT" w:date="2023-10-26T12:41:00Z">
              <w:r w:rsidRPr="00E95F39" w:rsidDel="00EF7EA0">
                <w:rPr>
                  <w:sz w:val="22"/>
                  <w:szCs w:val="22"/>
                </w:rPr>
                <w:delText>20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5CD82AAF" w14:textId="6A1D5257" w:rsidR="004059C1" w:rsidRPr="00E95F39" w:rsidRDefault="004059C1" w:rsidP="00E95F39">
            <w:pPr>
              <w:widowControl/>
              <w:autoSpaceDE/>
              <w:autoSpaceDN/>
              <w:adjustRightInd/>
              <w:jc w:val="center"/>
              <w:rPr>
                <w:b/>
                <w:bCs/>
                <w:sz w:val="22"/>
                <w:szCs w:val="22"/>
              </w:rPr>
            </w:pPr>
            <w:ins w:id="4043" w:author="ERCOT" w:date="2023-10-26T12:41:00Z">
              <w:r w:rsidRPr="00E95F39">
                <w:rPr>
                  <w:sz w:val="22"/>
                  <w:szCs w:val="22"/>
                </w:rPr>
                <w:t>1</w:t>
              </w:r>
            </w:ins>
            <w:del w:id="4044" w:author="ERCOT" w:date="2023-10-26T12:41:00Z">
              <w:r w:rsidRPr="00E95F39" w:rsidDel="00EF7EA0">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BEA5470" w14:textId="7413AE8D" w:rsidR="004059C1" w:rsidRPr="00E95F39" w:rsidRDefault="004059C1" w:rsidP="00E95F39">
            <w:pPr>
              <w:widowControl/>
              <w:autoSpaceDE/>
              <w:autoSpaceDN/>
              <w:adjustRightInd/>
              <w:jc w:val="center"/>
              <w:rPr>
                <w:b/>
                <w:bCs/>
                <w:sz w:val="22"/>
                <w:szCs w:val="22"/>
              </w:rPr>
            </w:pPr>
            <w:ins w:id="4045" w:author="ERCOT" w:date="2023-10-26T12:41:00Z">
              <w:r w:rsidRPr="00E95F39">
                <w:rPr>
                  <w:sz w:val="22"/>
                  <w:szCs w:val="22"/>
                </w:rPr>
                <w:t>1</w:t>
              </w:r>
            </w:ins>
            <w:del w:id="4046" w:author="ERCOT" w:date="2023-10-26T12:41:00Z">
              <w:r w:rsidRPr="00E95F39" w:rsidDel="00EF7EA0">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17B636DD" w14:textId="036FC391" w:rsidR="004059C1" w:rsidRPr="00E95F39" w:rsidRDefault="004059C1" w:rsidP="00E95F39">
            <w:pPr>
              <w:widowControl/>
              <w:autoSpaceDE/>
              <w:autoSpaceDN/>
              <w:adjustRightInd/>
              <w:jc w:val="center"/>
              <w:rPr>
                <w:b/>
                <w:bCs/>
                <w:sz w:val="22"/>
                <w:szCs w:val="22"/>
              </w:rPr>
            </w:pPr>
            <w:ins w:id="4047" w:author="ERCOT" w:date="2023-10-26T12:41:00Z">
              <w:r w:rsidRPr="00E95F39">
                <w:rPr>
                  <w:sz w:val="22"/>
                  <w:szCs w:val="22"/>
                </w:rPr>
                <w:t>1</w:t>
              </w:r>
            </w:ins>
            <w:del w:id="4048" w:author="ERCOT" w:date="2023-10-26T12:41:00Z">
              <w:r w:rsidRPr="00E95F39" w:rsidDel="00EF7EA0">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44637E99" w14:textId="4809BF09" w:rsidR="004059C1" w:rsidRPr="00E95F39" w:rsidRDefault="004059C1" w:rsidP="00E95F39">
            <w:pPr>
              <w:widowControl/>
              <w:autoSpaceDE/>
              <w:autoSpaceDN/>
              <w:adjustRightInd/>
              <w:jc w:val="center"/>
              <w:rPr>
                <w:b/>
                <w:bCs/>
                <w:sz w:val="22"/>
                <w:szCs w:val="22"/>
              </w:rPr>
            </w:pPr>
            <w:ins w:id="4049" w:author="ERCOT" w:date="2023-10-26T12:41:00Z">
              <w:r w:rsidRPr="00E95F39">
                <w:rPr>
                  <w:sz w:val="22"/>
                  <w:szCs w:val="22"/>
                </w:rPr>
                <w:t>1</w:t>
              </w:r>
            </w:ins>
            <w:del w:id="4050" w:author="ERCOT" w:date="2023-10-26T12:41:00Z">
              <w:r w:rsidRPr="00E95F39" w:rsidDel="00EF7EA0">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37FC83E8" w14:textId="4CDA48D4" w:rsidR="004059C1" w:rsidRPr="00E95F39" w:rsidRDefault="004059C1" w:rsidP="00E95F39">
            <w:pPr>
              <w:widowControl/>
              <w:autoSpaceDE/>
              <w:autoSpaceDN/>
              <w:adjustRightInd/>
              <w:jc w:val="center"/>
              <w:rPr>
                <w:b/>
                <w:bCs/>
                <w:sz w:val="22"/>
                <w:szCs w:val="22"/>
              </w:rPr>
            </w:pPr>
            <w:ins w:id="4051" w:author="ERCOT" w:date="2023-10-26T12:41:00Z">
              <w:r w:rsidRPr="00E95F39">
                <w:rPr>
                  <w:sz w:val="22"/>
                  <w:szCs w:val="22"/>
                </w:rPr>
                <w:t>0</w:t>
              </w:r>
            </w:ins>
            <w:del w:id="4052"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6D5D2A54" w14:textId="4F2B1F32" w:rsidR="004059C1" w:rsidRPr="00E95F39" w:rsidRDefault="004059C1" w:rsidP="00E95F39">
            <w:pPr>
              <w:widowControl/>
              <w:autoSpaceDE/>
              <w:autoSpaceDN/>
              <w:adjustRightInd/>
              <w:jc w:val="center"/>
              <w:rPr>
                <w:b/>
                <w:bCs/>
                <w:sz w:val="22"/>
                <w:szCs w:val="22"/>
              </w:rPr>
            </w:pPr>
            <w:ins w:id="4053" w:author="ERCOT" w:date="2023-10-26T12:41:00Z">
              <w:r w:rsidRPr="00E95F39">
                <w:rPr>
                  <w:sz w:val="22"/>
                  <w:szCs w:val="22"/>
                </w:rPr>
                <w:t>0</w:t>
              </w:r>
            </w:ins>
            <w:del w:id="4054" w:author="ERCOT" w:date="2023-10-26T12:41:00Z">
              <w:r w:rsidRPr="00E95F39" w:rsidDel="00EF7EA0">
                <w:rPr>
                  <w:sz w:val="22"/>
                  <w:szCs w:val="22"/>
                </w:rPr>
                <w:delText>0</w:delText>
              </w:r>
            </w:del>
          </w:p>
        </w:tc>
      </w:tr>
      <w:tr w:rsidR="004059C1" w:rsidRPr="00ED4D8D" w14:paraId="7EEC84EA"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4059C1" w:rsidRPr="00ED4D8D" w:rsidRDefault="004059C1" w:rsidP="004059C1">
            <w:pPr>
              <w:widowControl/>
              <w:autoSpaceDE/>
              <w:autoSpaceDN/>
              <w:adjustRightInd/>
              <w:jc w:val="center"/>
              <w:rPr>
                <w:sz w:val="22"/>
                <w:szCs w:val="22"/>
              </w:rPr>
            </w:pPr>
            <w:r w:rsidRPr="00ED4D8D">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center"/>
          </w:tcPr>
          <w:p w14:paraId="2C251FC0" w14:textId="19A91FB9" w:rsidR="004059C1" w:rsidRPr="00E95F39" w:rsidRDefault="004059C1" w:rsidP="00E95F39">
            <w:pPr>
              <w:widowControl/>
              <w:autoSpaceDE/>
              <w:autoSpaceDN/>
              <w:adjustRightInd/>
              <w:jc w:val="center"/>
              <w:rPr>
                <w:b/>
                <w:bCs/>
                <w:sz w:val="22"/>
                <w:szCs w:val="22"/>
              </w:rPr>
            </w:pPr>
            <w:ins w:id="4055" w:author="ERCOT" w:date="2023-10-26T12:41:00Z">
              <w:r w:rsidRPr="00E95F39">
                <w:rPr>
                  <w:sz w:val="22"/>
                  <w:szCs w:val="22"/>
                </w:rPr>
                <w:t>0</w:t>
              </w:r>
            </w:ins>
            <w:del w:id="4056"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73FD4A7" w14:textId="1D734843" w:rsidR="004059C1" w:rsidRPr="00E95F39" w:rsidRDefault="004059C1" w:rsidP="00E95F39">
            <w:pPr>
              <w:widowControl/>
              <w:autoSpaceDE/>
              <w:autoSpaceDN/>
              <w:adjustRightInd/>
              <w:jc w:val="center"/>
              <w:rPr>
                <w:b/>
                <w:bCs/>
                <w:sz w:val="22"/>
                <w:szCs w:val="22"/>
              </w:rPr>
            </w:pPr>
            <w:ins w:id="4057" w:author="ERCOT" w:date="2023-10-26T12:41:00Z">
              <w:r w:rsidRPr="00E95F39">
                <w:rPr>
                  <w:sz w:val="22"/>
                  <w:szCs w:val="22"/>
                </w:rPr>
                <w:t>0</w:t>
              </w:r>
            </w:ins>
            <w:del w:id="405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6CDE495" w14:textId="4A55A47D" w:rsidR="004059C1" w:rsidRPr="00E95F39" w:rsidRDefault="004059C1" w:rsidP="00E95F39">
            <w:pPr>
              <w:widowControl/>
              <w:autoSpaceDE/>
              <w:autoSpaceDN/>
              <w:adjustRightInd/>
              <w:jc w:val="center"/>
              <w:rPr>
                <w:b/>
                <w:bCs/>
                <w:sz w:val="22"/>
                <w:szCs w:val="22"/>
              </w:rPr>
            </w:pPr>
            <w:ins w:id="4059" w:author="ERCOT" w:date="2023-10-26T12:41:00Z">
              <w:r w:rsidRPr="00E95F39">
                <w:rPr>
                  <w:sz w:val="22"/>
                  <w:szCs w:val="22"/>
                </w:rPr>
                <w:t>0</w:t>
              </w:r>
            </w:ins>
            <w:del w:id="406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3C700C5" w14:textId="19278C1D" w:rsidR="004059C1" w:rsidRPr="00E95F39" w:rsidRDefault="004059C1" w:rsidP="00E95F39">
            <w:pPr>
              <w:widowControl/>
              <w:autoSpaceDE/>
              <w:autoSpaceDN/>
              <w:adjustRightInd/>
              <w:jc w:val="center"/>
              <w:rPr>
                <w:b/>
                <w:bCs/>
                <w:sz w:val="22"/>
                <w:szCs w:val="22"/>
              </w:rPr>
            </w:pPr>
            <w:ins w:id="4061" w:author="ERCOT" w:date="2023-10-26T12:41:00Z">
              <w:r w:rsidRPr="00E95F39">
                <w:rPr>
                  <w:sz w:val="22"/>
                  <w:szCs w:val="22"/>
                </w:rPr>
                <w:t>0</w:t>
              </w:r>
            </w:ins>
            <w:del w:id="406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4755AD5" w14:textId="61386CB0" w:rsidR="004059C1" w:rsidRPr="00E95F39" w:rsidRDefault="004059C1" w:rsidP="00E95F39">
            <w:pPr>
              <w:widowControl/>
              <w:autoSpaceDE/>
              <w:autoSpaceDN/>
              <w:adjustRightInd/>
              <w:jc w:val="center"/>
              <w:rPr>
                <w:b/>
                <w:bCs/>
                <w:sz w:val="22"/>
                <w:szCs w:val="22"/>
              </w:rPr>
            </w:pPr>
            <w:ins w:id="4063" w:author="ERCOT" w:date="2023-10-26T12:41:00Z">
              <w:r w:rsidRPr="00E95F39">
                <w:rPr>
                  <w:sz w:val="22"/>
                  <w:szCs w:val="22"/>
                </w:rPr>
                <w:t>0</w:t>
              </w:r>
            </w:ins>
            <w:del w:id="406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2A9257" w14:textId="5DE8CDF1" w:rsidR="004059C1" w:rsidRPr="00E95F39" w:rsidRDefault="004059C1" w:rsidP="00E95F39">
            <w:pPr>
              <w:widowControl/>
              <w:autoSpaceDE/>
              <w:autoSpaceDN/>
              <w:adjustRightInd/>
              <w:jc w:val="center"/>
              <w:rPr>
                <w:b/>
                <w:bCs/>
                <w:sz w:val="22"/>
                <w:szCs w:val="22"/>
              </w:rPr>
            </w:pPr>
            <w:ins w:id="4065" w:author="ERCOT" w:date="2023-10-26T12:41:00Z">
              <w:r w:rsidRPr="00E95F39">
                <w:rPr>
                  <w:sz w:val="22"/>
                  <w:szCs w:val="22"/>
                </w:rPr>
                <w:t>0</w:t>
              </w:r>
            </w:ins>
            <w:del w:id="406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3D0246" w14:textId="53ADC494" w:rsidR="004059C1" w:rsidRPr="00E95F39" w:rsidRDefault="004059C1" w:rsidP="00E95F39">
            <w:pPr>
              <w:widowControl/>
              <w:autoSpaceDE/>
              <w:autoSpaceDN/>
              <w:adjustRightInd/>
              <w:jc w:val="center"/>
              <w:rPr>
                <w:b/>
                <w:bCs/>
                <w:sz w:val="22"/>
                <w:szCs w:val="22"/>
              </w:rPr>
            </w:pPr>
            <w:ins w:id="4067" w:author="ERCOT" w:date="2023-10-26T12:41:00Z">
              <w:r w:rsidRPr="00E95F39">
                <w:rPr>
                  <w:sz w:val="22"/>
                  <w:szCs w:val="22"/>
                </w:rPr>
                <w:t>4</w:t>
              </w:r>
            </w:ins>
            <w:del w:id="4068" w:author="ERCOT" w:date="2023-10-26T12:41:00Z">
              <w:r w:rsidRPr="00E95F39" w:rsidDel="00EF7EA0">
                <w:rPr>
                  <w:sz w:val="22"/>
                  <w:szCs w:val="22"/>
                </w:rPr>
                <w:delText>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88D1C23" w14:textId="64B9A794" w:rsidR="004059C1" w:rsidRPr="00E95F39" w:rsidRDefault="004059C1" w:rsidP="00E95F39">
            <w:pPr>
              <w:widowControl/>
              <w:autoSpaceDE/>
              <w:autoSpaceDN/>
              <w:adjustRightInd/>
              <w:jc w:val="center"/>
              <w:rPr>
                <w:b/>
                <w:bCs/>
                <w:sz w:val="22"/>
                <w:szCs w:val="22"/>
              </w:rPr>
            </w:pPr>
            <w:ins w:id="4069" w:author="ERCOT" w:date="2023-10-26T12:41:00Z">
              <w:r w:rsidRPr="00E95F39">
                <w:rPr>
                  <w:sz w:val="22"/>
                  <w:szCs w:val="22"/>
                </w:rPr>
                <w:t>4</w:t>
              </w:r>
            </w:ins>
            <w:del w:id="4070" w:author="ERCOT" w:date="2023-10-26T12:41:00Z">
              <w:r w:rsidRPr="00E95F39" w:rsidDel="00EF7EA0">
                <w:rPr>
                  <w:sz w:val="22"/>
                  <w:szCs w:val="22"/>
                </w:rPr>
                <w:delText>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287D22FD" w14:textId="6DFE7C0A" w:rsidR="004059C1" w:rsidRPr="00E95F39" w:rsidRDefault="004059C1" w:rsidP="00E95F39">
            <w:pPr>
              <w:widowControl/>
              <w:autoSpaceDE/>
              <w:autoSpaceDN/>
              <w:adjustRightInd/>
              <w:jc w:val="center"/>
              <w:rPr>
                <w:b/>
                <w:bCs/>
                <w:sz w:val="22"/>
                <w:szCs w:val="22"/>
              </w:rPr>
            </w:pPr>
            <w:ins w:id="4071" w:author="ERCOT" w:date="2023-10-26T12:41:00Z">
              <w:r w:rsidRPr="00E95F39">
                <w:rPr>
                  <w:sz w:val="22"/>
                  <w:szCs w:val="22"/>
                </w:rPr>
                <w:t>4</w:t>
              </w:r>
            </w:ins>
            <w:del w:id="4072" w:author="ERCOT" w:date="2023-10-26T12:41:00Z">
              <w:r w:rsidRPr="00E95F39" w:rsidDel="00EF7EA0">
                <w:rPr>
                  <w:sz w:val="22"/>
                  <w:szCs w:val="22"/>
                </w:rPr>
                <w:delText>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3B40732" w14:textId="57DD2B8A" w:rsidR="004059C1" w:rsidRPr="00E95F39" w:rsidRDefault="004059C1" w:rsidP="00E95F39">
            <w:pPr>
              <w:widowControl/>
              <w:autoSpaceDE/>
              <w:autoSpaceDN/>
              <w:adjustRightInd/>
              <w:jc w:val="center"/>
              <w:rPr>
                <w:b/>
                <w:bCs/>
                <w:sz w:val="22"/>
                <w:szCs w:val="22"/>
              </w:rPr>
            </w:pPr>
            <w:ins w:id="4073" w:author="ERCOT" w:date="2023-10-26T12:41:00Z">
              <w:r w:rsidRPr="00E95F39">
                <w:rPr>
                  <w:sz w:val="22"/>
                  <w:szCs w:val="22"/>
                </w:rPr>
                <w:t>4</w:t>
              </w:r>
            </w:ins>
            <w:del w:id="4074" w:author="ERCOT" w:date="2023-10-26T12:41:00Z">
              <w:r w:rsidRPr="00E95F39" w:rsidDel="00EF7EA0">
                <w:rPr>
                  <w:sz w:val="22"/>
                  <w:szCs w:val="22"/>
                </w:rPr>
                <w:delText>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C84E75A" w14:textId="4EC6A27A" w:rsidR="004059C1" w:rsidRPr="00E95F39" w:rsidRDefault="004059C1" w:rsidP="00E95F39">
            <w:pPr>
              <w:widowControl/>
              <w:autoSpaceDE/>
              <w:autoSpaceDN/>
              <w:adjustRightInd/>
              <w:jc w:val="center"/>
              <w:rPr>
                <w:b/>
                <w:bCs/>
                <w:sz w:val="22"/>
                <w:szCs w:val="22"/>
              </w:rPr>
            </w:pPr>
            <w:ins w:id="4075" w:author="ERCOT" w:date="2023-10-26T12:41:00Z">
              <w:r w:rsidRPr="00E95F39">
                <w:rPr>
                  <w:sz w:val="22"/>
                  <w:szCs w:val="22"/>
                </w:rPr>
                <w:t>26</w:t>
              </w:r>
            </w:ins>
            <w:del w:id="4076" w:author="ERCOT" w:date="2023-10-26T12:41:00Z">
              <w:r w:rsidRPr="00E95F39" w:rsidDel="00EF7EA0">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AC2788" w14:textId="72621E0A" w:rsidR="004059C1" w:rsidRPr="00E95F39" w:rsidRDefault="004059C1" w:rsidP="00E95F39">
            <w:pPr>
              <w:widowControl/>
              <w:autoSpaceDE/>
              <w:autoSpaceDN/>
              <w:adjustRightInd/>
              <w:jc w:val="center"/>
              <w:rPr>
                <w:b/>
                <w:bCs/>
                <w:sz w:val="22"/>
                <w:szCs w:val="22"/>
              </w:rPr>
            </w:pPr>
            <w:ins w:id="4077" w:author="ERCOT" w:date="2023-10-26T12:41:00Z">
              <w:r w:rsidRPr="00E95F39">
                <w:rPr>
                  <w:sz w:val="22"/>
                  <w:szCs w:val="22"/>
                </w:rPr>
                <w:t>26</w:t>
              </w:r>
            </w:ins>
            <w:del w:id="4078" w:author="ERCOT" w:date="2023-10-26T12:41:00Z">
              <w:r w:rsidRPr="00E95F39" w:rsidDel="00EF7EA0">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4758352" w14:textId="330B2780" w:rsidR="004059C1" w:rsidRPr="00E95F39" w:rsidRDefault="004059C1" w:rsidP="00E95F39">
            <w:pPr>
              <w:widowControl/>
              <w:autoSpaceDE/>
              <w:autoSpaceDN/>
              <w:adjustRightInd/>
              <w:jc w:val="center"/>
              <w:rPr>
                <w:b/>
                <w:bCs/>
                <w:sz w:val="22"/>
                <w:szCs w:val="22"/>
              </w:rPr>
            </w:pPr>
            <w:ins w:id="4079" w:author="ERCOT" w:date="2023-10-26T12:41:00Z">
              <w:r w:rsidRPr="00E95F39">
                <w:rPr>
                  <w:sz w:val="22"/>
                  <w:szCs w:val="22"/>
                </w:rPr>
                <w:t>26</w:t>
              </w:r>
            </w:ins>
            <w:del w:id="4080" w:author="ERCOT" w:date="2023-10-26T12:41:00Z">
              <w:r w:rsidRPr="00E95F39" w:rsidDel="00EF7EA0">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B3B9E61" w14:textId="1C23A8B1" w:rsidR="004059C1" w:rsidRPr="00E95F39" w:rsidRDefault="004059C1" w:rsidP="00E95F39">
            <w:pPr>
              <w:widowControl/>
              <w:autoSpaceDE/>
              <w:autoSpaceDN/>
              <w:adjustRightInd/>
              <w:jc w:val="center"/>
              <w:rPr>
                <w:b/>
                <w:bCs/>
                <w:sz w:val="22"/>
                <w:szCs w:val="22"/>
              </w:rPr>
            </w:pPr>
            <w:ins w:id="4081" w:author="ERCOT" w:date="2023-10-26T12:41:00Z">
              <w:r w:rsidRPr="00E95F39">
                <w:rPr>
                  <w:sz w:val="22"/>
                  <w:szCs w:val="22"/>
                </w:rPr>
                <w:t>26</w:t>
              </w:r>
            </w:ins>
            <w:del w:id="4082" w:author="ERCOT" w:date="2023-10-26T12:41:00Z">
              <w:r w:rsidRPr="00E95F39" w:rsidDel="00EF7EA0">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937D4EA" w14:textId="0D492815" w:rsidR="004059C1" w:rsidRPr="00E95F39" w:rsidRDefault="004059C1" w:rsidP="00E95F39">
            <w:pPr>
              <w:widowControl/>
              <w:autoSpaceDE/>
              <w:autoSpaceDN/>
              <w:adjustRightInd/>
              <w:jc w:val="center"/>
              <w:rPr>
                <w:b/>
                <w:bCs/>
                <w:sz w:val="22"/>
                <w:szCs w:val="22"/>
              </w:rPr>
            </w:pPr>
            <w:ins w:id="4083" w:author="ERCOT" w:date="2023-10-26T12:41:00Z">
              <w:r w:rsidRPr="00E95F39">
                <w:rPr>
                  <w:sz w:val="22"/>
                  <w:szCs w:val="22"/>
                </w:rPr>
                <w:t>23</w:t>
              </w:r>
            </w:ins>
            <w:del w:id="4084" w:author="ERCOT" w:date="2023-10-26T12:41:00Z">
              <w:r w:rsidRPr="00E95F39" w:rsidDel="00EF7EA0">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DF00180" w14:textId="1268C156" w:rsidR="004059C1" w:rsidRPr="00E95F39" w:rsidRDefault="004059C1" w:rsidP="00E95F39">
            <w:pPr>
              <w:widowControl/>
              <w:autoSpaceDE/>
              <w:autoSpaceDN/>
              <w:adjustRightInd/>
              <w:jc w:val="center"/>
              <w:rPr>
                <w:b/>
                <w:bCs/>
                <w:sz w:val="22"/>
                <w:szCs w:val="22"/>
              </w:rPr>
            </w:pPr>
            <w:ins w:id="4085" w:author="ERCOT" w:date="2023-10-26T12:41:00Z">
              <w:r w:rsidRPr="00E95F39">
                <w:rPr>
                  <w:sz w:val="22"/>
                  <w:szCs w:val="22"/>
                </w:rPr>
                <w:t>23</w:t>
              </w:r>
            </w:ins>
            <w:del w:id="4086" w:author="ERCOT" w:date="2023-10-26T12:41:00Z">
              <w:r w:rsidRPr="00E95F39" w:rsidDel="00EF7EA0">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B768C4C" w14:textId="0D5F9E62" w:rsidR="004059C1" w:rsidRPr="00E95F39" w:rsidRDefault="004059C1" w:rsidP="00E95F39">
            <w:pPr>
              <w:widowControl/>
              <w:autoSpaceDE/>
              <w:autoSpaceDN/>
              <w:adjustRightInd/>
              <w:jc w:val="center"/>
              <w:rPr>
                <w:b/>
                <w:bCs/>
                <w:sz w:val="22"/>
                <w:szCs w:val="22"/>
              </w:rPr>
            </w:pPr>
            <w:ins w:id="4087" w:author="ERCOT" w:date="2023-10-26T12:41:00Z">
              <w:r w:rsidRPr="00E95F39">
                <w:rPr>
                  <w:sz w:val="22"/>
                  <w:szCs w:val="22"/>
                </w:rPr>
                <w:t>23</w:t>
              </w:r>
            </w:ins>
            <w:del w:id="4088" w:author="ERCOT" w:date="2023-10-26T12:41:00Z">
              <w:r w:rsidRPr="00E95F39" w:rsidDel="00EF7EA0">
                <w:rPr>
                  <w:sz w:val="22"/>
                  <w:szCs w:val="22"/>
                </w:rPr>
                <w:delText>20</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DF1491B" w14:textId="014AD4F7" w:rsidR="004059C1" w:rsidRPr="00E95F39" w:rsidRDefault="004059C1" w:rsidP="00E95F39">
            <w:pPr>
              <w:widowControl/>
              <w:autoSpaceDE/>
              <w:autoSpaceDN/>
              <w:adjustRightInd/>
              <w:jc w:val="center"/>
              <w:rPr>
                <w:b/>
                <w:bCs/>
                <w:sz w:val="22"/>
                <w:szCs w:val="22"/>
              </w:rPr>
            </w:pPr>
            <w:ins w:id="4089" w:author="ERCOT" w:date="2023-10-26T12:41:00Z">
              <w:r w:rsidRPr="00E95F39">
                <w:rPr>
                  <w:sz w:val="22"/>
                  <w:szCs w:val="22"/>
                </w:rPr>
                <w:t>23</w:t>
              </w:r>
            </w:ins>
            <w:del w:id="4090" w:author="ERCOT" w:date="2023-10-26T12:41:00Z">
              <w:r w:rsidRPr="00E95F39" w:rsidDel="00EF7EA0">
                <w:rPr>
                  <w:sz w:val="22"/>
                  <w:szCs w:val="22"/>
                </w:rPr>
                <w:delText>20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C8E5045" w14:textId="493FACB2" w:rsidR="004059C1" w:rsidRPr="00E95F39" w:rsidRDefault="004059C1" w:rsidP="00E95F39">
            <w:pPr>
              <w:widowControl/>
              <w:autoSpaceDE/>
              <w:autoSpaceDN/>
              <w:adjustRightInd/>
              <w:jc w:val="center"/>
              <w:rPr>
                <w:b/>
                <w:bCs/>
                <w:sz w:val="22"/>
                <w:szCs w:val="22"/>
              </w:rPr>
            </w:pPr>
            <w:ins w:id="4091" w:author="ERCOT" w:date="2023-10-26T12:41:00Z">
              <w:r w:rsidRPr="00E95F39">
                <w:rPr>
                  <w:sz w:val="22"/>
                  <w:szCs w:val="22"/>
                </w:rPr>
                <w:t>1</w:t>
              </w:r>
            </w:ins>
            <w:del w:id="4092" w:author="ERCOT" w:date="2023-10-26T12:41:00Z">
              <w:r w:rsidRPr="00E95F39" w:rsidDel="00EF7EA0">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7AAA617F" w14:textId="325DADC6" w:rsidR="004059C1" w:rsidRPr="00E95F39" w:rsidRDefault="004059C1" w:rsidP="00E95F39">
            <w:pPr>
              <w:widowControl/>
              <w:autoSpaceDE/>
              <w:autoSpaceDN/>
              <w:adjustRightInd/>
              <w:jc w:val="center"/>
              <w:rPr>
                <w:b/>
                <w:bCs/>
                <w:sz w:val="22"/>
                <w:szCs w:val="22"/>
              </w:rPr>
            </w:pPr>
            <w:ins w:id="4093" w:author="ERCOT" w:date="2023-10-26T12:41:00Z">
              <w:r w:rsidRPr="00E95F39">
                <w:rPr>
                  <w:sz w:val="22"/>
                  <w:szCs w:val="22"/>
                </w:rPr>
                <w:t>1</w:t>
              </w:r>
            </w:ins>
            <w:del w:id="4094" w:author="ERCOT" w:date="2023-10-26T12:41:00Z">
              <w:r w:rsidRPr="00E95F39" w:rsidDel="00EF7EA0">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56B3DD8" w14:textId="10F0F99F" w:rsidR="004059C1" w:rsidRPr="00E95F39" w:rsidRDefault="004059C1" w:rsidP="00E95F39">
            <w:pPr>
              <w:widowControl/>
              <w:autoSpaceDE/>
              <w:autoSpaceDN/>
              <w:adjustRightInd/>
              <w:jc w:val="center"/>
              <w:rPr>
                <w:b/>
                <w:bCs/>
                <w:sz w:val="22"/>
                <w:szCs w:val="22"/>
              </w:rPr>
            </w:pPr>
            <w:ins w:id="4095" w:author="ERCOT" w:date="2023-10-26T12:41:00Z">
              <w:r w:rsidRPr="00E95F39">
                <w:rPr>
                  <w:sz w:val="22"/>
                  <w:szCs w:val="22"/>
                </w:rPr>
                <w:t>1</w:t>
              </w:r>
            </w:ins>
            <w:del w:id="4096" w:author="ERCOT" w:date="2023-10-26T12:41:00Z">
              <w:r w:rsidRPr="00E95F39" w:rsidDel="00EF7EA0">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2E307949" w14:textId="5F50C320" w:rsidR="004059C1" w:rsidRPr="00E95F39" w:rsidRDefault="004059C1" w:rsidP="00E95F39">
            <w:pPr>
              <w:widowControl/>
              <w:autoSpaceDE/>
              <w:autoSpaceDN/>
              <w:adjustRightInd/>
              <w:jc w:val="center"/>
              <w:rPr>
                <w:b/>
                <w:bCs/>
                <w:sz w:val="22"/>
                <w:szCs w:val="22"/>
              </w:rPr>
            </w:pPr>
            <w:ins w:id="4097" w:author="ERCOT" w:date="2023-10-26T12:41:00Z">
              <w:r w:rsidRPr="00E95F39">
                <w:rPr>
                  <w:sz w:val="22"/>
                  <w:szCs w:val="22"/>
                </w:rPr>
                <w:t>1</w:t>
              </w:r>
            </w:ins>
            <w:del w:id="4098" w:author="ERCOT" w:date="2023-10-26T12:41:00Z">
              <w:r w:rsidRPr="00E95F39" w:rsidDel="00EF7EA0">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4A9BC11" w14:textId="02C1AEC5" w:rsidR="004059C1" w:rsidRPr="00E95F39" w:rsidRDefault="004059C1" w:rsidP="00E95F39">
            <w:pPr>
              <w:widowControl/>
              <w:autoSpaceDE/>
              <w:autoSpaceDN/>
              <w:adjustRightInd/>
              <w:jc w:val="center"/>
              <w:rPr>
                <w:b/>
                <w:bCs/>
                <w:sz w:val="22"/>
                <w:szCs w:val="22"/>
              </w:rPr>
            </w:pPr>
            <w:ins w:id="4099" w:author="ERCOT" w:date="2023-10-26T12:41:00Z">
              <w:r w:rsidRPr="00E95F39">
                <w:rPr>
                  <w:sz w:val="22"/>
                  <w:szCs w:val="22"/>
                </w:rPr>
                <w:t>0</w:t>
              </w:r>
            </w:ins>
            <w:del w:id="4100"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4EA083C9" w14:textId="34CDA86B" w:rsidR="004059C1" w:rsidRPr="00E95F39" w:rsidRDefault="004059C1" w:rsidP="00E95F39">
            <w:pPr>
              <w:widowControl/>
              <w:autoSpaceDE/>
              <w:autoSpaceDN/>
              <w:adjustRightInd/>
              <w:jc w:val="center"/>
              <w:rPr>
                <w:b/>
                <w:bCs/>
                <w:sz w:val="22"/>
                <w:szCs w:val="22"/>
              </w:rPr>
            </w:pPr>
            <w:ins w:id="4101" w:author="ERCOT" w:date="2023-10-26T12:41:00Z">
              <w:r w:rsidRPr="00E95F39">
                <w:rPr>
                  <w:sz w:val="22"/>
                  <w:szCs w:val="22"/>
                </w:rPr>
                <w:t>0</w:t>
              </w:r>
            </w:ins>
            <w:del w:id="4102" w:author="ERCOT" w:date="2023-10-26T12:41:00Z">
              <w:r w:rsidRPr="00E95F39" w:rsidDel="00EF7EA0">
                <w:rPr>
                  <w:sz w:val="22"/>
                  <w:szCs w:val="22"/>
                </w:rPr>
                <w:delText>0</w:delText>
              </w:r>
            </w:del>
          </w:p>
        </w:tc>
      </w:tr>
      <w:tr w:rsidR="004059C1" w:rsidRPr="00ED4D8D" w14:paraId="5D14B514" w14:textId="77777777" w:rsidTr="00E95F39">
        <w:trPr>
          <w:trHeight w:val="49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4059C1" w:rsidRPr="00ED4D8D" w:rsidRDefault="004059C1" w:rsidP="004059C1">
            <w:pPr>
              <w:widowControl/>
              <w:autoSpaceDE/>
              <w:autoSpaceDN/>
              <w:adjustRightInd/>
              <w:jc w:val="center"/>
              <w:rPr>
                <w:sz w:val="22"/>
                <w:szCs w:val="22"/>
              </w:rPr>
            </w:pPr>
            <w:r w:rsidRPr="00ED4D8D">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center"/>
          </w:tcPr>
          <w:p w14:paraId="60C28892" w14:textId="5CA56879" w:rsidR="004059C1" w:rsidRPr="00E95F39" w:rsidRDefault="004059C1" w:rsidP="00E95F39">
            <w:pPr>
              <w:widowControl/>
              <w:autoSpaceDE/>
              <w:autoSpaceDN/>
              <w:adjustRightInd/>
              <w:jc w:val="center"/>
              <w:rPr>
                <w:b/>
                <w:bCs/>
                <w:sz w:val="22"/>
                <w:szCs w:val="22"/>
              </w:rPr>
            </w:pPr>
            <w:ins w:id="4103" w:author="ERCOT" w:date="2023-10-26T12:41:00Z">
              <w:r w:rsidRPr="00E95F39">
                <w:rPr>
                  <w:sz w:val="22"/>
                  <w:szCs w:val="22"/>
                </w:rPr>
                <w:t>0</w:t>
              </w:r>
            </w:ins>
            <w:del w:id="4104"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21FE2D4C" w14:textId="06BEE7F6" w:rsidR="004059C1" w:rsidRPr="00E95F39" w:rsidRDefault="004059C1" w:rsidP="00E95F39">
            <w:pPr>
              <w:widowControl/>
              <w:autoSpaceDE/>
              <w:autoSpaceDN/>
              <w:adjustRightInd/>
              <w:jc w:val="center"/>
              <w:rPr>
                <w:b/>
                <w:bCs/>
                <w:sz w:val="22"/>
                <w:szCs w:val="22"/>
              </w:rPr>
            </w:pPr>
            <w:ins w:id="4105" w:author="ERCOT" w:date="2023-10-26T12:41:00Z">
              <w:r w:rsidRPr="00E95F39">
                <w:rPr>
                  <w:sz w:val="22"/>
                  <w:szCs w:val="22"/>
                </w:rPr>
                <w:t>0</w:t>
              </w:r>
            </w:ins>
            <w:del w:id="410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2F1C716F" w14:textId="6BAC8E45" w:rsidR="004059C1" w:rsidRPr="00E95F39" w:rsidRDefault="004059C1" w:rsidP="00E95F39">
            <w:pPr>
              <w:widowControl/>
              <w:autoSpaceDE/>
              <w:autoSpaceDN/>
              <w:adjustRightInd/>
              <w:jc w:val="center"/>
              <w:rPr>
                <w:b/>
                <w:bCs/>
                <w:sz w:val="22"/>
                <w:szCs w:val="22"/>
              </w:rPr>
            </w:pPr>
            <w:ins w:id="4107" w:author="ERCOT" w:date="2023-10-26T12:41:00Z">
              <w:r w:rsidRPr="00E95F39">
                <w:rPr>
                  <w:sz w:val="22"/>
                  <w:szCs w:val="22"/>
                </w:rPr>
                <w:t>0</w:t>
              </w:r>
            </w:ins>
            <w:del w:id="410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1388B55" w14:textId="4840BF18" w:rsidR="004059C1" w:rsidRPr="00E95F39" w:rsidRDefault="004059C1" w:rsidP="00E95F39">
            <w:pPr>
              <w:widowControl/>
              <w:autoSpaceDE/>
              <w:autoSpaceDN/>
              <w:adjustRightInd/>
              <w:jc w:val="center"/>
              <w:rPr>
                <w:b/>
                <w:bCs/>
                <w:sz w:val="22"/>
                <w:szCs w:val="22"/>
              </w:rPr>
            </w:pPr>
            <w:ins w:id="4109" w:author="ERCOT" w:date="2023-10-26T12:41:00Z">
              <w:r w:rsidRPr="00E95F39">
                <w:rPr>
                  <w:sz w:val="22"/>
                  <w:szCs w:val="22"/>
                </w:rPr>
                <w:t>0</w:t>
              </w:r>
            </w:ins>
            <w:del w:id="411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21463E2E" w14:textId="6C05A7EB" w:rsidR="004059C1" w:rsidRPr="00E95F39" w:rsidRDefault="004059C1" w:rsidP="00E95F39">
            <w:pPr>
              <w:widowControl/>
              <w:autoSpaceDE/>
              <w:autoSpaceDN/>
              <w:adjustRightInd/>
              <w:jc w:val="center"/>
              <w:rPr>
                <w:b/>
                <w:bCs/>
                <w:sz w:val="22"/>
                <w:szCs w:val="22"/>
              </w:rPr>
            </w:pPr>
            <w:ins w:id="4111" w:author="ERCOT" w:date="2023-10-26T12:41:00Z">
              <w:r w:rsidRPr="00E95F39">
                <w:rPr>
                  <w:sz w:val="22"/>
                  <w:szCs w:val="22"/>
                </w:rPr>
                <w:t>0</w:t>
              </w:r>
            </w:ins>
            <w:del w:id="411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1ECC3FC2" w14:textId="3683D611" w:rsidR="004059C1" w:rsidRPr="00E95F39" w:rsidRDefault="004059C1" w:rsidP="00E95F39">
            <w:pPr>
              <w:widowControl/>
              <w:autoSpaceDE/>
              <w:autoSpaceDN/>
              <w:adjustRightInd/>
              <w:jc w:val="center"/>
              <w:rPr>
                <w:b/>
                <w:bCs/>
                <w:sz w:val="22"/>
                <w:szCs w:val="22"/>
              </w:rPr>
            </w:pPr>
            <w:ins w:id="4113" w:author="ERCOT" w:date="2023-10-26T12:41:00Z">
              <w:r w:rsidRPr="00E95F39">
                <w:rPr>
                  <w:sz w:val="22"/>
                  <w:szCs w:val="22"/>
                </w:rPr>
                <w:t>0</w:t>
              </w:r>
            </w:ins>
            <w:del w:id="411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1CB6AF2D" w14:textId="064A539E" w:rsidR="004059C1" w:rsidRPr="00E95F39" w:rsidRDefault="004059C1" w:rsidP="00E95F39">
            <w:pPr>
              <w:widowControl/>
              <w:autoSpaceDE/>
              <w:autoSpaceDN/>
              <w:adjustRightInd/>
              <w:jc w:val="center"/>
              <w:rPr>
                <w:b/>
                <w:bCs/>
                <w:sz w:val="22"/>
                <w:szCs w:val="22"/>
              </w:rPr>
            </w:pPr>
            <w:ins w:id="4115" w:author="ERCOT" w:date="2023-10-26T12:41:00Z">
              <w:r w:rsidRPr="00E95F39">
                <w:rPr>
                  <w:sz w:val="22"/>
                  <w:szCs w:val="22"/>
                </w:rPr>
                <w:t>3</w:t>
              </w:r>
            </w:ins>
            <w:del w:id="4116" w:author="ERCOT" w:date="2023-10-26T12:41:00Z">
              <w:r w:rsidRPr="00E95F39" w:rsidDel="00EF7EA0">
                <w:rPr>
                  <w:sz w:val="22"/>
                  <w:szCs w:val="22"/>
                </w:rPr>
                <w:delText>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276AFF95" w14:textId="1CBFD199" w:rsidR="004059C1" w:rsidRPr="00E95F39" w:rsidRDefault="004059C1" w:rsidP="00E95F39">
            <w:pPr>
              <w:widowControl/>
              <w:autoSpaceDE/>
              <w:autoSpaceDN/>
              <w:adjustRightInd/>
              <w:jc w:val="center"/>
              <w:rPr>
                <w:b/>
                <w:bCs/>
                <w:sz w:val="22"/>
                <w:szCs w:val="22"/>
              </w:rPr>
            </w:pPr>
            <w:ins w:id="4117" w:author="ERCOT" w:date="2023-10-26T12:41:00Z">
              <w:r w:rsidRPr="00E95F39">
                <w:rPr>
                  <w:sz w:val="22"/>
                  <w:szCs w:val="22"/>
                </w:rPr>
                <w:t>3</w:t>
              </w:r>
            </w:ins>
            <w:del w:id="4118" w:author="ERCOT" w:date="2023-10-26T12:41:00Z">
              <w:r w:rsidRPr="00E95F39" w:rsidDel="00EF7EA0">
                <w:rPr>
                  <w:sz w:val="22"/>
                  <w:szCs w:val="22"/>
                </w:rPr>
                <w:delText>1</w:delText>
              </w:r>
            </w:del>
          </w:p>
        </w:tc>
        <w:tc>
          <w:tcPr>
            <w:tcW w:w="181" w:type="pct"/>
            <w:tcBorders>
              <w:top w:val="single" w:sz="4" w:space="0" w:color="000000"/>
              <w:left w:val="single" w:sz="4" w:space="0" w:color="000000"/>
              <w:bottom w:val="single" w:sz="8" w:space="0" w:color="000000"/>
              <w:right w:val="single" w:sz="4" w:space="0" w:color="000000"/>
            </w:tcBorders>
            <w:vAlign w:val="center"/>
          </w:tcPr>
          <w:p w14:paraId="4EDBAD60" w14:textId="61DF8F53" w:rsidR="004059C1" w:rsidRPr="00E95F39" w:rsidRDefault="004059C1" w:rsidP="00E95F39">
            <w:pPr>
              <w:widowControl/>
              <w:autoSpaceDE/>
              <w:autoSpaceDN/>
              <w:adjustRightInd/>
              <w:jc w:val="center"/>
              <w:rPr>
                <w:b/>
                <w:bCs/>
                <w:sz w:val="22"/>
                <w:szCs w:val="22"/>
              </w:rPr>
            </w:pPr>
            <w:ins w:id="4119" w:author="ERCOT" w:date="2023-10-26T12:41:00Z">
              <w:r w:rsidRPr="00E95F39">
                <w:rPr>
                  <w:sz w:val="22"/>
                  <w:szCs w:val="22"/>
                </w:rPr>
                <w:t>3</w:t>
              </w:r>
            </w:ins>
            <w:del w:id="4120" w:author="ERCOT" w:date="2023-10-26T12:41:00Z">
              <w:r w:rsidRPr="00E95F39" w:rsidDel="00EF7EA0">
                <w:rPr>
                  <w:sz w:val="22"/>
                  <w:szCs w:val="22"/>
                </w:rPr>
                <w:delText>1</w:delText>
              </w:r>
            </w:del>
          </w:p>
        </w:tc>
        <w:tc>
          <w:tcPr>
            <w:tcW w:w="223" w:type="pct"/>
            <w:tcBorders>
              <w:top w:val="single" w:sz="4" w:space="0" w:color="000000"/>
              <w:left w:val="single" w:sz="4" w:space="0" w:color="000000"/>
              <w:bottom w:val="single" w:sz="8" w:space="0" w:color="000000"/>
              <w:right w:val="single" w:sz="4" w:space="0" w:color="000000"/>
            </w:tcBorders>
            <w:vAlign w:val="center"/>
          </w:tcPr>
          <w:p w14:paraId="5C972932" w14:textId="4B9A5F34" w:rsidR="004059C1" w:rsidRPr="00E95F39" w:rsidRDefault="004059C1" w:rsidP="00E95F39">
            <w:pPr>
              <w:widowControl/>
              <w:autoSpaceDE/>
              <w:autoSpaceDN/>
              <w:adjustRightInd/>
              <w:jc w:val="center"/>
              <w:rPr>
                <w:b/>
                <w:bCs/>
                <w:sz w:val="22"/>
                <w:szCs w:val="22"/>
              </w:rPr>
            </w:pPr>
            <w:ins w:id="4121" w:author="ERCOT" w:date="2023-10-26T12:41:00Z">
              <w:r w:rsidRPr="00E95F39">
                <w:rPr>
                  <w:sz w:val="22"/>
                  <w:szCs w:val="22"/>
                </w:rPr>
                <w:t>3</w:t>
              </w:r>
            </w:ins>
            <w:del w:id="4122" w:author="ERCOT" w:date="2023-10-26T12:41:00Z">
              <w:r w:rsidRPr="00E95F39" w:rsidDel="00EF7EA0">
                <w:rPr>
                  <w:sz w:val="22"/>
                  <w:szCs w:val="22"/>
                </w:rPr>
                <w:delText>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2E143D87" w14:textId="35DC93AD" w:rsidR="004059C1" w:rsidRPr="00E95F39" w:rsidRDefault="004059C1" w:rsidP="00E95F39">
            <w:pPr>
              <w:widowControl/>
              <w:autoSpaceDE/>
              <w:autoSpaceDN/>
              <w:adjustRightInd/>
              <w:jc w:val="center"/>
              <w:rPr>
                <w:b/>
                <w:bCs/>
                <w:sz w:val="22"/>
                <w:szCs w:val="22"/>
              </w:rPr>
            </w:pPr>
            <w:ins w:id="4123" w:author="ERCOT" w:date="2023-10-26T12:41:00Z">
              <w:r w:rsidRPr="00E95F39">
                <w:rPr>
                  <w:sz w:val="22"/>
                  <w:szCs w:val="22"/>
                </w:rPr>
                <w:t>37</w:t>
              </w:r>
            </w:ins>
            <w:del w:id="4124" w:author="ERCOT" w:date="2023-10-26T12:41:00Z">
              <w:r w:rsidRPr="00E95F39" w:rsidDel="00EF7EA0">
                <w:rPr>
                  <w:sz w:val="22"/>
                  <w:szCs w:val="22"/>
                </w:rPr>
                <w:delText>50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59894021" w14:textId="0A547F3B" w:rsidR="004059C1" w:rsidRPr="00E95F39" w:rsidRDefault="004059C1" w:rsidP="00E95F39">
            <w:pPr>
              <w:widowControl/>
              <w:autoSpaceDE/>
              <w:autoSpaceDN/>
              <w:adjustRightInd/>
              <w:jc w:val="center"/>
              <w:rPr>
                <w:b/>
                <w:bCs/>
                <w:sz w:val="22"/>
                <w:szCs w:val="22"/>
              </w:rPr>
            </w:pPr>
            <w:ins w:id="4125" w:author="ERCOT" w:date="2023-10-26T12:41:00Z">
              <w:r w:rsidRPr="00E95F39">
                <w:rPr>
                  <w:sz w:val="22"/>
                  <w:szCs w:val="22"/>
                </w:rPr>
                <w:t>37</w:t>
              </w:r>
            </w:ins>
            <w:del w:id="4126" w:author="ERCOT" w:date="2023-10-26T12:41:00Z">
              <w:r w:rsidRPr="00E95F39" w:rsidDel="00EF7EA0">
                <w:rPr>
                  <w:sz w:val="22"/>
                  <w:szCs w:val="22"/>
                </w:rPr>
                <w:delText>50</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016E14E6" w14:textId="66AD31E1" w:rsidR="004059C1" w:rsidRPr="00E95F39" w:rsidRDefault="004059C1" w:rsidP="00E95F39">
            <w:pPr>
              <w:widowControl/>
              <w:autoSpaceDE/>
              <w:autoSpaceDN/>
              <w:adjustRightInd/>
              <w:jc w:val="center"/>
              <w:rPr>
                <w:b/>
                <w:bCs/>
                <w:sz w:val="22"/>
                <w:szCs w:val="22"/>
              </w:rPr>
            </w:pPr>
            <w:ins w:id="4127" w:author="ERCOT" w:date="2023-10-26T12:41:00Z">
              <w:r w:rsidRPr="00E95F39">
                <w:rPr>
                  <w:sz w:val="22"/>
                  <w:szCs w:val="22"/>
                </w:rPr>
                <w:t>37</w:t>
              </w:r>
            </w:ins>
            <w:del w:id="4128" w:author="ERCOT" w:date="2023-10-26T12:41:00Z">
              <w:r w:rsidRPr="00E95F39" w:rsidDel="00EF7EA0">
                <w:rPr>
                  <w:sz w:val="22"/>
                  <w:szCs w:val="22"/>
                </w:rPr>
                <w:delText>50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7246609" w14:textId="71EC80B5" w:rsidR="004059C1" w:rsidRPr="00E95F39" w:rsidRDefault="004059C1" w:rsidP="00E95F39">
            <w:pPr>
              <w:widowControl/>
              <w:autoSpaceDE/>
              <w:autoSpaceDN/>
              <w:adjustRightInd/>
              <w:jc w:val="center"/>
              <w:rPr>
                <w:b/>
                <w:bCs/>
                <w:sz w:val="22"/>
                <w:szCs w:val="22"/>
              </w:rPr>
            </w:pPr>
            <w:ins w:id="4129" w:author="ERCOT" w:date="2023-10-26T12:41:00Z">
              <w:r w:rsidRPr="00E95F39">
                <w:rPr>
                  <w:sz w:val="22"/>
                  <w:szCs w:val="22"/>
                </w:rPr>
                <w:t>37</w:t>
              </w:r>
            </w:ins>
            <w:del w:id="4130" w:author="ERCOT" w:date="2023-10-26T12:41:00Z">
              <w:r w:rsidRPr="00E95F39" w:rsidDel="00EF7EA0">
                <w:rPr>
                  <w:sz w:val="22"/>
                  <w:szCs w:val="22"/>
                </w:rPr>
                <w:delText>50</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4A6B6719" w14:textId="7792AE26" w:rsidR="004059C1" w:rsidRPr="00E95F39" w:rsidRDefault="004059C1" w:rsidP="00E95F39">
            <w:pPr>
              <w:widowControl/>
              <w:autoSpaceDE/>
              <w:autoSpaceDN/>
              <w:adjustRightInd/>
              <w:jc w:val="center"/>
              <w:rPr>
                <w:b/>
                <w:bCs/>
                <w:sz w:val="22"/>
                <w:szCs w:val="22"/>
              </w:rPr>
            </w:pPr>
            <w:ins w:id="4131" w:author="ERCOT" w:date="2023-10-26T12:41:00Z">
              <w:r w:rsidRPr="00E95F39">
                <w:rPr>
                  <w:sz w:val="22"/>
                  <w:szCs w:val="22"/>
                </w:rPr>
                <w:t>31</w:t>
              </w:r>
            </w:ins>
            <w:del w:id="4132" w:author="ERCOT" w:date="2023-10-26T12:41:00Z">
              <w:r w:rsidRPr="00E95F39" w:rsidDel="00EF7EA0">
                <w:rPr>
                  <w:sz w:val="22"/>
                  <w:szCs w:val="22"/>
                </w:rPr>
                <w:delText>36</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155F0AD1" w14:textId="346BD757" w:rsidR="004059C1" w:rsidRPr="00E95F39" w:rsidRDefault="004059C1" w:rsidP="00E95F39">
            <w:pPr>
              <w:widowControl/>
              <w:autoSpaceDE/>
              <w:autoSpaceDN/>
              <w:adjustRightInd/>
              <w:jc w:val="center"/>
              <w:rPr>
                <w:b/>
                <w:bCs/>
                <w:sz w:val="22"/>
                <w:szCs w:val="22"/>
              </w:rPr>
            </w:pPr>
            <w:ins w:id="4133" w:author="ERCOT" w:date="2023-10-26T12:41:00Z">
              <w:r w:rsidRPr="00E95F39">
                <w:rPr>
                  <w:sz w:val="22"/>
                  <w:szCs w:val="22"/>
                </w:rPr>
                <w:t>31</w:t>
              </w:r>
            </w:ins>
            <w:del w:id="4134" w:author="ERCOT" w:date="2023-10-26T12:41:00Z">
              <w:r w:rsidRPr="00E95F39" w:rsidDel="00EF7EA0">
                <w:rPr>
                  <w:sz w:val="22"/>
                  <w:szCs w:val="22"/>
                </w:rPr>
                <w:delText>36</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7A2EBA81" w14:textId="7AF74913" w:rsidR="004059C1" w:rsidRPr="00E95F39" w:rsidRDefault="004059C1" w:rsidP="00E95F39">
            <w:pPr>
              <w:widowControl/>
              <w:autoSpaceDE/>
              <w:autoSpaceDN/>
              <w:adjustRightInd/>
              <w:jc w:val="center"/>
              <w:rPr>
                <w:b/>
                <w:bCs/>
                <w:sz w:val="22"/>
                <w:szCs w:val="22"/>
              </w:rPr>
            </w:pPr>
            <w:ins w:id="4135" w:author="ERCOT" w:date="2023-10-26T12:41:00Z">
              <w:r w:rsidRPr="00E95F39">
                <w:rPr>
                  <w:sz w:val="22"/>
                  <w:szCs w:val="22"/>
                </w:rPr>
                <w:t>31</w:t>
              </w:r>
            </w:ins>
            <w:del w:id="4136" w:author="ERCOT" w:date="2023-10-26T12:41:00Z">
              <w:r w:rsidRPr="00E95F39" w:rsidDel="00EF7EA0">
                <w:rPr>
                  <w:sz w:val="22"/>
                  <w:szCs w:val="22"/>
                </w:rPr>
                <w:delText>36</w:delText>
              </w:r>
            </w:del>
          </w:p>
        </w:tc>
        <w:tc>
          <w:tcPr>
            <w:tcW w:w="179" w:type="pct"/>
            <w:tcBorders>
              <w:top w:val="single" w:sz="4" w:space="0" w:color="000000"/>
              <w:left w:val="single" w:sz="4" w:space="0" w:color="000000"/>
              <w:bottom w:val="single" w:sz="8" w:space="0" w:color="000000"/>
              <w:right w:val="single" w:sz="4" w:space="0" w:color="000000"/>
            </w:tcBorders>
            <w:vAlign w:val="center"/>
          </w:tcPr>
          <w:p w14:paraId="6DB5EB1C" w14:textId="5C1EFA1C" w:rsidR="004059C1" w:rsidRPr="00E95F39" w:rsidRDefault="004059C1" w:rsidP="00E95F39">
            <w:pPr>
              <w:widowControl/>
              <w:autoSpaceDE/>
              <w:autoSpaceDN/>
              <w:adjustRightInd/>
              <w:jc w:val="center"/>
              <w:rPr>
                <w:b/>
                <w:bCs/>
                <w:sz w:val="22"/>
                <w:szCs w:val="22"/>
              </w:rPr>
            </w:pPr>
            <w:ins w:id="4137" w:author="ERCOT" w:date="2023-10-26T12:41:00Z">
              <w:r w:rsidRPr="00E95F39">
                <w:rPr>
                  <w:sz w:val="22"/>
                  <w:szCs w:val="22"/>
                </w:rPr>
                <w:t>31</w:t>
              </w:r>
            </w:ins>
            <w:del w:id="4138" w:author="ERCOT" w:date="2023-10-26T12:41:00Z">
              <w:r w:rsidRPr="00E95F39" w:rsidDel="00EF7EA0">
                <w:rPr>
                  <w:sz w:val="22"/>
                  <w:szCs w:val="22"/>
                </w:rPr>
                <w:delText>36</w:delText>
              </w:r>
            </w:del>
          </w:p>
        </w:tc>
        <w:tc>
          <w:tcPr>
            <w:tcW w:w="191" w:type="pct"/>
            <w:tcBorders>
              <w:top w:val="single" w:sz="4" w:space="0" w:color="000000"/>
              <w:left w:val="single" w:sz="4" w:space="0" w:color="000000"/>
              <w:bottom w:val="single" w:sz="8" w:space="0" w:color="000000"/>
              <w:right w:val="single" w:sz="4" w:space="0" w:color="000000"/>
            </w:tcBorders>
            <w:vAlign w:val="center"/>
          </w:tcPr>
          <w:p w14:paraId="770981F0" w14:textId="35743684" w:rsidR="004059C1" w:rsidRPr="00E95F39" w:rsidRDefault="004059C1" w:rsidP="00E95F39">
            <w:pPr>
              <w:widowControl/>
              <w:autoSpaceDE/>
              <w:autoSpaceDN/>
              <w:adjustRightInd/>
              <w:jc w:val="center"/>
              <w:rPr>
                <w:b/>
                <w:bCs/>
                <w:sz w:val="22"/>
                <w:szCs w:val="22"/>
              </w:rPr>
            </w:pPr>
            <w:ins w:id="4139" w:author="ERCOT" w:date="2023-10-26T12:41:00Z">
              <w:r w:rsidRPr="00E95F39">
                <w:rPr>
                  <w:sz w:val="22"/>
                  <w:szCs w:val="22"/>
                </w:rPr>
                <w:t>0</w:t>
              </w:r>
            </w:ins>
            <w:del w:id="4140" w:author="ERCOT" w:date="2023-10-26T12:41:00Z">
              <w:r w:rsidRPr="00E95F39" w:rsidDel="00EF7EA0">
                <w:rPr>
                  <w:sz w:val="22"/>
                  <w:szCs w:val="22"/>
                </w:rPr>
                <w:delText>0</w:delText>
              </w:r>
            </w:del>
          </w:p>
        </w:tc>
        <w:tc>
          <w:tcPr>
            <w:tcW w:w="168" w:type="pct"/>
            <w:tcBorders>
              <w:top w:val="single" w:sz="4" w:space="0" w:color="000000"/>
              <w:left w:val="single" w:sz="4" w:space="0" w:color="000000"/>
              <w:bottom w:val="single" w:sz="8" w:space="0" w:color="000000"/>
              <w:right w:val="single" w:sz="4" w:space="0" w:color="000000"/>
            </w:tcBorders>
            <w:vAlign w:val="center"/>
          </w:tcPr>
          <w:p w14:paraId="42CABC43" w14:textId="59AC7B93" w:rsidR="004059C1" w:rsidRPr="00E95F39" w:rsidRDefault="004059C1" w:rsidP="00E95F39">
            <w:pPr>
              <w:widowControl/>
              <w:autoSpaceDE/>
              <w:autoSpaceDN/>
              <w:adjustRightInd/>
              <w:jc w:val="center"/>
              <w:rPr>
                <w:b/>
                <w:bCs/>
                <w:sz w:val="22"/>
                <w:szCs w:val="22"/>
              </w:rPr>
            </w:pPr>
            <w:ins w:id="4141" w:author="ERCOT" w:date="2023-10-26T12:41:00Z">
              <w:r w:rsidRPr="00E95F39">
                <w:rPr>
                  <w:sz w:val="22"/>
                  <w:szCs w:val="22"/>
                </w:rPr>
                <w:t>0</w:t>
              </w:r>
            </w:ins>
            <w:del w:id="4142" w:author="ERCOT" w:date="2023-10-26T12:41:00Z">
              <w:r w:rsidRPr="00E95F39" w:rsidDel="00EF7EA0">
                <w:rPr>
                  <w:sz w:val="22"/>
                  <w:szCs w:val="22"/>
                </w:rPr>
                <w:delText>0</w:delText>
              </w:r>
            </w:del>
          </w:p>
        </w:tc>
        <w:tc>
          <w:tcPr>
            <w:tcW w:w="169" w:type="pct"/>
            <w:tcBorders>
              <w:top w:val="single" w:sz="4" w:space="0" w:color="000000"/>
              <w:left w:val="single" w:sz="4" w:space="0" w:color="000000"/>
              <w:bottom w:val="single" w:sz="8" w:space="0" w:color="000000"/>
              <w:right w:val="single" w:sz="4" w:space="0" w:color="000000"/>
            </w:tcBorders>
            <w:vAlign w:val="center"/>
          </w:tcPr>
          <w:p w14:paraId="76A53BB7" w14:textId="2B8847FC" w:rsidR="004059C1" w:rsidRPr="00E95F39" w:rsidRDefault="004059C1" w:rsidP="00E95F39">
            <w:pPr>
              <w:widowControl/>
              <w:autoSpaceDE/>
              <w:autoSpaceDN/>
              <w:adjustRightInd/>
              <w:jc w:val="center"/>
              <w:rPr>
                <w:b/>
                <w:bCs/>
                <w:sz w:val="22"/>
                <w:szCs w:val="22"/>
              </w:rPr>
            </w:pPr>
            <w:ins w:id="4143" w:author="ERCOT" w:date="2023-10-26T12:41:00Z">
              <w:r w:rsidRPr="00E95F39">
                <w:rPr>
                  <w:sz w:val="22"/>
                  <w:szCs w:val="22"/>
                </w:rPr>
                <w:t>0</w:t>
              </w:r>
            </w:ins>
            <w:del w:id="4144" w:author="ERCOT" w:date="2023-10-26T12:41:00Z">
              <w:r w:rsidRPr="00E95F39" w:rsidDel="00EF7EA0">
                <w:rPr>
                  <w:sz w:val="22"/>
                  <w:szCs w:val="22"/>
                </w:rPr>
                <w:delText>0</w:delText>
              </w:r>
            </w:del>
          </w:p>
        </w:tc>
        <w:tc>
          <w:tcPr>
            <w:tcW w:w="183" w:type="pct"/>
            <w:tcBorders>
              <w:top w:val="single" w:sz="4" w:space="0" w:color="000000"/>
              <w:left w:val="single" w:sz="4" w:space="0" w:color="000000"/>
              <w:bottom w:val="single" w:sz="8" w:space="0" w:color="000000"/>
              <w:right w:val="single" w:sz="4" w:space="0" w:color="000000"/>
            </w:tcBorders>
            <w:vAlign w:val="center"/>
          </w:tcPr>
          <w:p w14:paraId="3BF0D278" w14:textId="42B33596" w:rsidR="004059C1" w:rsidRPr="00E95F39" w:rsidRDefault="004059C1" w:rsidP="00E95F39">
            <w:pPr>
              <w:widowControl/>
              <w:autoSpaceDE/>
              <w:autoSpaceDN/>
              <w:adjustRightInd/>
              <w:jc w:val="center"/>
              <w:rPr>
                <w:b/>
                <w:bCs/>
                <w:sz w:val="22"/>
                <w:szCs w:val="22"/>
              </w:rPr>
            </w:pPr>
            <w:ins w:id="4145" w:author="ERCOT" w:date="2023-10-26T12:41:00Z">
              <w:r w:rsidRPr="00E95F39">
                <w:rPr>
                  <w:sz w:val="22"/>
                  <w:szCs w:val="22"/>
                </w:rPr>
                <w:t>0</w:t>
              </w:r>
            </w:ins>
            <w:del w:id="4146" w:author="ERCOT" w:date="2023-10-26T12:41:00Z">
              <w:r w:rsidRPr="00E95F39" w:rsidDel="00EF7EA0">
                <w:rPr>
                  <w:sz w:val="22"/>
                  <w:szCs w:val="22"/>
                </w:rPr>
                <w:delText>0</w:delText>
              </w:r>
            </w:del>
          </w:p>
        </w:tc>
        <w:tc>
          <w:tcPr>
            <w:tcW w:w="150" w:type="pct"/>
            <w:tcBorders>
              <w:top w:val="single" w:sz="4" w:space="0" w:color="000000"/>
              <w:left w:val="single" w:sz="4" w:space="0" w:color="000000"/>
              <w:bottom w:val="single" w:sz="8" w:space="0" w:color="000000"/>
              <w:right w:val="single" w:sz="4" w:space="0" w:color="000000"/>
            </w:tcBorders>
            <w:vAlign w:val="center"/>
          </w:tcPr>
          <w:p w14:paraId="20C70A28" w14:textId="6CD53434" w:rsidR="004059C1" w:rsidRPr="00E95F39" w:rsidRDefault="004059C1" w:rsidP="00E95F39">
            <w:pPr>
              <w:widowControl/>
              <w:autoSpaceDE/>
              <w:autoSpaceDN/>
              <w:adjustRightInd/>
              <w:jc w:val="center"/>
              <w:rPr>
                <w:b/>
                <w:bCs/>
                <w:sz w:val="22"/>
                <w:szCs w:val="22"/>
              </w:rPr>
            </w:pPr>
            <w:ins w:id="4147" w:author="ERCOT" w:date="2023-10-26T12:41:00Z">
              <w:r w:rsidRPr="00E95F39">
                <w:rPr>
                  <w:sz w:val="22"/>
                  <w:szCs w:val="22"/>
                </w:rPr>
                <w:t>0</w:t>
              </w:r>
            </w:ins>
            <w:del w:id="4148"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8" w:space="0" w:color="000000"/>
              <w:right w:val="single" w:sz="8" w:space="0" w:color="000000"/>
            </w:tcBorders>
            <w:vAlign w:val="center"/>
          </w:tcPr>
          <w:p w14:paraId="0EDD5BBA" w14:textId="2DBB06C7" w:rsidR="004059C1" w:rsidRPr="00E95F39" w:rsidRDefault="004059C1" w:rsidP="00E95F39">
            <w:pPr>
              <w:widowControl/>
              <w:autoSpaceDE/>
              <w:autoSpaceDN/>
              <w:adjustRightInd/>
              <w:jc w:val="center"/>
              <w:rPr>
                <w:b/>
                <w:bCs/>
                <w:sz w:val="22"/>
                <w:szCs w:val="22"/>
              </w:rPr>
            </w:pPr>
            <w:ins w:id="4149" w:author="ERCOT" w:date="2023-10-26T12:41:00Z">
              <w:r w:rsidRPr="00E95F39">
                <w:rPr>
                  <w:sz w:val="22"/>
                  <w:szCs w:val="22"/>
                </w:rPr>
                <w:t>0</w:t>
              </w:r>
            </w:ins>
            <w:del w:id="4150" w:author="ERCOT" w:date="2023-10-26T12:41:00Z">
              <w:r w:rsidRPr="00E95F39" w:rsidDel="00EF7EA0">
                <w:rPr>
                  <w:sz w:val="22"/>
                  <w:szCs w:val="22"/>
                </w:rPr>
                <w:delText>0</w:delText>
              </w:r>
            </w:del>
          </w:p>
        </w:tc>
      </w:tr>
    </w:tbl>
    <w:p w14:paraId="666FC5F0" w14:textId="77777777" w:rsidR="0051646F" w:rsidRPr="00ED4D8D" w:rsidRDefault="0051646F">
      <w:pPr>
        <w:rPr>
          <w:sz w:val="22"/>
          <w:szCs w:val="22"/>
        </w:rPr>
      </w:pPr>
    </w:p>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Change w:id="4151">
          <w:tblGrid>
            <w:gridCol w:w="52"/>
            <w:gridCol w:w="949"/>
            <w:gridCol w:w="52"/>
            <w:gridCol w:w="536"/>
            <w:gridCol w:w="52"/>
            <w:gridCol w:w="521"/>
            <w:gridCol w:w="52"/>
            <w:gridCol w:w="532"/>
            <w:gridCol w:w="52"/>
            <w:gridCol w:w="532"/>
            <w:gridCol w:w="52"/>
            <w:gridCol w:w="532"/>
            <w:gridCol w:w="52"/>
            <w:gridCol w:w="532"/>
            <w:gridCol w:w="52"/>
            <w:gridCol w:w="532"/>
            <w:gridCol w:w="52"/>
            <w:gridCol w:w="532"/>
            <w:gridCol w:w="52"/>
            <w:gridCol w:w="473"/>
            <w:gridCol w:w="52"/>
            <w:gridCol w:w="594"/>
            <w:gridCol w:w="52"/>
            <w:gridCol w:w="532"/>
            <w:gridCol w:w="52"/>
            <w:gridCol w:w="532"/>
            <w:gridCol w:w="52"/>
            <w:gridCol w:w="520"/>
            <w:gridCol w:w="52"/>
            <w:gridCol w:w="532"/>
            <w:gridCol w:w="52"/>
            <w:gridCol w:w="520"/>
            <w:gridCol w:w="52"/>
            <w:gridCol w:w="520"/>
            <w:gridCol w:w="52"/>
            <w:gridCol w:w="520"/>
            <w:gridCol w:w="52"/>
            <w:gridCol w:w="467"/>
            <w:gridCol w:w="52"/>
            <w:gridCol w:w="500"/>
            <w:gridCol w:w="52"/>
            <w:gridCol w:w="435"/>
            <w:gridCol w:w="52"/>
            <w:gridCol w:w="438"/>
            <w:gridCol w:w="52"/>
            <w:gridCol w:w="479"/>
            <w:gridCol w:w="52"/>
            <w:gridCol w:w="523"/>
            <w:gridCol w:w="52"/>
            <w:gridCol w:w="668"/>
            <w:gridCol w:w="52"/>
          </w:tblGrid>
        </w:tblGridChange>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26CBFF2F" w:rsidR="000A68D3" w:rsidRPr="00EC4D96" w:rsidRDefault="00611831" w:rsidP="00884092">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 xml:space="preserve">Non-Spinning Reserve Service to account for </w:t>
            </w:r>
            <w:r w:rsidR="000A68D3">
              <w:rPr>
                <w:b/>
                <w:bCs/>
                <w:sz w:val="22"/>
                <w:szCs w:val="22"/>
              </w:rPr>
              <w:t>Intra-day Forced Outage</w:t>
            </w:r>
            <w:r>
              <w:rPr>
                <w:b/>
                <w:bCs/>
                <w:sz w:val="22"/>
                <w:szCs w:val="22"/>
              </w:rPr>
              <w:t>s of thermal resources</w:t>
            </w:r>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77777777" w:rsidR="000A68D3" w:rsidRPr="000357D1" w:rsidRDefault="000A68D3" w:rsidP="00884092">
            <w:pPr>
              <w:widowControl/>
              <w:autoSpaceDE/>
              <w:autoSpaceDN/>
              <w:adjustRightInd/>
              <w:jc w:val="center"/>
              <w:rPr>
                <w:b/>
                <w:bCs/>
                <w:sz w:val="22"/>
                <w:szCs w:val="22"/>
              </w:rPr>
            </w:pPr>
            <w:r w:rsidRPr="000357D1">
              <w:rPr>
                <w:b/>
                <w:bCs/>
                <w:sz w:val="22"/>
                <w:szCs w:val="22"/>
              </w:rPr>
              <w:t>Hour Ending</w:t>
            </w:r>
          </w:p>
        </w:tc>
      </w:tr>
      <w:tr w:rsidR="00C31D92" w:rsidRPr="000357D1" w14:paraId="240C6B2E" w14:textId="090B56E3" w:rsidTr="00C605E9">
        <w:trPr>
          <w:trHeight w:val="576"/>
          <w:tblCellSpacing w:w="0" w:type="dxa"/>
        </w:trPr>
        <w:tc>
          <w:tcPr>
            <w:tcW w:w="339" w:type="pct"/>
            <w:tcBorders>
              <w:top w:val="single" w:sz="12" w:space="0" w:color="000000"/>
              <w:left w:val="single" w:sz="8" w:space="0" w:color="000000"/>
              <w:bottom w:val="single" w:sz="4" w:space="0" w:color="auto"/>
              <w:right w:val="single" w:sz="4" w:space="0" w:color="000000"/>
            </w:tcBorders>
            <w:shd w:val="clear" w:color="auto" w:fill="auto"/>
            <w:vAlign w:val="center"/>
          </w:tcPr>
          <w:p w14:paraId="17E271B1" w14:textId="77777777" w:rsidR="00C31D92" w:rsidRPr="000357D1" w:rsidRDefault="00C31D92" w:rsidP="00C605E9">
            <w:pPr>
              <w:widowControl/>
              <w:autoSpaceDE/>
              <w:autoSpaceDN/>
              <w:adjustRightInd/>
              <w:jc w:val="center"/>
              <w:rPr>
                <w:sz w:val="22"/>
                <w:szCs w:val="22"/>
              </w:rPr>
            </w:pPr>
            <w:r w:rsidRPr="000357D1">
              <w:rPr>
                <w:b/>
                <w:bCs/>
                <w:sz w:val="22"/>
                <w:szCs w:val="22"/>
              </w:rPr>
              <w:t>Month</w:t>
            </w:r>
          </w:p>
        </w:tc>
        <w:tc>
          <w:tcPr>
            <w:tcW w:w="199" w:type="pct"/>
            <w:tcBorders>
              <w:top w:val="single" w:sz="12" w:space="0" w:color="000000"/>
              <w:left w:val="single" w:sz="4" w:space="0" w:color="000000"/>
              <w:bottom w:val="single" w:sz="4" w:space="0" w:color="auto"/>
              <w:right w:val="single" w:sz="4" w:space="0" w:color="000000"/>
            </w:tcBorders>
            <w:vAlign w:val="center"/>
          </w:tcPr>
          <w:p w14:paraId="6530461A" w14:textId="77777777" w:rsidR="00C31D92" w:rsidRPr="000357D1" w:rsidRDefault="00C31D92" w:rsidP="00C605E9">
            <w:pPr>
              <w:widowControl/>
              <w:autoSpaceDE/>
              <w:autoSpaceDN/>
              <w:adjustRightInd/>
              <w:jc w:val="center"/>
              <w:rPr>
                <w:sz w:val="22"/>
                <w:szCs w:val="22"/>
              </w:rPr>
            </w:pPr>
            <w:r w:rsidRPr="000357D1">
              <w:rPr>
                <w:b/>
                <w:bCs/>
                <w:sz w:val="22"/>
                <w:szCs w:val="22"/>
              </w:rPr>
              <w:t>1</w:t>
            </w:r>
          </w:p>
        </w:tc>
        <w:tc>
          <w:tcPr>
            <w:tcW w:w="194" w:type="pct"/>
            <w:tcBorders>
              <w:top w:val="single" w:sz="12" w:space="0" w:color="000000"/>
              <w:left w:val="single" w:sz="4" w:space="0" w:color="000000"/>
              <w:bottom w:val="single" w:sz="4" w:space="0" w:color="auto"/>
              <w:right w:val="single" w:sz="4" w:space="0" w:color="000000"/>
            </w:tcBorders>
            <w:vAlign w:val="center"/>
          </w:tcPr>
          <w:p w14:paraId="07FE3322" w14:textId="77777777" w:rsidR="00C31D92" w:rsidRPr="000357D1" w:rsidRDefault="00C31D92" w:rsidP="00C605E9">
            <w:pPr>
              <w:widowControl/>
              <w:autoSpaceDE/>
              <w:autoSpaceDN/>
              <w:adjustRightInd/>
              <w:jc w:val="center"/>
              <w:rPr>
                <w:sz w:val="22"/>
                <w:szCs w:val="22"/>
              </w:rPr>
            </w:pPr>
            <w:r w:rsidRPr="000357D1">
              <w:rPr>
                <w:b/>
                <w:bCs/>
                <w:sz w:val="22"/>
                <w:szCs w:val="22"/>
              </w:rPr>
              <w:t>2</w:t>
            </w:r>
          </w:p>
        </w:tc>
        <w:tc>
          <w:tcPr>
            <w:tcW w:w="198" w:type="pct"/>
            <w:tcBorders>
              <w:top w:val="single" w:sz="12" w:space="0" w:color="000000"/>
              <w:left w:val="single" w:sz="4" w:space="0" w:color="000000"/>
              <w:bottom w:val="single" w:sz="4" w:space="0" w:color="auto"/>
              <w:right w:val="single" w:sz="4" w:space="0" w:color="000000"/>
            </w:tcBorders>
            <w:vAlign w:val="center"/>
          </w:tcPr>
          <w:p w14:paraId="3DFC511B" w14:textId="77777777" w:rsidR="00C31D92" w:rsidRPr="000357D1" w:rsidRDefault="00C31D92" w:rsidP="00C605E9">
            <w:pPr>
              <w:widowControl/>
              <w:autoSpaceDE/>
              <w:autoSpaceDN/>
              <w:adjustRightInd/>
              <w:jc w:val="center"/>
              <w:rPr>
                <w:sz w:val="22"/>
                <w:szCs w:val="22"/>
              </w:rPr>
            </w:pPr>
            <w:r w:rsidRPr="000357D1">
              <w:rPr>
                <w:b/>
                <w:bCs/>
                <w:sz w:val="22"/>
                <w:szCs w:val="22"/>
              </w:rPr>
              <w:t>3</w:t>
            </w:r>
          </w:p>
        </w:tc>
        <w:tc>
          <w:tcPr>
            <w:tcW w:w="198" w:type="pct"/>
            <w:tcBorders>
              <w:top w:val="single" w:sz="12" w:space="0" w:color="000000"/>
              <w:left w:val="single" w:sz="4" w:space="0" w:color="000000"/>
              <w:bottom w:val="single" w:sz="4" w:space="0" w:color="auto"/>
              <w:right w:val="single" w:sz="4" w:space="0" w:color="000000"/>
            </w:tcBorders>
            <w:vAlign w:val="center"/>
          </w:tcPr>
          <w:p w14:paraId="13C043AA" w14:textId="77777777" w:rsidR="00C31D92" w:rsidRPr="000357D1" w:rsidRDefault="00C31D92" w:rsidP="00C605E9">
            <w:pPr>
              <w:widowControl/>
              <w:autoSpaceDE/>
              <w:autoSpaceDN/>
              <w:adjustRightInd/>
              <w:jc w:val="center"/>
              <w:rPr>
                <w:sz w:val="22"/>
                <w:szCs w:val="22"/>
              </w:rPr>
            </w:pPr>
            <w:r w:rsidRPr="000357D1">
              <w:rPr>
                <w:b/>
                <w:bCs/>
                <w:sz w:val="22"/>
                <w:szCs w:val="22"/>
              </w:rPr>
              <w:t>4</w:t>
            </w:r>
          </w:p>
        </w:tc>
        <w:tc>
          <w:tcPr>
            <w:tcW w:w="198" w:type="pct"/>
            <w:tcBorders>
              <w:top w:val="single" w:sz="12" w:space="0" w:color="000000"/>
              <w:left w:val="single" w:sz="4" w:space="0" w:color="000000"/>
              <w:bottom w:val="single" w:sz="4" w:space="0" w:color="auto"/>
              <w:right w:val="single" w:sz="4" w:space="0" w:color="000000"/>
            </w:tcBorders>
            <w:vAlign w:val="center"/>
          </w:tcPr>
          <w:p w14:paraId="51F095D7" w14:textId="77777777" w:rsidR="00C31D92" w:rsidRPr="000357D1" w:rsidRDefault="00C31D92" w:rsidP="00C605E9">
            <w:pPr>
              <w:widowControl/>
              <w:autoSpaceDE/>
              <w:autoSpaceDN/>
              <w:adjustRightInd/>
              <w:jc w:val="center"/>
              <w:rPr>
                <w:sz w:val="22"/>
                <w:szCs w:val="22"/>
              </w:rPr>
            </w:pPr>
            <w:r w:rsidRPr="000357D1">
              <w:rPr>
                <w:b/>
                <w:bCs/>
                <w:sz w:val="22"/>
                <w:szCs w:val="22"/>
              </w:rPr>
              <w:t>5</w:t>
            </w:r>
          </w:p>
        </w:tc>
        <w:tc>
          <w:tcPr>
            <w:tcW w:w="198" w:type="pct"/>
            <w:tcBorders>
              <w:top w:val="single" w:sz="12" w:space="0" w:color="000000"/>
              <w:left w:val="single" w:sz="4" w:space="0" w:color="000000"/>
              <w:bottom w:val="single" w:sz="4" w:space="0" w:color="auto"/>
              <w:right w:val="single" w:sz="4" w:space="0" w:color="000000"/>
            </w:tcBorders>
            <w:vAlign w:val="center"/>
          </w:tcPr>
          <w:p w14:paraId="15B14514" w14:textId="77777777" w:rsidR="00C31D92" w:rsidRPr="000357D1" w:rsidRDefault="00C31D92" w:rsidP="00C605E9">
            <w:pPr>
              <w:widowControl/>
              <w:autoSpaceDE/>
              <w:autoSpaceDN/>
              <w:adjustRightInd/>
              <w:jc w:val="center"/>
              <w:rPr>
                <w:sz w:val="22"/>
                <w:szCs w:val="22"/>
              </w:rPr>
            </w:pPr>
            <w:r w:rsidRPr="000357D1">
              <w:rPr>
                <w:b/>
                <w:bCs/>
                <w:sz w:val="22"/>
                <w:szCs w:val="22"/>
              </w:rPr>
              <w:t>6</w:t>
            </w:r>
          </w:p>
        </w:tc>
        <w:tc>
          <w:tcPr>
            <w:tcW w:w="198" w:type="pct"/>
            <w:tcBorders>
              <w:top w:val="single" w:sz="12" w:space="0" w:color="000000"/>
              <w:left w:val="single" w:sz="4" w:space="0" w:color="000000"/>
              <w:bottom w:val="single" w:sz="4" w:space="0" w:color="auto"/>
              <w:right w:val="single" w:sz="4" w:space="0" w:color="000000"/>
            </w:tcBorders>
            <w:vAlign w:val="center"/>
          </w:tcPr>
          <w:p w14:paraId="4CB3E04A" w14:textId="77777777" w:rsidR="00C31D92" w:rsidRPr="000357D1" w:rsidRDefault="00C31D92" w:rsidP="00C605E9">
            <w:pPr>
              <w:widowControl/>
              <w:autoSpaceDE/>
              <w:autoSpaceDN/>
              <w:adjustRightInd/>
              <w:jc w:val="center"/>
              <w:rPr>
                <w:sz w:val="22"/>
                <w:szCs w:val="22"/>
              </w:rPr>
            </w:pPr>
            <w:r w:rsidRPr="000357D1">
              <w:rPr>
                <w:b/>
                <w:bCs/>
                <w:sz w:val="22"/>
                <w:szCs w:val="22"/>
              </w:rPr>
              <w:t>7</w:t>
            </w:r>
          </w:p>
        </w:tc>
        <w:tc>
          <w:tcPr>
            <w:tcW w:w="198" w:type="pct"/>
            <w:tcBorders>
              <w:top w:val="single" w:sz="12" w:space="0" w:color="000000"/>
              <w:left w:val="single" w:sz="4" w:space="0" w:color="000000"/>
              <w:bottom w:val="single" w:sz="4" w:space="0" w:color="auto"/>
              <w:right w:val="single" w:sz="4" w:space="0" w:color="000000"/>
            </w:tcBorders>
            <w:vAlign w:val="center"/>
          </w:tcPr>
          <w:p w14:paraId="2BB0506C" w14:textId="77777777" w:rsidR="00C31D92" w:rsidRPr="000357D1" w:rsidRDefault="00C31D92" w:rsidP="00C605E9">
            <w:pPr>
              <w:widowControl/>
              <w:autoSpaceDE/>
              <w:autoSpaceDN/>
              <w:adjustRightInd/>
              <w:jc w:val="center"/>
              <w:rPr>
                <w:sz w:val="22"/>
                <w:szCs w:val="22"/>
              </w:rPr>
            </w:pPr>
            <w:r w:rsidRPr="000357D1">
              <w:rPr>
                <w:b/>
                <w:bCs/>
                <w:sz w:val="22"/>
                <w:szCs w:val="22"/>
              </w:rPr>
              <w:t>8</w:t>
            </w:r>
          </w:p>
        </w:tc>
        <w:tc>
          <w:tcPr>
            <w:tcW w:w="178" w:type="pct"/>
            <w:tcBorders>
              <w:top w:val="single" w:sz="12" w:space="0" w:color="000000"/>
              <w:left w:val="single" w:sz="4" w:space="0" w:color="000000"/>
              <w:bottom w:val="single" w:sz="4" w:space="0" w:color="auto"/>
              <w:right w:val="single" w:sz="4" w:space="0" w:color="000000"/>
            </w:tcBorders>
            <w:vAlign w:val="center"/>
          </w:tcPr>
          <w:p w14:paraId="260A1B66" w14:textId="77777777" w:rsidR="00C31D92" w:rsidRPr="000357D1" w:rsidRDefault="00C31D92" w:rsidP="00C605E9">
            <w:pPr>
              <w:widowControl/>
              <w:autoSpaceDE/>
              <w:autoSpaceDN/>
              <w:adjustRightInd/>
              <w:jc w:val="center"/>
              <w:rPr>
                <w:sz w:val="22"/>
                <w:szCs w:val="22"/>
              </w:rPr>
            </w:pPr>
            <w:r w:rsidRPr="000357D1">
              <w:rPr>
                <w:b/>
                <w:bCs/>
                <w:sz w:val="22"/>
                <w:szCs w:val="22"/>
              </w:rPr>
              <w:t>9</w:t>
            </w:r>
          </w:p>
        </w:tc>
        <w:tc>
          <w:tcPr>
            <w:tcW w:w="219" w:type="pct"/>
            <w:tcBorders>
              <w:top w:val="single" w:sz="12" w:space="0" w:color="000000"/>
              <w:left w:val="single" w:sz="4" w:space="0" w:color="000000"/>
              <w:bottom w:val="single" w:sz="4" w:space="0" w:color="auto"/>
              <w:right w:val="single" w:sz="4" w:space="0" w:color="000000"/>
            </w:tcBorders>
            <w:vAlign w:val="center"/>
          </w:tcPr>
          <w:p w14:paraId="6CC9DB90" w14:textId="77777777" w:rsidR="00C31D92" w:rsidRPr="000357D1" w:rsidRDefault="00C31D92" w:rsidP="00C605E9">
            <w:pPr>
              <w:widowControl/>
              <w:autoSpaceDE/>
              <w:autoSpaceDN/>
              <w:adjustRightInd/>
              <w:jc w:val="center"/>
              <w:rPr>
                <w:sz w:val="22"/>
                <w:szCs w:val="22"/>
              </w:rPr>
            </w:pPr>
            <w:r w:rsidRPr="000357D1">
              <w:rPr>
                <w:b/>
                <w:bCs/>
                <w:sz w:val="22"/>
                <w:szCs w:val="22"/>
              </w:rPr>
              <w:t>10</w:t>
            </w:r>
          </w:p>
        </w:tc>
        <w:tc>
          <w:tcPr>
            <w:tcW w:w="198" w:type="pct"/>
            <w:tcBorders>
              <w:top w:val="single" w:sz="12" w:space="0" w:color="000000"/>
              <w:left w:val="single" w:sz="4" w:space="0" w:color="000000"/>
              <w:bottom w:val="single" w:sz="4" w:space="0" w:color="auto"/>
              <w:right w:val="single" w:sz="4" w:space="0" w:color="000000"/>
            </w:tcBorders>
            <w:vAlign w:val="center"/>
          </w:tcPr>
          <w:p w14:paraId="16F91668" w14:textId="77777777" w:rsidR="00C31D92" w:rsidRPr="000357D1" w:rsidRDefault="00C31D92" w:rsidP="00C605E9">
            <w:pPr>
              <w:widowControl/>
              <w:autoSpaceDE/>
              <w:autoSpaceDN/>
              <w:adjustRightInd/>
              <w:jc w:val="center"/>
              <w:rPr>
                <w:sz w:val="22"/>
                <w:szCs w:val="22"/>
              </w:rPr>
            </w:pPr>
            <w:r w:rsidRPr="000357D1">
              <w:rPr>
                <w:b/>
                <w:bCs/>
                <w:sz w:val="22"/>
                <w:szCs w:val="22"/>
              </w:rPr>
              <w:t>11</w:t>
            </w:r>
          </w:p>
        </w:tc>
        <w:tc>
          <w:tcPr>
            <w:tcW w:w="198" w:type="pct"/>
            <w:tcBorders>
              <w:top w:val="single" w:sz="12" w:space="0" w:color="000000"/>
              <w:left w:val="single" w:sz="4" w:space="0" w:color="000000"/>
              <w:bottom w:val="single" w:sz="4" w:space="0" w:color="auto"/>
              <w:right w:val="single" w:sz="4" w:space="0" w:color="000000"/>
            </w:tcBorders>
            <w:vAlign w:val="center"/>
          </w:tcPr>
          <w:p w14:paraId="6CDD4741" w14:textId="77777777" w:rsidR="00C31D92" w:rsidRPr="000357D1" w:rsidRDefault="00C31D92" w:rsidP="00C605E9">
            <w:pPr>
              <w:widowControl/>
              <w:autoSpaceDE/>
              <w:autoSpaceDN/>
              <w:adjustRightInd/>
              <w:jc w:val="center"/>
              <w:rPr>
                <w:sz w:val="22"/>
                <w:szCs w:val="22"/>
              </w:rPr>
            </w:pPr>
            <w:r w:rsidRPr="000357D1">
              <w:rPr>
                <w:b/>
                <w:bCs/>
                <w:sz w:val="22"/>
                <w:szCs w:val="22"/>
              </w:rPr>
              <w:t>12</w:t>
            </w:r>
          </w:p>
        </w:tc>
        <w:tc>
          <w:tcPr>
            <w:tcW w:w="194" w:type="pct"/>
            <w:tcBorders>
              <w:top w:val="single" w:sz="12" w:space="0" w:color="000000"/>
              <w:left w:val="single" w:sz="4" w:space="0" w:color="000000"/>
              <w:bottom w:val="single" w:sz="4" w:space="0" w:color="auto"/>
              <w:right w:val="single" w:sz="4" w:space="0" w:color="000000"/>
            </w:tcBorders>
            <w:vAlign w:val="center"/>
          </w:tcPr>
          <w:p w14:paraId="000380A7" w14:textId="77777777" w:rsidR="00C31D92" w:rsidRPr="000357D1" w:rsidRDefault="00C31D92" w:rsidP="00C605E9">
            <w:pPr>
              <w:widowControl/>
              <w:autoSpaceDE/>
              <w:autoSpaceDN/>
              <w:adjustRightInd/>
              <w:jc w:val="center"/>
              <w:rPr>
                <w:sz w:val="22"/>
                <w:szCs w:val="22"/>
              </w:rPr>
            </w:pPr>
            <w:r w:rsidRPr="000357D1">
              <w:rPr>
                <w:b/>
                <w:bCs/>
                <w:sz w:val="22"/>
                <w:szCs w:val="22"/>
              </w:rPr>
              <w:t>13</w:t>
            </w:r>
          </w:p>
        </w:tc>
        <w:tc>
          <w:tcPr>
            <w:tcW w:w="198" w:type="pct"/>
            <w:tcBorders>
              <w:top w:val="single" w:sz="12" w:space="0" w:color="000000"/>
              <w:left w:val="single" w:sz="4" w:space="0" w:color="000000"/>
              <w:bottom w:val="single" w:sz="4" w:space="0" w:color="auto"/>
              <w:right w:val="single" w:sz="4" w:space="0" w:color="000000"/>
            </w:tcBorders>
            <w:vAlign w:val="center"/>
          </w:tcPr>
          <w:p w14:paraId="216B39D9" w14:textId="77777777" w:rsidR="00C31D92" w:rsidRPr="000357D1" w:rsidRDefault="00C31D92" w:rsidP="00C605E9">
            <w:pPr>
              <w:widowControl/>
              <w:autoSpaceDE/>
              <w:autoSpaceDN/>
              <w:adjustRightInd/>
              <w:jc w:val="center"/>
              <w:rPr>
                <w:sz w:val="22"/>
                <w:szCs w:val="22"/>
              </w:rPr>
            </w:pPr>
            <w:r w:rsidRPr="000357D1">
              <w:rPr>
                <w:b/>
                <w:bCs/>
                <w:sz w:val="22"/>
                <w:szCs w:val="22"/>
              </w:rPr>
              <w:t>14</w:t>
            </w:r>
          </w:p>
        </w:tc>
        <w:tc>
          <w:tcPr>
            <w:tcW w:w="194" w:type="pct"/>
            <w:tcBorders>
              <w:top w:val="single" w:sz="12" w:space="0" w:color="000000"/>
              <w:left w:val="single" w:sz="4" w:space="0" w:color="000000"/>
              <w:bottom w:val="single" w:sz="4" w:space="0" w:color="auto"/>
              <w:right w:val="single" w:sz="4" w:space="0" w:color="000000"/>
            </w:tcBorders>
            <w:vAlign w:val="center"/>
          </w:tcPr>
          <w:p w14:paraId="2996EFA2" w14:textId="77777777" w:rsidR="00C31D92" w:rsidRPr="000357D1" w:rsidRDefault="00C31D92" w:rsidP="00C605E9">
            <w:pPr>
              <w:widowControl/>
              <w:autoSpaceDE/>
              <w:autoSpaceDN/>
              <w:adjustRightInd/>
              <w:jc w:val="center"/>
              <w:rPr>
                <w:sz w:val="22"/>
                <w:szCs w:val="22"/>
              </w:rPr>
            </w:pPr>
            <w:r w:rsidRPr="000357D1">
              <w:rPr>
                <w:b/>
                <w:bCs/>
                <w:sz w:val="22"/>
                <w:szCs w:val="22"/>
              </w:rPr>
              <w:t>15</w:t>
            </w:r>
          </w:p>
        </w:tc>
        <w:tc>
          <w:tcPr>
            <w:tcW w:w="194" w:type="pct"/>
            <w:tcBorders>
              <w:top w:val="single" w:sz="12" w:space="0" w:color="000000"/>
              <w:left w:val="single" w:sz="4" w:space="0" w:color="000000"/>
              <w:bottom w:val="single" w:sz="4" w:space="0" w:color="auto"/>
              <w:right w:val="single" w:sz="4" w:space="0" w:color="000000"/>
            </w:tcBorders>
            <w:vAlign w:val="center"/>
          </w:tcPr>
          <w:p w14:paraId="1E73EB30" w14:textId="77777777" w:rsidR="00C31D92" w:rsidRPr="000357D1" w:rsidRDefault="00C31D92" w:rsidP="00C605E9">
            <w:pPr>
              <w:widowControl/>
              <w:autoSpaceDE/>
              <w:autoSpaceDN/>
              <w:adjustRightInd/>
              <w:jc w:val="center"/>
              <w:rPr>
                <w:sz w:val="22"/>
                <w:szCs w:val="22"/>
              </w:rPr>
            </w:pPr>
            <w:r w:rsidRPr="000357D1">
              <w:rPr>
                <w:b/>
                <w:bCs/>
                <w:sz w:val="22"/>
                <w:szCs w:val="22"/>
              </w:rPr>
              <w:t>16</w:t>
            </w:r>
          </w:p>
        </w:tc>
        <w:tc>
          <w:tcPr>
            <w:tcW w:w="194" w:type="pct"/>
            <w:tcBorders>
              <w:top w:val="single" w:sz="12" w:space="0" w:color="000000"/>
              <w:left w:val="single" w:sz="4" w:space="0" w:color="000000"/>
              <w:bottom w:val="single" w:sz="4" w:space="0" w:color="auto"/>
              <w:right w:val="single" w:sz="4" w:space="0" w:color="000000"/>
            </w:tcBorders>
            <w:vAlign w:val="center"/>
          </w:tcPr>
          <w:p w14:paraId="60125DA6" w14:textId="77777777" w:rsidR="00C31D92" w:rsidRPr="000357D1" w:rsidRDefault="00C31D92" w:rsidP="00C605E9">
            <w:pPr>
              <w:widowControl/>
              <w:autoSpaceDE/>
              <w:autoSpaceDN/>
              <w:adjustRightInd/>
              <w:jc w:val="center"/>
              <w:rPr>
                <w:sz w:val="22"/>
                <w:szCs w:val="22"/>
              </w:rPr>
            </w:pPr>
            <w:r w:rsidRPr="000357D1">
              <w:rPr>
                <w:b/>
                <w:bCs/>
                <w:sz w:val="22"/>
                <w:szCs w:val="22"/>
              </w:rPr>
              <w:t>17</w:t>
            </w:r>
          </w:p>
        </w:tc>
        <w:tc>
          <w:tcPr>
            <w:tcW w:w="176" w:type="pct"/>
            <w:tcBorders>
              <w:top w:val="single" w:sz="12" w:space="0" w:color="000000"/>
              <w:left w:val="single" w:sz="4" w:space="0" w:color="000000"/>
              <w:bottom w:val="single" w:sz="4" w:space="0" w:color="auto"/>
              <w:right w:val="single" w:sz="4" w:space="0" w:color="000000"/>
            </w:tcBorders>
            <w:vAlign w:val="center"/>
          </w:tcPr>
          <w:p w14:paraId="3B9F9D42" w14:textId="77777777" w:rsidR="00C31D92" w:rsidRPr="000357D1" w:rsidRDefault="00C31D92" w:rsidP="00C605E9">
            <w:pPr>
              <w:widowControl/>
              <w:autoSpaceDE/>
              <w:autoSpaceDN/>
              <w:adjustRightInd/>
              <w:jc w:val="center"/>
              <w:rPr>
                <w:sz w:val="22"/>
                <w:szCs w:val="22"/>
              </w:rPr>
            </w:pPr>
            <w:r w:rsidRPr="000357D1">
              <w:rPr>
                <w:b/>
                <w:bCs/>
                <w:sz w:val="22"/>
                <w:szCs w:val="22"/>
              </w:rPr>
              <w:t>18</w:t>
            </w:r>
          </w:p>
        </w:tc>
        <w:tc>
          <w:tcPr>
            <w:tcW w:w="187" w:type="pct"/>
            <w:tcBorders>
              <w:top w:val="single" w:sz="12" w:space="0" w:color="000000"/>
              <w:left w:val="single" w:sz="4" w:space="0" w:color="000000"/>
              <w:bottom w:val="single" w:sz="4" w:space="0" w:color="auto"/>
              <w:right w:val="single" w:sz="4" w:space="0" w:color="000000"/>
            </w:tcBorders>
            <w:vAlign w:val="center"/>
          </w:tcPr>
          <w:p w14:paraId="7560B701" w14:textId="77777777" w:rsidR="00C31D92" w:rsidRPr="000357D1" w:rsidRDefault="00C31D92" w:rsidP="00C605E9">
            <w:pPr>
              <w:widowControl/>
              <w:autoSpaceDE/>
              <w:autoSpaceDN/>
              <w:adjustRightInd/>
              <w:jc w:val="center"/>
              <w:rPr>
                <w:sz w:val="22"/>
                <w:szCs w:val="22"/>
              </w:rPr>
            </w:pPr>
            <w:r w:rsidRPr="000357D1">
              <w:rPr>
                <w:b/>
                <w:bCs/>
                <w:sz w:val="22"/>
                <w:szCs w:val="22"/>
              </w:rPr>
              <w:t>19</w:t>
            </w:r>
          </w:p>
        </w:tc>
        <w:tc>
          <w:tcPr>
            <w:tcW w:w="165" w:type="pct"/>
            <w:tcBorders>
              <w:top w:val="single" w:sz="12" w:space="0" w:color="000000"/>
              <w:left w:val="single" w:sz="4" w:space="0" w:color="000000"/>
              <w:bottom w:val="single" w:sz="4" w:space="0" w:color="auto"/>
              <w:right w:val="single" w:sz="4" w:space="0" w:color="000000"/>
            </w:tcBorders>
            <w:vAlign w:val="center"/>
          </w:tcPr>
          <w:p w14:paraId="1A598CE3" w14:textId="77777777" w:rsidR="00C31D92" w:rsidRPr="000357D1" w:rsidRDefault="00C31D92" w:rsidP="00C605E9">
            <w:pPr>
              <w:widowControl/>
              <w:autoSpaceDE/>
              <w:autoSpaceDN/>
              <w:adjustRightInd/>
              <w:jc w:val="center"/>
              <w:rPr>
                <w:sz w:val="22"/>
                <w:szCs w:val="22"/>
              </w:rPr>
            </w:pPr>
            <w:r w:rsidRPr="000357D1">
              <w:rPr>
                <w:b/>
                <w:bCs/>
                <w:sz w:val="22"/>
                <w:szCs w:val="22"/>
              </w:rPr>
              <w:t>20</w:t>
            </w:r>
          </w:p>
        </w:tc>
        <w:tc>
          <w:tcPr>
            <w:tcW w:w="166" w:type="pct"/>
            <w:tcBorders>
              <w:top w:val="single" w:sz="12" w:space="0" w:color="000000"/>
              <w:left w:val="single" w:sz="4" w:space="0" w:color="000000"/>
              <w:bottom w:val="single" w:sz="4" w:space="0" w:color="auto"/>
              <w:right w:val="single" w:sz="4" w:space="0" w:color="000000"/>
            </w:tcBorders>
            <w:vAlign w:val="center"/>
          </w:tcPr>
          <w:p w14:paraId="787EAD1D" w14:textId="77777777" w:rsidR="00C31D92" w:rsidRPr="000357D1" w:rsidRDefault="00C31D92" w:rsidP="00C605E9">
            <w:pPr>
              <w:widowControl/>
              <w:autoSpaceDE/>
              <w:autoSpaceDN/>
              <w:adjustRightInd/>
              <w:jc w:val="center"/>
              <w:rPr>
                <w:sz w:val="22"/>
                <w:szCs w:val="22"/>
              </w:rPr>
            </w:pPr>
            <w:r w:rsidRPr="000357D1">
              <w:rPr>
                <w:b/>
                <w:bCs/>
                <w:sz w:val="22"/>
                <w:szCs w:val="22"/>
              </w:rPr>
              <w:t>21</w:t>
            </w:r>
          </w:p>
        </w:tc>
        <w:tc>
          <w:tcPr>
            <w:tcW w:w="180" w:type="pct"/>
            <w:tcBorders>
              <w:top w:val="single" w:sz="12" w:space="0" w:color="000000"/>
              <w:left w:val="single" w:sz="4" w:space="0" w:color="000000"/>
              <w:bottom w:val="single" w:sz="4" w:space="0" w:color="auto"/>
              <w:right w:val="single" w:sz="4" w:space="0" w:color="000000"/>
            </w:tcBorders>
            <w:vAlign w:val="center"/>
          </w:tcPr>
          <w:p w14:paraId="2EC42AC5" w14:textId="77777777" w:rsidR="00C31D92" w:rsidRPr="000357D1" w:rsidRDefault="00C31D92" w:rsidP="00C605E9">
            <w:pPr>
              <w:widowControl/>
              <w:autoSpaceDE/>
              <w:autoSpaceDN/>
              <w:adjustRightInd/>
              <w:jc w:val="center"/>
              <w:rPr>
                <w:sz w:val="22"/>
                <w:szCs w:val="22"/>
              </w:rPr>
            </w:pPr>
            <w:r w:rsidRPr="000357D1">
              <w:rPr>
                <w:b/>
                <w:bCs/>
                <w:sz w:val="22"/>
                <w:szCs w:val="22"/>
              </w:rPr>
              <w:t>22</w:t>
            </w:r>
          </w:p>
        </w:tc>
        <w:tc>
          <w:tcPr>
            <w:tcW w:w="195" w:type="pct"/>
            <w:tcBorders>
              <w:top w:val="single" w:sz="12" w:space="0" w:color="000000"/>
              <w:left w:val="single" w:sz="4" w:space="0" w:color="000000"/>
              <w:bottom w:val="single" w:sz="4" w:space="0" w:color="auto"/>
              <w:right w:val="single" w:sz="4" w:space="0" w:color="000000"/>
            </w:tcBorders>
            <w:vAlign w:val="center"/>
          </w:tcPr>
          <w:p w14:paraId="36A99D83" w14:textId="77777777" w:rsidR="00C31D92" w:rsidRPr="000357D1" w:rsidRDefault="00C31D92" w:rsidP="00C605E9">
            <w:pPr>
              <w:widowControl/>
              <w:autoSpaceDE/>
              <w:autoSpaceDN/>
              <w:adjustRightInd/>
              <w:jc w:val="center"/>
              <w:rPr>
                <w:sz w:val="22"/>
                <w:szCs w:val="22"/>
              </w:rPr>
            </w:pPr>
            <w:r w:rsidRPr="000357D1">
              <w:rPr>
                <w:b/>
                <w:bCs/>
                <w:sz w:val="22"/>
                <w:szCs w:val="22"/>
              </w:rPr>
              <w:t>23</w:t>
            </w:r>
          </w:p>
        </w:tc>
        <w:tc>
          <w:tcPr>
            <w:tcW w:w="244" w:type="pct"/>
            <w:tcBorders>
              <w:bottom w:val="single" w:sz="4" w:space="0" w:color="auto"/>
            </w:tcBorders>
            <w:vAlign w:val="center"/>
          </w:tcPr>
          <w:p w14:paraId="1310FD23" w14:textId="0DCBE3D0" w:rsidR="00C31D92" w:rsidRPr="000357D1" w:rsidRDefault="00C31D92" w:rsidP="00C605E9">
            <w:pPr>
              <w:widowControl/>
              <w:autoSpaceDE/>
              <w:autoSpaceDN/>
              <w:adjustRightInd/>
              <w:jc w:val="center"/>
              <w:rPr>
                <w:sz w:val="22"/>
                <w:szCs w:val="22"/>
              </w:rPr>
            </w:pPr>
            <w:r w:rsidRPr="000357D1">
              <w:rPr>
                <w:b/>
                <w:bCs/>
                <w:sz w:val="22"/>
                <w:szCs w:val="22"/>
              </w:rPr>
              <w:t>24</w:t>
            </w:r>
          </w:p>
        </w:tc>
      </w:tr>
      <w:tr w:rsidR="008112EF" w:rsidRPr="00E66AD4" w14:paraId="37315584" w14:textId="61EF4999"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152"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153"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154"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0B788D38" w14:textId="77777777" w:rsidR="008112EF" w:rsidRPr="000357D1" w:rsidRDefault="008112EF" w:rsidP="008112EF">
            <w:pPr>
              <w:widowControl/>
              <w:autoSpaceDE/>
              <w:autoSpaceDN/>
              <w:adjustRightInd/>
              <w:jc w:val="center"/>
              <w:rPr>
                <w:sz w:val="22"/>
                <w:szCs w:val="22"/>
              </w:rPr>
            </w:pPr>
            <w:r w:rsidRPr="000357D1">
              <w:rPr>
                <w:b/>
                <w:bCs/>
                <w:sz w:val="22"/>
                <w:szCs w:val="22"/>
              </w:rPr>
              <w:t>Jan.</w:t>
            </w:r>
          </w:p>
        </w:tc>
        <w:tc>
          <w:tcPr>
            <w:tcW w:w="199" w:type="pct"/>
            <w:tcBorders>
              <w:top w:val="single" w:sz="4" w:space="0" w:color="auto"/>
              <w:left w:val="single" w:sz="4" w:space="0" w:color="000000"/>
              <w:bottom w:val="single" w:sz="4" w:space="0" w:color="auto"/>
              <w:right w:val="single" w:sz="4" w:space="0" w:color="000000"/>
            </w:tcBorders>
            <w:vAlign w:val="center"/>
            <w:tcPrChange w:id="4155"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2ACE5817" w14:textId="6E5E81FD" w:rsidR="008112EF" w:rsidRPr="00E95F39" w:rsidRDefault="008112EF" w:rsidP="00E95F39">
            <w:pPr>
              <w:widowControl/>
              <w:autoSpaceDE/>
              <w:autoSpaceDN/>
              <w:adjustRightInd/>
              <w:jc w:val="center"/>
              <w:rPr>
                <w:b/>
                <w:bCs/>
                <w:sz w:val="22"/>
                <w:szCs w:val="22"/>
              </w:rPr>
            </w:pPr>
            <w:ins w:id="4156" w:author="ERCOT" w:date="2023-10-26T12:41:00Z">
              <w:r w:rsidRPr="00E95F39">
                <w:rPr>
                  <w:sz w:val="22"/>
                  <w:szCs w:val="22"/>
                </w:rPr>
                <w:t>511</w:t>
              </w:r>
            </w:ins>
            <w:del w:id="4157" w:author="ERCOT" w:date="2023-10-26T12:41:00Z">
              <w:r w:rsidRPr="00E95F39" w:rsidDel="0054701B">
                <w:rPr>
                  <w:sz w:val="22"/>
                  <w:szCs w:val="22"/>
                </w:rPr>
                <w:delText>355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15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9162D6B" w14:textId="334748B3" w:rsidR="008112EF" w:rsidRPr="00E95F39" w:rsidRDefault="008112EF" w:rsidP="00E95F39">
            <w:pPr>
              <w:widowControl/>
              <w:autoSpaceDE/>
              <w:autoSpaceDN/>
              <w:adjustRightInd/>
              <w:jc w:val="center"/>
              <w:rPr>
                <w:b/>
                <w:bCs/>
                <w:sz w:val="22"/>
                <w:szCs w:val="22"/>
              </w:rPr>
            </w:pPr>
            <w:ins w:id="4159" w:author="ERCOT" w:date="2023-10-26T12:41:00Z">
              <w:r w:rsidRPr="00E95F39">
                <w:rPr>
                  <w:sz w:val="22"/>
                  <w:szCs w:val="22"/>
                </w:rPr>
                <w:t>511</w:t>
              </w:r>
            </w:ins>
            <w:del w:id="4160" w:author="ERCOT" w:date="2023-10-26T12:41:00Z">
              <w:r w:rsidRPr="00E95F39" w:rsidDel="0054701B">
                <w:rPr>
                  <w:sz w:val="22"/>
                  <w:szCs w:val="22"/>
                </w:rPr>
                <w:delText>355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6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2D92B26" w14:textId="773C3A72" w:rsidR="008112EF" w:rsidRPr="00E95F39" w:rsidRDefault="008112EF" w:rsidP="00E95F39">
            <w:pPr>
              <w:widowControl/>
              <w:autoSpaceDE/>
              <w:autoSpaceDN/>
              <w:adjustRightInd/>
              <w:jc w:val="center"/>
              <w:rPr>
                <w:b/>
                <w:bCs/>
                <w:sz w:val="22"/>
                <w:szCs w:val="22"/>
              </w:rPr>
            </w:pPr>
            <w:ins w:id="4162" w:author="ERCOT" w:date="2023-10-26T12:41:00Z">
              <w:r w:rsidRPr="00E95F39">
                <w:rPr>
                  <w:sz w:val="22"/>
                  <w:szCs w:val="22"/>
                </w:rPr>
                <w:t>511</w:t>
              </w:r>
            </w:ins>
            <w:del w:id="4163" w:author="ERCOT" w:date="2023-10-26T12:41:00Z">
              <w:r w:rsidRPr="00E95F39" w:rsidDel="0054701B">
                <w:rPr>
                  <w:sz w:val="22"/>
                  <w:szCs w:val="22"/>
                </w:rPr>
                <w:delText>355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6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0594360" w14:textId="47D883BC" w:rsidR="008112EF" w:rsidRPr="00E95F39" w:rsidRDefault="008112EF" w:rsidP="00E95F39">
            <w:pPr>
              <w:widowControl/>
              <w:autoSpaceDE/>
              <w:autoSpaceDN/>
              <w:adjustRightInd/>
              <w:jc w:val="center"/>
              <w:rPr>
                <w:b/>
                <w:bCs/>
                <w:sz w:val="22"/>
                <w:szCs w:val="22"/>
              </w:rPr>
            </w:pPr>
            <w:ins w:id="4165" w:author="ERCOT" w:date="2023-10-26T12:41:00Z">
              <w:r w:rsidRPr="00E95F39">
                <w:rPr>
                  <w:sz w:val="22"/>
                  <w:szCs w:val="22"/>
                </w:rPr>
                <w:t>511</w:t>
              </w:r>
            </w:ins>
            <w:del w:id="4166" w:author="ERCOT" w:date="2023-10-26T12:41:00Z">
              <w:r w:rsidRPr="00E95F39" w:rsidDel="0054701B">
                <w:rPr>
                  <w:sz w:val="22"/>
                  <w:szCs w:val="22"/>
                </w:rPr>
                <w:delText>355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6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B7A6303" w14:textId="0CFDCBA0" w:rsidR="008112EF" w:rsidRPr="00E95F39" w:rsidRDefault="008112EF" w:rsidP="00E95F39">
            <w:pPr>
              <w:widowControl/>
              <w:autoSpaceDE/>
              <w:autoSpaceDN/>
              <w:adjustRightInd/>
              <w:jc w:val="center"/>
              <w:rPr>
                <w:b/>
                <w:bCs/>
                <w:sz w:val="22"/>
                <w:szCs w:val="22"/>
              </w:rPr>
            </w:pPr>
            <w:ins w:id="4168" w:author="ERCOT" w:date="2023-10-26T12:41:00Z">
              <w:r w:rsidRPr="00E95F39">
                <w:rPr>
                  <w:sz w:val="22"/>
                  <w:szCs w:val="22"/>
                </w:rPr>
                <w:t>511</w:t>
              </w:r>
            </w:ins>
            <w:del w:id="4169" w:author="ERCOT" w:date="2023-10-26T12:41:00Z">
              <w:r w:rsidRPr="00E95F39" w:rsidDel="0054701B">
                <w:rPr>
                  <w:sz w:val="22"/>
                  <w:szCs w:val="22"/>
                </w:rPr>
                <w:delText>355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7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1353937" w14:textId="710E78B1" w:rsidR="008112EF" w:rsidRPr="00E95F39" w:rsidRDefault="008112EF" w:rsidP="00E95F39">
            <w:pPr>
              <w:widowControl/>
              <w:autoSpaceDE/>
              <w:autoSpaceDN/>
              <w:adjustRightInd/>
              <w:jc w:val="center"/>
              <w:rPr>
                <w:b/>
                <w:bCs/>
                <w:sz w:val="22"/>
                <w:szCs w:val="22"/>
              </w:rPr>
            </w:pPr>
            <w:ins w:id="4171" w:author="ERCOT" w:date="2023-10-26T12:41:00Z">
              <w:r w:rsidRPr="00E95F39">
                <w:rPr>
                  <w:sz w:val="22"/>
                  <w:szCs w:val="22"/>
                </w:rPr>
                <w:t>511</w:t>
              </w:r>
            </w:ins>
            <w:del w:id="4172" w:author="ERCOT" w:date="2023-10-26T12:41:00Z">
              <w:r w:rsidRPr="00E95F39" w:rsidDel="0054701B">
                <w:rPr>
                  <w:sz w:val="22"/>
                  <w:szCs w:val="22"/>
                </w:rPr>
                <w:delText>355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7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1E0C5A0" w14:textId="4EE7288B" w:rsidR="008112EF" w:rsidRPr="00E95F39" w:rsidRDefault="008112EF" w:rsidP="00E95F39">
            <w:pPr>
              <w:widowControl/>
              <w:autoSpaceDE/>
              <w:autoSpaceDN/>
              <w:adjustRightInd/>
              <w:jc w:val="center"/>
              <w:rPr>
                <w:b/>
                <w:bCs/>
                <w:sz w:val="22"/>
                <w:szCs w:val="22"/>
              </w:rPr>
            </w:pPr>
            <w:ins w:id="4174" w:author="ERCOT" w:date="2023-10-26T12:41:00Z">
              <w:r w:rsidRPr="00E95F39">
                <w:rPr>
                  <w:sz w:val="22"/>
                  <w:szCs w:val="22"/>
                </w:rPr>
                <w:t>952</w:t>
              </w:r>
            </w:ins>
            <w:del w:id="4175" w:author="ERCOT" w:date="2023-10-26T12:41:00Z">
              <w:r w:rsidRPr="00E95F39" w:rsidDel="0054701B">
                <w:rPr>
                  <w:sz w:val="22"/>
                  <w:szCs w:val="22"/>
                </w:rPr>
                <w:delText>730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7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70A7261" w14:textId="6C555A36" w:rsidR="008112EF" w:rsidRPr="00E95F39" w:rsidRDefault="008112EF" w:rsidP="00E95F39">
            <w:pPr>
              <w:widowControl/>
              <w:autoSpaceDE/>
              <w:autoSpaceDN/>
              <w:adjustRightInd/>
              <w:jc w:val="center"/>
              <w:rPr>
                <w:b/>
                <w:bCs/>
                <w:sz w:val="22"/>
                <w:szCs w:val="22"/>
              </w:rPr>
            </w:pPr>
            <w:ins w:id="4177" w:author="ERCOT" w:date="2023-10-26T12:41:00Z">
              <w:r w:rsidRPr="00E95F39">
                <w:rPr>
                  <w:sz w:val="22"/>
                  <w:szCs w:val="22"/>
                </w:rPr>
                <w:t>952</w:t>
              </w:r>
            </w:ins>
            <w:del w:id="4178" w:author="ERCOT" w:date="2023-10-26T12:41:00Z">
              <w:r w:rsidRPr="00E95F39" w:rsidDel="0054701B">
                <w:rPr>
                  <w:sz w:val="22"/>
                  <w:szCs w:val="22"/>
                </w:rPr>
                <w:delText>730</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179"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36D2B241" w14:textId="48AA5202" w:rsidR="008112EF" w:rsidRPr="00E95F39" w:rsidRDefault="008112EF" w:rsidP="00E95F39">
            <w:pPr>
              <w:widowControl/>
              <w:autoSpaceDE/>
              <w:autoSpaceDN/>
              <w:adjustRightInd/>
              <w:jc w:val="center"/>
              <w:rPr>
                <w:b/>
                <w:bCs/>
                <w:sz w:val="22"/>
                <w:szCs w:val="22"/>
              </w:rPr>
            </w:pPr>
            <w:ins w:id="4180" w:author="ERCOT" w:date="2023-10-26T12:41:00Z">
              <w:r w:rsidRPr="00E95F39">
                <w:rPr>
                  <w:sz w:val="22"/>
                  <w:szCs w:val="22"/>
                </w:rPr>
                <w:t>952</w:t>
              </w:r>
            </w:ins>
            <w:del w:id="4181" w:author="ERCOT" w:date="2023-10-26T12:41:00Z">
              <w:r w:rsidRPr="00E95F39" w:rsidDel="0054701B">
                <w:rPr>
                  <w:sz w:val="22"/>
                  <w:szCs w:val="22"/>
                </w:rPr>
                <w:delText>730</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182"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4C0D383C" w14:textId="5D6455C0" w:rsidR="008112EF" w:rsidRPr="00E95F39" w:rsidRDefault="008112EF" w:rsidP="00E95F39">
            <w:pPr>
              <w:widowControl/>
              <w:autoSpaceDE/>
              <w:autoSpaceDN/>
              <w:adjustRightInd/>
              <w:jc w:val="center"/>
              <w:rPr>
                <w:b/>
                <w:bCs/>
                <w:sz w:val="22"/>
                <w:szCs w:val="22"/>
              </w:rPr>
            </w:pPr>
            <w:ins w:id="4183" w:author="ERCOT" w:date="2023-10-26T12:41:00Z">
              <w:r w:rsidRPr="00E95F39">
                <w:rPr>
                  <w:sz w:val="22"/>
                  <w:szCs w:val="22"/>
                </w:rPr>
                <w:t>952</w:t>
              </w:r>
            </w:ins>
            <w:del w:id="4184" w:author="ERCOT" w:date="2023-10-26T12:41:00Z">
              <w:r w:rsidRPr="00E95F39" w:rsidDel="0054701B">
                <w:rPr>
                  <w:sz w:val="22"/>
                  <w:szCs w:val="22"/>
                </w:rPr>
                <w:delText>730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8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23340B9" w14:textId="7B5230C5" w:rsidR="008112EF" w:rsidRPr="00E95F39" w:rsidRDefault="008112EF" w:rsidP="00E95F39">
            <w:pPr>
              <w:widowControl/>
              <w:autoSpaceDE/>
              <w:autoSpaceDN/>
              <w:adjustRightInd/>
              <w:jc w:val="center"/>
              <w:rPr>
                <w:b/>
                <w:bCs/>
                <w:sz w:val="22"/>
                <w:szCs w:val="22"/>
              </w:rPr>
            </w:pPr>
            <w:ins w:id="4186" w:author="ERCOT" w:date="2023-10-26T12:41:00Z">
              <w:r w:rsidRPr="00E95F39">
                <w:rPr>
                  <w:sz w:val="22"/>
                  <w:szCs w:val="22"/>
                </w:rPr>
                <w:t>952</w:t>
              </w:r>
            </w:ins>
            <w:del w:id="4187" w:author="ERCOT" w:date="2023-10-26T12:41:00Z">
              <w:r w:rsidRPr="00E95F39" w:rsidDel="0054701B">
                <w:rPr>
                  <w:sz w:val="22"/>
                  <w:szCs w:val="22"/>
                </w:rPr>
                <w:delText>730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8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346B466" w14:textId="1A0D5B6B" w:rsidR="008112EF" w:rsidRPr="00E95F39" w:rsidRDefault="008112EF" w:rsidP="00E95F39">
            <w:pPr>
              <w:widowControl/>
              <w:autoSpaceDE/>
              <w:autoSpaceDN/>
              <w:adjustRightInd/>
              <w:jc w:val="center"/>
              <w:rPr>
                <w:b/>
                <w:bCs/>
                <w:sz w:val="22"/>
                <w:szCs w:val="22"/>
              </w:rPr>
            </w:pPr>
            <w:ins w:id="4189" w:author="ERCOT" w:date="2023-10-26T12:41:00Z">
              <w:r w:rsidRPr="00E95F39">
                <w:rPr>
                  <w:sz w:val="22"/>
                  <w:szCs w:val="22"/>
                </w:rPr>
                <w:t>952</w:t>
              </w:r>
            </w:ins>
            <w:del w:id="4190" w:author="ERCOT" w:date="2023-10-26T12:41:00Z">
              <w:r w:rsidRPr="00E95F39" w:rsidDel="0054701B">
                <w:rPr>
                  <w:sz w:val="22"/>
                  <w:szCs w:val="22"/>
                </w:rPr>
                <w:delText>730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191"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A8399EC" w14:textId="726AD578" w:rsidR="008112EF" w:rsidRPr="00E95F39" w:rsidRDefault="008112EF" w:rsidP="00E95F39">
            <w:pPr>
              <w:widowControl/>
              <w:autoSpaceDE/>
              <w:autoSpaceDN/>
              <w:adjustRightInd/>
              <w:jc w:val="center"/>
              <w:rPr>
                <w:b/>
                <w:bCs/>
                <w:sz w:val="22"/>
                <w:szCs w:val="22"/>
              </w:rPr>
            </w:pPr>
            <w:ins w:id="4192" w:author="ERCOT" w:date="2023-10-26T12:41:00Z">
              <w:r w:rsidRPr="00E95F39">
                <w:rPr>
                  <w:sz w:val="22"/>
                  <w:szCs w:val="22"/>
                </w:rPr>
                <w:t>921</w:t>
              </w:r>
            </w:ins>
            <w:del w:id="4193" w:author="ERCOT" w:date="2023-10-26T12:41:00Z">
              <w:r w:rsidRPr="00E95F39" w:rsidDel="0054701B">
                <w:rPr>
                  <w:sz w:val="22"/>
                  <w:szCs w:val="22"/>
                </w:rPr>
                <w:delText>824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9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5B4F017" w14:textId="2DEDBA00" w:rsidR="008112EF" w:rsidRPr="00E95F39" w:rsidRDefault="008112EF" w:rsidP="00E95F39">
            <w:pPr>
              <w:widowControl/>
              <w:autoSpaceDE/>
              <w:autoSpaceDN/>
              <w:adjustRightInd/>
              <w:jc w:val="center"/>
              <w:rPr>
                <w:b/>
                <w:bCs/>
                <w:sz w:val="22"/>
                <w:szCs w:val="22"/>
              </w:rPr>
            </w:pPr>
            <w:ins w:id="4195" w:author="ERCOT" w:date="2023-10-26T12:41:00Z">
              <w:r w:rsidRPr="00E95F39">
                <w:rPr>
                  <w:sz w:val="22"/>
                  <w:szCs w:val="22"/>
                </w:rPr>
                <w:t>921</w:t>
              </w:r>
            </w:ins>
            <w:del w:id="4196" w:author="ERCOT" w:date="2023-10-26T12:41:00Z">
              <w:r w:rsidRPr="00E95F39" w:rsidDel="0054701B">
                <w:rPr>
                  <w:sz w:val="22"/>
                  <w:szCs w:val="22"/>
                </w:rPr>
                <w:delText>824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197"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96B77DA" w14:textId="2C01AB91" w:rsidR="008112EF" w:rsidRPr="00E95F39" w:rsidRDefault="008112EF" w:rsidP="00E95F39">
            <w:pPr>
              <w:widowControl/>
              <w:autoSpaceDE/>
              <w:autoSpaceDN/>
              <w:adjustRightInd/>
              <w:jc w:val="center"/>
              <w:rPr>
                <w:b/>
                <w:bCs/>
                <w:sz w:val="22"/>
                <w:szCs w:val="22"/>
              </w:rPr>
            </w:pPr>
            <w:ins w:id="4198" w:author="ERCOT" w:date="2023-10-26T12:41:00Z">
              <w:r w:rsidRPr="00E95F39">
                <w:rPr>
                  <w:sz w:val="22"/>
                  <w:szCs w:val="22"/>
                </w:rPr>
                <w:t>921</w:t>
              </w:r>
            </w:ins>
            <w:del w:id="4199" w:author="ERCOT" w:date="2023-10-26T12:41:00Z">
              <w:r w:rsidRPr="00E95F39" w:rsidDel="0054701B">
                <w:rPr>
                  <w:sz w:val="22"/>
                  <w:szCs w:val="22"/>
                </w:rPr>
                <w:delText>824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00"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AE1A357" w14:textId="758D0841" w:rsidR="008112EF" w:rsidRPr="00E95F39" w:rsidRDefault="008112EF" w:rsidP="00E95F39">
            <w:pPr>
              <w:widowControl/>
              <w:autoSpaceDE/>
              <w:autoSpaceDN/>
              <w:adjustRightInd/>
              <w:jc w:val="center"/>
              <w:rPr>
                <w:b/>
                <w:bCs/>
                <w:sz w:val="22"/>
                <w:szCs w:val="22"/>
              </w:rPr>
            </w:pPr>
            <w:ins w:id="4201" w:author="ERCOT" w:date="2023-10-26T12:41:00Z">
              <w:r w:rsidRPr="00E95F39">
                <w:rPr>
                  <w:sz w:val="22"/>
                  <w:szCs w:val="22"/>
                </w:rPr>
                <w:t>921</w:t>
              </w:r>
            </w:ins>
            <w:del w:id="4202" w:author="ERCOT" w:date="2023-10-26T12:41:00Z">
              <w:r w:rsidRPr="00E95F39" w:rsidDel="0054701B">
                <w:rPr>
                  <w:sz w:val="22"/>
                  <w:szCs w:val="22"/>
                </w:rPr>
                <w:delText>824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0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D43FC79" w14:textId="3140615E" w:rsidR="008112EF" w:rsidRPr="00E95F39" w:rsidRDefault="008112EF" w:rsidP="00E95F39">
            <w:pPr>
              <w:widowControl/>
              <w:autoSpaceDE/>
              <w:autoSpaceDN/>
              <w:adjustRightInd/>
              <w:jc w:val="center"/>
              <w:rPr>
                <w:b/>
                <w:bCs/>
                <w:sz w:val="22"/>
                <w:szCs w:val="22"/>
              </w:rPr>
            </w:pPr>
            <w:ins w:id="4204" w:author="ERCOT" w:date="2023-10-26T12:41:00Z">
              <w:r w:rsidRPr="00E95F39">
                <w:rPr>
                  <w:sz w:val="22"/>
                  <w:szCs w:val="22"/>
                </w:rPr>
                <w:t>921</w:t>
              </w:r>
            </w:ins>
            <w:del w:id="4205" w:author="ERCOT" w:date="2023-10-26T12:41:00Z">
              <w:r w:rsidRPr="00E95F39" w:rsidDel="0054701B">
                <w:rPr>
                  <w:sz w:val="22"/>
                  <w:szCs w:val="22"/>
                </w:rPr>
                <w:delText>824</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206"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14398CD2" w14:textId="023D7E83" w:rsidR="008112EF" w:rsidRPr="00E95F39" w:rsidRDefault="008112EF" w:rsidP="00E95F39">
            <w:pPr>
              <w:widowControl/>
              <w:autoSpaceDE/>
              <w:autoSpaceDN/>
              <w:adjustRightInd/>
              <w:jc w:val="center"/>
              <w:rPr>
                <w:b/>
                <w:bCs/>
                <w:sz w:val="22"/>
                <w:szCs w:val="22"/>
              </w:rPr>
            </w:pPr>
            <w:ins w:id="4207" w:author="ERCOT" w:date="2023-10-26T12:41:00Z">
              <w:r w:rsidRPr="00E95F39">
                <w:rPr>
                  <w:sz w:val="22"/>
                  <w:szCs w:val="22"/>
                </w:rPr>
                <w:t>921</w:t>
              </w:r>
            </w:ins>
            <w:del w:id="4208" w:author="ERCOT" w:date="2023-10-26T12:41:00Z">
              <w:r w:rsidRPr="00E95F39" w:rsidDel="0054701B">
                <w:rPr>
                  <w:sz w:val="22"/>
                  <w:szCs w:val="22"/>
                </w:rPr>
                <w:delText>824</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209"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7EDC061D" w14:textId="6E947782" w:rsidR="008112EF" w:rsidRPr="00E95F39" w:rsidRDefault="008112EF" w:rsidP="00E95F39">
            <w:pPr>
              <w:widowControl/>
              <w:autoSpaceDE/>
              <w:autoSpaceDN/>
              <w:adjustRightInd/>
              <w:jc w:val="center"/>
              <w:rPr>
                <w:b/>
                <w:bCs/>
                <w:sz w:val="22"/>
                <w:szCs w:val="22"/>
              </w:rPr>
            </w:pPr>
            <w:ins w:id="4210" w:author="ERCOT" w:date="2023-10-26T12:41:00Z">
              <w:r w:rsidRPr="00E95F39">
                <w:rPr>
                  <w:sz w:val="22"/>
                  <w:szCs w:val="22"/>
                </w:rPr>
                <w:t>958</w:t>
              </w:r>
            </w:ins>
            <w:del w:id="4211" w:author="ERCOT" w:date="2023-10-26T12:41:00Z">
              <w:r w:rsidRPr="00E95F39" w:rsidDel="0054701B">
                <w:rPr>
                  <w:sz w:val="22"/>
                  <w:szCs w:val="22"/>
                </w:rPr>
                <w:delText>721</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212"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59E37EB8" w14:textId="7ECED8BF" w:rsidR="008112EF" w:rsidRPr="00E95F39" w:rsidRDefault="008112EF" w:rsidP="00E95F39">
            <w:pPr>
              <w:widowControl/>
              <w:autoSpaceDE/>
              <w:autoSpaceDN/>
              <w:adjustRightInd/>
              <w:jc w:val="center"/>
              <w:rPr>
                <w:b/>
                <w:bCs/>
                <w:sz w:val="22"/>
                <w:szCs w:val="22"/>
              </w:rPr>
            </w:pPr>
            <w:ins w:id="4213" w:author="ERCOT" w:date="2023-10-26T12:41:00Z">
              <w:r w:rsidRPr="00E95F39">
                <w:rPr>
                  <w:sz w:val="22"/>
                  <w:szCs w:val="22"/>
                </w:rPr>
                <w:t>958</w:t>
              </w:r>
            </w:ins>
            <w:del w:id="4214" w:author="ERCOT" w:date="2023-10-26T12:41:00Z">
              <w:r w:rsidRPr="00E95F39" w:rsidDel="0054701B">
                <w:rPr>
                  <w:sz w:val="22"/>
                  <w:szCs w:val="22"/>
                </w:rPr>
                <w:delText>721</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215"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0781402C" w14:textId="12A245B7" w:rsidR="008112EF" w:rsidRPr="00E95F39" w:rsidRDefault="008112EF" w:rsidP="00E95F39">
            <w:pPr>
              <w:widowControl/>
              <w:autoSpaceDE/>
              <w:autoSpaceDN/>
              <w:adjustRightInd/>
              <w:jc w:val="center"/>
              <w:rPr>
                <w:b/>
                <w:bCs/>
                <w:sz w:val="22"/>
                <w:szCs w:val="22"/>
              </w:rPr>
            </w:pPr>
            <w:ins w:id="4216" w:author="ERCOT" w:date="2023-10-26T12:41:00Z">
              <w:r w:rsidRPr="00E95F39">
                <w:rPr>
                  <w:sz w:val="22"/>
                  <w:szCs w:val="22"/>
                </w:rPr>
                <w:t>958</w:t>
              </w:r>
            </w:ins>
            <w:del w:id="4217" w:author="ERCOT" w:date="2023-10-26T12:41:00Z">
              <w:r w:rsidRPr="00E95F39" w:rsidDel="0054701B">
                <w:rPr>
                  <w:sz w:val="22"/>
                  <w:szCs w:val="22"/>
                </w:rPr>
                <w:delText>721</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218"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04879DF9" w14:textId="572813A2" w:rsidR="008112EF" w:rsidRPr="00E95F39" w:rsidRDefault="008112EF" w:rsidP="00E95F39">
            <w:pPr>
              <w:widowControl/>
              <w:autoSpaceDE/>
              <w:autoSpaceDN/>
              <w:adjustRightInd/>
              <w:jc w:val="center"/>
              <w:rPr>
                <w:b/>
                <w:bCs/>
                <w:sz w:val="22"/>
                <w:szCs w:val="22"/>
              </w:rPr>
            </w:pPr>
            <w:ins w:id="4219" w:author="ERCOT" w:date="2023-10-26T12:41:00Z">
              <w:r w:rsidRPr="00E95F39">
                <w:rPr>
                  <w:sz w:val="22"/>
                  <w:szCs w:val="22"/>
                </w:rPr>
                <w:t>958</w:t>
              </w:r>
            </w:ins>
            <w:del w:id="4220" w:author="ERCOT" w:date="2023-10-26T12:41:00Z">
              <w:r w:rsidRPr="00E95F39" w:rsidDel="0054701B">
                <w:rPr>
                  <w:sz w:val="22"/>
                  <w:szCs w:val="22"/>
                </w:rPr>
                <w:delText>721</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221"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61C3FF98" w14:textId="2ABCB02A" w:rsidR="008112EF" w:rsidRPr="00E95F39" w:rsidRDefault="008112EF" w:rsidP="00E95F39">
            <w:pPr>
              <w:widowControl/>
              <w:autoSpaceDE/>
              <w:autoSpaceDN/>
              <w:adjustRightInd/>
              <w:jc w:val="center"/>
              <w:rPr>
                <w:b/>
                <w:bCs/>
                <w:sz w:val="22"/>
                <w:szCs w:val="22"/>
              </w:rPr>
            </w:pPr>
            <w:ins w:id="4222" w:author="ERCOT" w:date="2023-10-26T12:41:00Z">
              <w:r w:rsidRPr="00E95F39">
                <w:rPr>
                  <w:sz w:val="22"/>
                  <w:szCs w:val="22"/>
                </w:rPr>
                <w:t>958</w:t>
              </w:r>
            </w:ins>
            <w:del w:id="4223" w:author="ERCOT" w:date="2023-10-26T12:41:00Z">
              <w:r w:rsidRPr="00E95F39" w:rsidDel="0054701B">
                <w:rPr>
                  <w:sz w:val="22"/>
                  <w:szCs w:val="22"/>
                </w:rPr>
                <w:delText>721</w:delText>
              </w:r>
            </w:del>
          </w:p>
        </w:tc>
        <w:tc>
          <w:tcPr>
            <w:tcW w:w="244" w:type="pct"/>
            <w:tcBorders>
              <w:top w:val="single" w:sz="4" w:space="0" w:color="auto"/>
              <w:bottom w:val="single" w:sz="4" w:space="0" w:color="auto"/>
            </w:tcBorders>
            <w:vAlign w:val="center"/>
            <w:tcPrChange w:id="4224" w:author="ERCOT" w:date="2023-10-26T12:41:00Z">
              <w:tcPr>
                <w:tcW w:w="244" w:type="pct"/>
                <w:gridSpan w:val="2"/>
                <w:tcBorders>
                  <w:top w:val="single" w:sz="4" w:space="0" w:color="auto"/>
                  <w:bottom w:val="single" w:sz="4" w:space="0" w:color="auto"/>
                </w:tcBorders>
                <w:vAlign w:val="center"/>
              </w:tcPr>
            </w:tcPrChange>
          </w:tcPr>
          <w:p w14:paraId="33E764C6" w14:textId="7448B55F" w:rsidR="008112EF" w:rsidRPr="00E95F39" w:rsidRDefault="008112EF" w:rsidP="00E95F39">
            <w:pPr>
              <w:widowControl/>
              <w:autoSpaceDE/>
              <w:autoSpaceDN/>
              <w:adjustRightInd/>
              <w:jc w:val="center"/>
              <w:rPr>
                <w:b/>
                <w:bCs/>
                <w:sz w:val="22"/>
                <w:szCs w:val="22"/>
              </w:rPr>
            </w:pPr>
            <w:ins w:id="4225" w:author="ERCOT" w:date="2023-10-26T12:41:00Z">
              <w:r w:rsidRPr="00E95F39">
                <w:rPr>
                  <w:sz w:val="22"/>
                  <w:szCs w:val="22"/>
                </w:rPr>
                <w:t>958</w:t>
              </w:r>
            </w:ins>
            <w:del w:id="4226" w:author="ERCOT" w:date="2023-10-26T12:41:00Z">
              <w:r w:rsidRPr="00E95F39" w:rsidDel="0054701B">
                <w:rPr>
                  <w:sz w:val="22"/>
                  <w:szCs w:val="22"/>
                </w:rPr>
                <w:delText>721</w:delText>
              </w:r>
            </w:del>
          </w:p>
        </w:tc>
      </w:tr>
      <w:tr w:rsidR="008112EF" w:rsidRPr="00E66AD4" w14:paraId="23AFDAD8" w14:textId="79D3B822"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227"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228"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229"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7AAA86FC" w14:textId="77777777" w:rsidR="008112EF" w:rsidRPr="000357D1" w:rsidRDefault="008112EF" w:rsidP="008112EF">
            <w:pPr>
              <w:widowControl/>
              <w:autoSpaceDE/>
              <w:autoSpaceDN/>
              <w:adjustRightInd/>
              <w:jc w:val="center"/>
              <w:rPr>
                <w:sz w:val="22"/>
                <w:szCs w:val="22"/>
              </w:rPr>
            </w:pPr>
            <w:r w:rsidRPr="000357D1">
              <w:rPr>
                <w:b/>
                <w:bCs/>
                <w:sz w:val="22"/>
                <w:szCs w:val="22"/>
              </w:rPr>
              <w:t>Feb.</w:t>
            </w:r>
          </w:p>
        </w:tc>
        <w:tc>
          <w:tcPr>
            <w:tcW w:w="199" w:type="pct"/>
            <w:tcBorders>
              <w:top w:val="single" w:sz="4" w:space="0" w:color="auto"/>
              <w:left w:val="single" w:sz="4" w:space="0" w:color="000000"/>
              <w:bottom w:val="single" w:sz="4" w:space="0" w:color="auto"/>
              <w:right w:val="single" w:sz="4" w:space="0" w:color="000000"/>
            </w:tcBorders>
            <w:vAlign w:val="center"/>
            <w:tcPrChange w:id="4230"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7B09702C" w14:textId="04A6677D" w:rsidR="008112EF" w:rsidRPr="00E95F39" w:rsidRDefault="008112EF" w:rsidP="00E95F39">
            <w:pPr>
              <w:widowControl/>
              <w:autoSpaceDE/>
              <w:autoSpaceDN/>
              <w:adjustRightInd/>
              <w:jc w:val="center"/>
              <w:rPr>
                <w:b/>
                <w:bCs/>
                <w:sz w:val="22"/>
                <w:szCs w:val="22"/>
              </w:rPr>
            </w:pPr>
            <w:ins w:id="4231" w:author="ERCOT" w:date="2023-10-26T12:41:00Z">
              <w:r w:rsidRPr="00E95F39">
                <w:rPr>
                  <w:sz w:val="22"/>
                  <w:szCs w:val="22"/>
                </w:rPr>
                <w:t>432</w:t>
              </w:r>
            </w:ins>
            <w:del w:id="4232" w:author="ERCOT" w:date="2023-10-26T12:41:00Z">
              <w:r w:rsidRPr="00E95F39" w:rsidDel="0054701B">
                <w:rPr>
                  <w:sz w:val="22"/>
                  <w:szCs w:val="22"/>
                </w:rPr>
                <w:delText>430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3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421474A" w14:textId="7BD5F1A8" w:rsidR="008112EF" w:rsidRPr="00E95F39" w:rsidRDefault="008112EF" w:rsidP="00E95F39">
            <w:pPr>
              <w:widowControl/>
              <w:autoSpaceDE/>
              <w:autoSpaceDN/>
              <w:adjustRightInd/>
              <w:jc w:val="center"/>
              <w:rPr>
                <w:b/>
                <w:bCs/>
                <w:sz w:val="22"/>
                <w:szCs w:val="22"/>
              </w:rPr>
            </w:pPr>
            <w:ins w:id="4234" w:author="ERCOT" w:date="2023-10-26T12:41:00Z">
              <w:r w:rsidRPr="00E95F39">
                <w:rPr>
                  <w:sz w:val="22"/>
                  <w:szCs w:val="22"/>
                </w:rPr>
                <w:t>432</w:t>
              </w:r>
            </w:ins>
            <w:del w:id="4235" w:author="ERCOT" w:date="2023-10-26T12:41:00Z">
              <w:r w:rsidRPr="00E95F39" w:rsidDel="0054701B">
                <w:rPr>
                  <w:sz w:val="22"/>
                  <w:szCs w:val="22"/>
                </w:rPr>
                <w:delText>430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3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BB8ACBC" w14:textId="1E8C6CED" w:rsidR="008112EF" w:rsidRPr="00E95F39" w:rsidRDefault="008112EF" w:rsidP="00E95F39">
            <w:pPr>
              <w:widowControl/>
              <w:autoSpaceDE/>
              <w:autoSpaceDN/>
              <w:adjustRightInd/>
              <w:jc w:val="center"/>
              <w:rPr>
                <w:b/>
                <w:bCs/>
                <w:sz w:val="22"/>
                <w:szCs w:val="22"/>
              </w:rPr>
            </w:pPr>
            <w:ins w:id="4237" w:author="ERCOT" w:date="2023-10-26T12:41:00Z">
              <w:r w:rsidRPr="00E95F39">
                <w:rPr>
                  <w:sz w:val="22"/>
                  <w:szCs w:val="22"/>
                </w:rPr>
                <w:t>432</w:t>
              </w:r>
            </w:ins>
            <w:del w:id="4238" w:author="ERCOT" w:date="2023-10-26T12:41:00Z">
              <w:r w:rsidRPr="00E95F39" w:rsidDel="0054701B">
                <w:rPr>
                  <w:sz w:val="22"/>
                  <w:szCs w:val="22"/>
                </w:rPr>
                <w:delText>430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3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6C793BE" w14:textId="636296D1" w:rsidR="008112EF" w:rsidRPr="00E95F39" w:rsidRDefault="008112EF" w:rsidP="00E95F39">
            <w:pPr>
              <w:widowControl/>
              <w:autoSpaceDE/>
              <w:autoSpaceDN/>
              <w:adjustRightInd/>
              <w:jc w:val="center"/>
              <w:rPr>
                <w:b/>
                <w:bCs/>
                <w:sz w:val="22"/>
                <w:szCs w:val="22"/>
              </w:rPr>
            </w:pPr>
            <w:ins w:id="4240" w:author="ERCOT" w:date="2023-10-26T12:41:00Z">
              <w:r w:rsidRPr="00E95F39">
                <w:rPr>
                  <w:sz w:val="22"/>
                  <w:szCs w:val="22"/>
                </w:rPr>
                <w:t>432</w:t>
              </w:r>
            </w:ins>
            <w:del w:id="4241" w:author="ERCOT" w:date="2023-10-26T12:41:00Z">
              <w:r w:rsidRPr="00E95F39" w:rsidDel="0054701B">
                <w:rPr>
                  <w:sz w:val="22"/>
                  <w:szCs w:val="22"/>
                </w:rPr>
                <w:delText>430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4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17BCC25" w14:textId="47E24627" w:rsidR="008112EF" w:rsidRPr="00E95F39" w:rsidRDefault="008112EF" w:rsidP="00E95F39">
            <w:pPr>
              <w:widowControl/>
              <w:autoSpaceDE/>
              <w:autoSpaceDN/>
              <w:adjustRightInd/>
              <w:jc w:val="center"/>
              <w:rPr>
                <w:b/>
                <w:bCs/>
                <w:sz w:val="22"/>
                <w:szCs w:val="22"/>
              </w:rPr>
            </w:pPr>
            <w:ins w:id="4243" w:author="ERCOT" w:date="2023-10-26T12:41:00Z">
              <w:r w:rsidRPr="00E95F39">
                <w:rPr>
                  <w:sz w:val="22"/>
                  <w:szCs w:val="22"/>
                </w:rPr>
                <w:t>432</w:t>
              </w:r>
            </w:ins>
            <w:del w:id="4244" w:author="ERCOT" w:date="2023-10-26T12:41:00Z">
              <w:r w:rsidRPr="00E95F39" w:rsidDel="0054701B">
                <w:rPr>
                  <w:sz w:val="22"/>
                  <w:szCs w:val="22"/>
                </w:rPr>
                <w:delText>430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4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5538579" w14:textId="719D473F" w:rsidR="008112EF" w:rsidRPr="00E95F39" w:rsidRDefault="008112EF" w:rsidP="00E95F39">
            <w:pPr>
              <w:widowControl/>
              <w:autoSpaceDE/>
              <w:autoSpaceDN/>
              <w:adjustRightInd/>
              <w:jc w:val="center"/>
              <w:rPr>
                <w:b/>
                <w:bCs/>
                <w:sz w:val="22"/>
                <w:szCs w:val="22"/>
              </w:rPr>
            </w:pPr>
            <w:ins w:id="4246" w:author="ERCOT" w:date="2023-10-26T12:41:00Z">
              <w:r w:rsidRPr="00E95F39">
                <w:rPr>
                  <w:sz w:val="22"/>
                  <w:szCs w:val="22"/>
                </w:rPr>
                <w:t>432</w:t>
              </w:r>
            </w:ins>
            <w:del w:id="4247" w:author="ERCOT" w:date="2023-10-26T12:41:00Z">
              <w:r w:rsidRPr="00E95F39" w:rsidDel="0054701B">
                <w:rPr>
                  <w:sz w:val="22"/>
                  <w:szCs w:val="22"/>
                </w:rPr>
                <w:delText>430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4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0347196" w14:textId="10837FF0" w:rsidR="008112EF" w:rsidRPr="00E95F39" w:rsidRDefault="008112EF" w:rsidP="00E95F39">
            <w:pPr>
              <w:widowControl/>
              <w:autoSpaceDE/>
              <w:autoSpaceDN/>
              <w:adjustRightInd/>
              <w:jc w:val="center"/>
              <w:rPr>
                <w:b/>
                <w:bCs/>
                <w:sz w:val="22"/>
                <w:szCs w:val="22"/>
              </w:rPr>
            </w:pPr>
            <w:ins w:id="4249" w:author="ERCOT" w:date="2023-10-26T12:41:00Z">
              <w:r w:rsidRPr="00E95F39">
                <w:rPr>
                  <w:sz w:val="22"/>
                  <w:szCs w:val="22"/>
                </w:rPr>
                <w:t>805</w:t>
              </w:r>
            </w:ins>
            <w:del w:id="4250" w:author="ERCOT" w:date="2023-10-26T12:41:00Z">
              <w:r w:rsidRPr="00E95F39" w:rsidDel="0054701B">
                <w:rPr>
                  <w:sz w:val="22"/>
                  <w:szCs w:val="22"/>
                </w:rPr>
                <w:delText>769</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5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6F66049" w14:textId="0339D71D" w:rsidR="008112EF" w:rsidRPr="00E95F39" w:rsidRDefault="008112EF" w:rsidP="00E95F39">
            <w:pPr>
              <w:widowControl/>
              <w:autoSpaceDE/>
              <w:autoSpaceDN/>
              <w:adjustRightInd/>
              <w:jc w:val="center"/>
              <w:rPr>
                <w:b/>
                <w:bCs/>
                <w:sz w:val="22"/>
                <w:szCs w:val="22"/>
              </w:rPr>
            </w:pPr>
            <w:ins w:id="4252" w:author="ERCOT" w:date="2023-10-26T12:41:00Z">
              <w:r w:rsidRPr="00E95F39">
                <w:rPr>
                  <w:sz w:val="22"/>
                  <w:szCs w:val="22"/>
                </w:rPr>
                <w:t>805</w:t>
              </w:r>
            </w:ins>
            <w:del w:id="4253" w:author="ERCOT" w:date="2023-10-26T12:41:00Z">
              <w:r w:rsidRPr="00E95F39" w:rsidDel="0054701B">
                <w:rPr>
                  <w:sz w:val="22"/>
                  <w:szCs w:val="22"/>
                </w:rPr>
                <w:delText>769</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254"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34D88D5D" w14:textId="1CBB54CF" w:rsidR="008112EF" w:rsidRPr="00E95F39" w:rsidRDefault="008112EF" w:rsidP="00E95F39">
            <w:pPr>
              <w:widowControl/>
              <w:autoSpaceDE/>
              <w:autoSpaceDN/>
              <w:adjustRightInd/>
              <w:jc w:val="center"/>
              <w:rPr>
                <w:b/>
                <w:bCs/>
                <w:sz w:val="22"/>
                <w:szCs w:val="22"/>
              </w:rPr>
            </w:pPr>
            <w:ins w:id="4255" w:author="ERCOT" w:date="2023-10-26T12:41:00Z">
              <w:r w:rsidRPr="00E95F39">
                <w:rPr>
                  <w:sz w:val="22"/>
                  <w:szCs w:val="22"/>
                </w:rPr>
                <w:t>805</w:t>
              </w:r>
            </w:ins>
            <w:del w:id="4256" w:author="ERCOT" w:date="2023-10-26T12:41:00Z">
              <w:r w:rsidRPr="00E95F39" w:rsidDel="0054701B">
                <w:rPr>
                  <w:sz w:val="22"/>
                  <w:szCs w:val="22"/>
                </w:rPr>
                <w:delText>769</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257"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72B3EF24" w14:textId="03E9970D" w:rsidR="008112EF" w:rsidRPr="00E95F39" w:rsidRDefault="008112EF" w:rsidP="00E95F39">
            <w:pPr>
              <w:widowControl/>
              <w:autoSpaceDE/>
              <w:autoSpaceDN/>
              <w:adjustRightInd/>
              <w:jc w:val="center"/>
              <w:rPr>
                <w:b/>
                <w:bCs/>
                <w:sz w:val="22"/>
                <w:szCs w:val="22"/>
              </w:rPr>
            </w:pPr>
            <w:ins w:id="4258" w:author="ERCOT" w:date="2023-10-26T12:41:00Z">
              <w:r w:rsidRPr="00E95F39">
                <w:rPr>
                  <w:sz w:val="22"/>
                  <w:szCs w:val="22"/>
                </w:rPr>
                <w:t>805</w:t>
              </w:r>
            </w:ins>
            <w:del w:id="4259" w:author="ERCOT" w:date="2023-10-26T12:41:00Z">
              <w:r w:rsidRPr="00E95F39" w:rsidDel="0054701B">
                <w:rPr>
                  <w:sz w:val="22"/>
                  <w:szCs w:val="22"/>
                </w:rPr>
                <w:delText>769</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6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BEA276B" w14:textId="4D4643AE" w:rsidR="008112EF" w:rsidRPr="00E95F39" w:rsidRDefault="008112EF" w:rsidP="00E95F39">
            <w:pPr>
              <w:widowControl/>
              <w:autoSpaceDE/>
              <w:autoSpaceDN/>
              <w:adjustRightInd/>
              <w:jc w:val="center"/>
              <w:rPr>
                <w:b/>
                <w:bCs/>
                <w:sz w:val="22"/>
                <w:szCs w:val="22"/>
              </w:rPr>
            </w:pPr>
            <w:ins w:id="4261" w:author="ERCOT" w:date="2023-10-26T12:41:00Z">
              <w:r w:rsidRPr="00E95F39">
                <w:rPr>
                  <w:sz w:val="22"/>
                  <w:szCs w:val="22"/>
                </w:rPr>
                <w:t>805</w:t>
              </w:r>
            </w:ins>
            <w:del w:id="4262" w:author="ERCOT" w:date="2023-10-26T12:41:00Z">
              <w:r w:rsidRPr="00E95F39" w:rsidDel="0054701B">
                <w:rPr>
                  <w:sz w:val="22"/>
                  <w:szCs w:val="22"/>
                </w:rPr>
                <w:delText>769</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6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0F73113" w14:textId="489231EE" w:rsidR="008112EF" w:rsidRPr="00E95F39" w:rsidRDefault="008112EF" w:rsidP="00E95F39">
            <w:pPr>
              <w:widowControl/>
              <w:autoSpaceDE/>
              <w:autoSpaceDN/>
              <w:adjustRightInd/>
              <w:jc w:val="center"/>
              <w:rPr>
                <w:b/>
                <w:bCs/>
                <w:sz w:val="22"/>
                <w:szCs w:val="22"/>
              </w:rPr>
            </w:pPr>
            <w:ins w:id="4264" w:author="ERCOT" w:date="2023-10-26T12:41:00Z">
              <w:r w:rsidRPr="00E95F39">
                <w:rPr>
                  <w:sz w:val="22"/>
                  <w:szCs w:val="22"/>
                </w:rPr>
                <w:t>805</w:t>
              </w:r>
            </w:ins>
            <w:del w:id="4265" w:author="ERCOT" w:date="2023-10-26T12:41:00Z">
              <w:r w:rsidRPr="00E95F39" w:rsidDel="0054701B">
                <w:rPr>
                  <w:sz w:val="22"/>
                  <w:szCs w:val="22"/>
                </w:rPr>
                <w:delText>769</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66"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62293D3" w14:textId="251261FF" w:rsidR="008112EF" w:rsidRPr="00E95F39" w:rsidRDefault="008112EF" w:rsidP="00E95F39">
            <w:pPr>
              <w:widowControl/>
              <w:autoSpaceDE/>
              <w:autoSpaceDN/>
              <w:adjustRightInd/>
              <w:jc w:val="center"/>
              <w:rPr>
                <w:b/>
                <w:bCs/>
                <w:sz w:val="22"/>
                <w:szCs w:val="22"/>
              </w:rPr>
            </w:pPr>
            <w:ins w:id="4267" w:author="ERCOT" w:date="2023-10-26T12:41:00Z">
              <w:r w:rsidRPr="00E95F39">
                <w:rPr>
                  <w:sz w:val="22"/>
                  <w:szCs w:val="22"/>
                </w:rPr>
                <w:t>1013</w:t>
              </w:r>
            </w:ins>
            <w:del w:id="4268" w:author="ERCOT" w:date="2023-10-26T12:41:00Z">
              <w:r w:rsidRPr="00E95F39" w:rsidDel="0054701B">
                <w:rPr>
                  <w:sz w:val="22"/>
                  <w:szCs w:val="22"/>
                </w:rPr>
                <w:delText>900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6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78DCB08" w14:textId="1796925D" w:rsidR="008112EF" w:rsidRPr="00E95F39" w:rsidRDefault="008112EF" w:rsidP="00E95F39">
            <w:pPr>
              <w:widowControl/>
              <w:autoSpaceDE/>
              <w:autoSpaceDN/>
              <w:adjustRightInd/>
              <w:jc w:val="center"/>
              <w:rPr>
                <w:b/>
                <w:bCs/>
                <w:sz w:val="22"/>
                <w:szCs w:val="22"/>
              </w:rPr>
            </w:pPr>
            <w:ins w:id="4270" w:author="ERCOT" w:date="2023-10-26T12:41:00Z">
              <w:r w:rsidRPr="00E95F39">
                <w:rPr>
                  <w:sz w:val="22"/>
                  <w:szCs w:val="22"/>
                </w:rPr>
                <w:t>1013</w:t>
              </w:r>
            </w:ins>
            <w:del w:id="4271" w:author="ERCOT" w:date="2023-10-26T12:41:00Z">
              <w:r w:rsidRPr="00E95F39" w:rsidDel="0054701B">
                <w:rPr>
                  <w:sz w:val="22"/>
                  <w:szCs w:val="22"/>
                </w:rPr>
                <w:delText>900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72"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5B2F9C1" w14:textId="08908BA2" w:rsidR="008112EF" w:rsidRPr="00E95F39" w:rsidRDefault="008112EF" w:rsidP="00E95F39">
            <w:pPr>
              <w:widowControl/>
              <w:autoSpaceDE/>
              <w:autoSpaceDN/>
              <w:adjustRightInd/>
              <w:jc w:val="center"/>
              <w:rPr>
                <w:b/>
                <w:bCs/>
                <w:sz w:val="22"/>
                <w:szCs w:val="22"/>
              </w:rPr>
            </w:pPr>
            <w:ins w:id="4273" w:author="ERCOT" w:date="2023-10-26T12:41:00Z">
              <w:r w:rsidRPr="00E95F39">
                <w:rPr>
                  <w:sz w:val="22"/>
                  <w:szCs w:val="22"/>
                </w:rPr>
                <w:t>1013</w:t>
              </w:r>
            </w:ins>
            <w:del w:id="4274" w:author="ERCOT" w:date="2023-10-26T12:41:00Z">
              <w:r w:rsidRPr="00E95F39" w:rsidDel="0054701B">
                <w:rPr>
                  <w:sz w:val="22"/>
                  <w:szCs w:val="22"/>
                </w:rPr>
                <w:delText>900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75"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E2420BB" w14:textId="178736CC" w:rsidR="008112EF" w:rsidRPr="00E95F39" w:rsidRDefault="008112EF" w:rsidP="00E95F39">
            <w:pPr>
              <w:widowControl/>
              <w:autoSpaceDE/>
              <w:autoSpaceDN/>
              <w:adjustRightInd/>
              <w:jc w:val="center"/>
              <w:rPr>
                <w:b/>
                <w:bCs/>
                <w:sz w:val="22"/>
                <w:szCs w:val="22"/>
              </w:rPr>
            </w:pPr>
            <w:ins w:id="4276" w:author="ERCOT" w:date="2023-10-26T12:41:00Z">
              <w:r w:rsidRPr="00E95F39">
                <w:rPr>
                  <w:sz w:val="22"/>
                  <w:szCs w:val="22"/>
                </w:rPr>
                <w:t>1013</w:t>
              </w:r>
            </w:ins>
            <w:del w:id="4277" w:author="ERCOT" w:date="2023-10-26T12:41:00Z">
              <w:r w:rsidRPr="00E95F39" w:rsidDel="0054701B">
                <w:rPr>
                  <w:sz w:val="22"/>
                  <w:szCs w:val="22"/>
                </w:rPr>
                <w:delText>900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7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B086194" w14:textId="7D9C3217" w:rsidR="008112EF" w:rsidRPr="00E95F39" w:rsidRDefault="008112EF" w:rsidP="00E95F39">
            <w:pPr>
              <w:widowControl/>
              <w:autoSpaceDE/>
              <w:autoSpaceDN/>
              <w:adjustRightInd/>
              <w:jc w:val="center"/>
              <w:rPr>
                <w:b/>
                <w:bCs/>
                <w:sz w:val="22"/>
                <w:szCs w:val="22"/>
              </w:rPr>
            </w:pPr>
            <w:ins w:id="4279" w:author="ERCOT" w:date="2023-10-26T12:41:00Z">
              <w:r w:rsidRPr="00E95F39">
                <w:rPr>
                  <w:sz w:val="22"/>
                  <w:szCs w:val="22"/>
                </w:rPr>
                <w:t>1013</w:t>
              </w:r>
            </w:ins>
            <w:del w:id="4280" w:author="ERCOT" w:date="2023-10-26T12:41:00Z">
              <w:r w:rsidRPr="00E95F39" w:rsidDel="0054701B">
                <w:rPr>
                  <w:sz w:val="22"/>
                  <w:szCs w:val="22"/>
                </w:rPr>
                <w:delText>900</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281"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B9434B9" w14:textId="1E7B385F" w:rsidR="008112EF" w:rsidRPr="00E95F39" w:rsidRDefault="008112EF" w:rsidP="00E95F39">
            <w:pPr>
              <w:widowControl/>
              <w:autoSpaceDE/>
              <w:autoSpaceDN/>
              <w:adjustRightInd/>
              <w:jc w:val="center"/>
              <w:rPr>
                <w:b/>
                <w:bCs/>
                <w:sz w:val="22"/>
                <w:szCs w:val="22"/>
              </w:rPr>
            </w:pPr>
            <w:ins w:id="4282" w:author="ERCOT" w:date="2023-10-26T12:41:00Z">
              <w:r w:rsidRPr="00E95F39">
                <w:rPr>
                  <w:sz w:val="22"/>
                  <w:szCs w:val="22"/>
                </w:rPr>
                <w:t>1013</w:t>
              </w:r>
            </w:ins>
            <w:del w:id="4283" w:author="ERCOT" w:date="2023-10-26T12:41:00Z">
              <w:r w:rsidRPr="00E95F39" w:rsidDel="0054701B">
                <w:rPr>
                  <w:sz w:val="22"/>
                  <w:szCs w:val="22"/>
                </w:rPr>
                <w:delText>900</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284"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6FB75B65" w14:textId="26919849" w:rsidR="008112EF" w:rsidRPr="00E95F39" w:rsidRDefault="008112EF" w:rsidP="00E95F39">
            <w:pPr>
              <w:widowControl/>
              <w:autoSpaceDE/>
              <w:autoSpaceDN/>
              <w:adjustRightInd/>
              <w:jc w:val="center"/>
              <w:rPr>
                <w:b/>
                <w:bCs/>
                <w:sz w:val="22"/>
                <w:szCs w:val="22"/>
              </w:rPr>
            </w:pPr>
            <w:ins w:id="4285" w:author="ERCOT" w:date="2023-10-26T12:41:00Z">
              <w:r w:rsidRPr="00E95F39">
                <w:rPr>
                  <w:sz w:val="22"/>
                  <w:szCs w:val="22"/>
                </w:rPr>
                <w:t>704</w:t>
              </w:r>
            </w:ins>
            <w:del w:id="4286" w:author="ERCOT" w:date="2023-10-26T12:41:00Z">
              <w:r w:rsidRPr="00E95F39" w:rsidDel="0054701B">
                <w:rPr>
                  <w:sz w:val="22"/>
                  <w:szCs w:val="22"/>
                </w:rPr>
                <w:delText>658</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287"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683A28C0" w14:textId="25917422" w:rsidR="008112EF" w:rsidRPr="00E95F39" w:rsidRDefault="008112EF" w:rsidP="00E95F39">
            <w:pPr>
              <w:widowControl/>
              <w:autoSpaceDE/>
              <w:autoSpaceDN/>
              <w:adjustRightInd/>
              <w:jc w:val="center"/>
              <w:rPr>
                <w:b/>
                <w:bCs/>
                <w:sz w:val="22"/>
                <w:szCs w:val="22"/>
              </w:rPr>
            </w:pPr>
            <w:ins w:id="4288" w:author="ERCOT" w:date="2023-10-26T12:41:00Z">
              <w:r w:rsidRPr="00E95F39">
                <w:rPr>
                  <w:sz w:val="22"/>
                  <w:szCs w:val="22"/>
                </w:rPr>
                <w:t>704</w:t>
              </w:r>
            </w:ins>
            <w:del w:id="4289" w:author="ERCOT" w:date="2023-10-26T12:41:00Z">
              <w:r w:rsidRPr="00E95F39" w:rsidDel="0054701B">
                <w:rPr>
                  <w:sz w:val="22"/>
                  <w:szCs w:val="22"/>
                </w:rPr>
                <w:delText>658</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290"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1A3A3FB8" w14:textId="0709F6BD" w:rsidR="008112EF" w:rsidRPr="00E95F39" w:rsidRDefault="008112EF" w:rsidP="00E95F39">
            <w:pPr>
              <w:widowControl/>
              <w:autoSpaceDE/>
              <w:autoSpaceDN/>
              <w:adjustRightInd/>
              <w:jc w:val="center"/>
              <w:rPr>
                <w:b/>
                <w:bCs/>
                <w:sz w:val="22"/>
                <w:szCs w:val="22"/>
              </w:rPr>
            </w:pPr>
            <w:ins w:id="4291" w:author="ERCOT" w:date="2023-10-26T12:41:00Z">
              <w:r w:rsidRPr="00E95F39">
                <w:rPr>
                  <w:sz w:val="22"/>
                  <w:szCs w:val="22"/>
                </w:rPr>
                <w:t>704</w:t>
              </w:r>
            </w:ins>
            <w:del w:id="4292" w:author="ERCOT" w:date="2023-10-26T12:41:00Z">
              <w:r w:rsidRPr="00E95F39" w:rsidDel="0054701B">
                <w:rPr>
                  <w:sz w:val="22"/>
                  <w:szCs w:val="22"/>
                </w:rPr>
                <w:delText>658</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293"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47AB33E2" w14:textId="795EFAA1" w:rsidR="008112EF" w:rsidRPr="00E95F39" w:rsidRDefault="008112EF" w:rsidP="00E95F39">
            <w:pPr>
              <w:widowControl/>
              <w:autoSpaceDE/>
              <w:autoSpaceDN/>
              <w:adjustRightInd/>
              <w:jc w:val="center"/>
              <w:rPr>
                <w:b/>
                <w:bCs/>
                <w:sz w:val="22"/>
                <w:szCs w:val="22"/>
              </w:rPr>
            </w:pPr>
            <w:ins w:id="4294" w:author="ERCOT" w:date="2023-10-26T12:41:00Z">
              <w:r w:rsidRPr="00E95F39">
                <w:rPr>
                  <w:sz w:val="22"/>
                  <w:szCs w:val="22"/>
                </w:rPr>
                <w:t>704</w:t>
              </w:r>
            </w:ins>
            <w:del w:id="4295" w:author="ERCOT" w:date="2023-10-26T12:41:00Z">
              <w:r w:rsidRPr="00E95F39" w:rsidDel="0054701B">
                <w:rPr>
                  <w:sz w:val="22"/>
                  <w:szCs w:val="22"/>
                </w:rPr>
                <w:delText>658</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296"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0DF24E3B" w14:textId="6774A57B" w:rsidR="008112EF" w:rsidRPr="00E95F39" w:rsidRDefault="008112EF" w:rsidP="00E95F39">
            <w:pPr>
              <w:widowControl/>
              <w:autoSpaceDE/>
              <w:autoSpaceDN/>
              <w:adjustRightInd/>
              <w:jc w:val="center"/>
              <w:rPr>
                <w:b/>
                <w:bCs/>
                <w:sz w:val="22"/>
                <w:szCs w:val="22"/>
              </w:rPr>
            </w:pPr>
            <w:ins w:id="4297" w:author="ERCOT" w:date="2023-10-26T12:41:00Z">
              <w:r w:rsidRPr="00E95F39">
                <w:rPr>
                  <w:sz w:val="22"/>
                  <w:szCs w:val="22"/>
                </w:rPr>
                <w:t>704</w:t>
              </w:r>
            </w:ins>
            <w:del w:id="4298" w:author="ERCOT" w:date="2023-10-26T12:41:00Z">
              <w:r w:rsidRPr="00E95F39" w:rsidDel="0054701B">
                <w:rPr>
                  <w:sz w:val="22"/>
                  <w:szCs w:val="22"/>
                </w:rPr>
                <w:delText>658</w:delText>
              </w:r>
            </w:del>
          </w:p>
        </w:tc>
        <w:tc>
          <w:tcPr>
            <w:tcW w:w="244" w:type="pct"/>
            <w:tcBorders>
              <w:top w:val="single" w:sz="4" w:space="0" w:color="auto"/>
              <w:bottom w:val="single" w:sz="4" w:space="0" w:color="auto"/>
            </w:tcBorders>
            <w:vAlign w:val="center"/>
            <w:tcPrChange w:id="4299" w:author="ERCOT" w:date="2023-10-26T12:41:00Z">
              <w:tcPr>
                <w:tcW w:w="244" w:type="pct"/>
                <w:gridSpan w:val="2"/>
                <w:tcBorders>
                  <w:top w:val="single" w:sz="4" w:space="0" w:color="auto"/>
                  <w:bottom w:val="single" w:sz="4" w:space="0" w:color="auto"/>
                </w:tcBorders>
                <w:vAlign w:val="center"/>
              </w:tcPr>
            </w:tcPrChange>
          </w:tcPr>
          <w:p w14:paraId="4A4BEB9C" w14:textId="110CD365" w:rsidR="008112EF" w:rsidRPr="00E95F39" w:rsidRDefault="008112EF" w:rsidP="00E95F39">
            <w:pPr>
              <w:widowControl/>
              <w:autoSpaceDE/>
              <w:autoSpaceDN/>
              <w:adjustRightInd/>
              <w:jc w:val="center"/>
              <w:rPr>
                <w:b/>
                <w:bCs/>
                <w:sz w:val="22"/>
                <w:szCs w:val="22"/>
              </w:rPr>
            </w:pPr>
            <w:ins w:id="4300" w:author="ERCOT" w:date="2023-10-26T12:41:00Z">
              <w:r w:rsidRPr="00E95F39">
                <w:rPr>
                  <w:sz w:val="22"/>
                  <w:szCs w:val="22"/>
                </w:rPr>
                <w:t>704</w:t>
              </w:r>
            </w:ins>
            <w:del w:id="4301" w:author="ERCOT" w:date="2023-10-26T12:41:00Z">
              <w:r w:rsidRPr="00E95F39" w:rsidDel="0054701B">
                <w:rPr>
                  <w:sz w:val="22"/>
                  <w:szCs w:val="22"/>
                </w:rPr>
                <w:delText>658</w:delText>
              </w:r>
            </w:del>
          </w:p>
        </w:tc>
      </w:tr>
      <w:tr w:rsidR="008112EF" w:rsidRPr="00E66AD4" w14:paraId="3E44E4F7" w14:textId="0DDAD575"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302"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303"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304"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2C6B46CB" w14:textId="77777777" w:rsidR="008112EF" w:rsidRPr="000357D1" w:rsidRDefault="008112EF" w:rsidP="008112EF">
            <w:pPr>
              <w:widowControl/>
              <w:autoSpaceDE/>
              <w:autoSpaceDN/>
              <w:adjustRightInd/>
              <w:jc w:val="center"/>
              <w:rPr>
                <w:sz w:val="22"/>
                <w:szCs w:val="22"/>
              </w:rPr>
            </w:pPr>
            <w:r w:rsidRPr="000357D1">
              <w:rPr>
                <w:b/>
                <w:bCs/>
                <w:sz w:val="22"/>
                <w:szCs w:val="22"/>
              </w:rPr>
              <w:t>Mar.</w:t>
            </w:r>
          </w:p>
        </w:tc>
        <w:tc>
          <w:tcPr>
            <w:tcW w:w="199" w:type="pct"/>
            <w:tcBorders>
              <w:top w:val="single" w:sz="4" w:space="0" w:color="auto"/>
              <w:left w:val="single" w:sz="4" w:space="0" w:color="000000"/>
              <w:bottom w:val="single" w:sz="4" w:space="0" w:color="auto"/>
              <w:right w:val="single" w:sz="4" w:space="0" w:color="000000"/>
            </w:tcBorders>
            <w:vAlign w:val="center"/>
            <w:tcPrChange w:id="4305"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2A87A7AC" w14:textId="5C9EE55F" w:rsidR="008112EF" w:rsidRPr="00E95F39" w:rsidRDefault="008112EF" w:rsidP="00E95F39">
            <w:pPr>
              <w:widowControl/>
              <w:autoSpaceDE/>
              <w:autoSpaceDN/>
              <w:adjustRightInd/>
              <w:jc w:val="center"/>
              <w:rPr>
                <w:b/>
                <w:bCs/>
                <w:sz w:val="22"/>
                <w:szCs w:val="22"/>
              </w:rPr>
            </w:pPr>
            <w:ins w:id="4306" w:author="ERCOT" w:date="2023-10-26T12:41:00Z">
              <w:r w:rsidRPr="00E95F39">
                <w:rPr>
                  <w:sz w:val="22"/>
                  <w:szCs w:val="22"/>
                </w:rPr>
                <w:t>515</w:t>
              </w:r>
            </w:ins>
            <w:del w:id="4307" w:author="ERCOT" w:date="2023-10-26T12:41:00Z">
              <w:r w:rsidRPr="00E95F39" w:rsidDel="0054701B">
                <w:rPr>
                  <w:sz w:val="22"/>
                  <w:szCs w:val="22"/>
                </w:rPr>
                <w:delText>518</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30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13847BA" w14:textId="5FC3DE54" w:rsidR="008112EF" w:rsidRPr="00E95F39" w:rsidRDefault="008112EF" w:rsidP="00E95F39">
            <w:pPr>
              <w:widowControl/>
              <w:autoSpaceDE/>
              <w:autoSpaceDN/>
              <w:adjustRightInd/>
              <w:jc w:val="center"/>
              <w:rPr>
                <w:b/>
                <w:bCs/>
                <w:sz w:val="22"/>
                <w:szCs w:val="22"/>
              </w:rPr>
            </w:pPr>
            <w:ins w:id="4309" w:author="ERCOT" w:date="2023-10-26T12:41:00Z">
              <w:r w:rsidRPr="00E95F39">
                <w:rPr>
                  <w:sz w:val="22"/>
                  <w:szCs w:val="22"/>
                </w:rPr>
                <w:t>515</w:t>
              </w:r>
            </w:ins>
            <w:del w:id="4310" w:author="ERCOT" w:date="2023-10-26T12:41:00Z">
              <w:r w:rsidRPr="00E95F39" w:rsidDel="0054701B">
                <w:rPr>
                  <w:sz w:val="22"/>
                  <w:szCs w:val="22"/>
                </w:rPr>
                <w:delText>518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1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7248708" w14:textId="28AFE6D6" w:rsidR="008112EF" w:rsidRPr="00E95F39" w:rsidRDefault="008112EF" w:rsidP="00E95F39">
            <w:pPr>
              <w:widowControl/>
              <w:autoSpaceDE/>
              <w:autoSpaceDN/>
              <w:adjustRightInd/>
              <w:jc w:val="center"/>
              <w:rPr>
                <w:b/>
                <w:bCs/>
                <w:sz w:val="22"/>
                <w:szCs w:val="22"/>
              </w:rPr>
            </w:pPr>
            <w:ins w:id="4312" w:author="ERCOT" w:date="2023-10-26T12:41:00Z">
              <w:r w:rsidRPr="00E95F39">
                <w:rPr>
                  <w:sz w:val="22"/>
                  <w:szCs w:val="22"/>
                </w:rPr>
                <w:t>515</w:t>
              </w:r>
            </w:ins>
            <w:del w:id="4313" w:author="ERCOT" w:date="2023-10-26T12:41:00Z">
              <w:r w:rsidRPr="00E95F39" w:rsidDel="0054701B">
                <w:rPr>
                  <w:sz w:val="22"/>
                  <w:szCs w:val="22"/>
                </w:rPr>
                <w:delText>518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1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F5D1D4B" w14:textId="092155C7" w:rsidR="008112EF" w:rsidRPr="00E95F39" w:rsidRDefault="008112EF" w:rsidP="00E95F39">
            <w:pPr>
              <w:widowControl/>
              <w:autoSpaceDE/>
              <w:autoSpaceDN/>
              <w:adjustRightInd/>
              <w:jc w:val="center"/>
              <w:rPr>
                <w:b/>
                <w:bCs/>
                <w:sz w:val="22"/>
                <w:szCs w:val="22"/>
              </w:rPr>
            </w:pPr>
            <w:ins w:id="4315" w:author="ERCOT" w:date="2023-10-26T12:41:00Z">
              <w:r w:rsidRPr="00E95F39">
                <w:rPr>
                  <w:sz w:val="22"/>
                  <w:szCs w:val="22"/>
                </w:rPr>
                <w:t>515</w:t>
              </w:r>
            </w:ins>
            <w:del w:id="4316" w:author="ERCOT" w:date="2023-10-26T12:41:00Z">
              <w:r w:rsidRPr="00E95F39" w:rsidDel="0054701B">
                <w:rPr>
                  <w:sz w:val="22"/>
                  <w:szCs w:val="22"/>
                </w:rPr>
                <w:delText>518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1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239827E" w14:textId="7B24E6C9" w:rsidR="008112EF" w:rsidRPr="00E95F39" w:rsidRDefault="008112EF" w:rsidP="00E95F39">
            <w:pPr>
              <w:widowControl/>
              <w:autoSpaceDE/>
              <w:autoSpaceDN/>
              <w:adjustRightInd/>
              <w:jc w:val="center"/>
              <w:rPr>
                <w:b/>
                <w:bCs/>
                <w:sz w:val="22"/>
                <w:szCs w:val="22"/>
              </w:rPr>
            </w:pPr>
            <w:ins w:id="4318" w:author="ERCOT" w:date="2023-10-26T12:41:00Z">
              <w:r w:rsidRPr="00E95F39">
                <w:rPr>
                  <w:sz w:val="22"/>
                  <w:szCs w:val="22"/>
                </w:rPr>
                <w:t>515</w:t>
              </w:r>
            </w:ins>
            <w:del w:id="4319" w:author="ERCOT" w:date="2023-10-26T12:41:00Z">
              <w:r w:rsidRPr="00E95F39" w:rsidDel="0054701B">
                <w:rPr>
                  <w:sz w:val="22"/>
                  <w:szCs w:val="22"/>
                </w:rPr>
                <w:delText>518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2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34FD0C0" w14:textId="69B86316" w:rsidR="008112EF" w:rsidRPr="00E95F39" w:rsidRDefault="008112EF" w:rsidP="00E95F39">
            <w:pPr>
              <w:widowControl/>
              <w:autoSpaceDE/>
              <w:autoSpaceDN/>
              <w:adjustRightInd/>
              <w:jc w:val="center"/>
              <w:rPr>
                <w:b/>
                <w:bCs/>
                <w:sz w:val="22"/>
                <w:szCs w:val="22"/>
              </w:rPr>
            </w:pPr>
            <w:ins w:id="4321" w:author="ERCOT" w:date="2023-10-26T12:41:00Z">
              <w:r w:rsidRPr="00E95F39">
                <w:rPr>
                  <w:sz w:val="22"/>
                  <w:szCs w:val="22"/>
                </w:rPr>
                <w:t>515</w:t>
              </w:r>
            </w:ins>
            <w:del w:id="4322" w:author="ERCOT" w:date="2023-10-26T12:41:00Z">
              <w:r w:rsidRPr="00E95F39" w:rsidDel="0054701B">
                <w:rPr>
                  <w:sz w:val="22"/>
                  <w:szCs w:val="22"/>
                </w:rPr>
                <w:delText>518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2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8081955" w14:textId="5AA90C65" w:rsidR="008112EF" w:rsidRPr="00E95F39" w:rsidRDefault="008112EF" w:rsidP="00E95F39">
            <w:pPr>
              <w:widowControl/>
              <w:autoSpaceDE/>
              <w:autoSpaceDN/>
              <w:adjustRightInd/>
              <w:jc w:val="center"/>
              <w:rPr>
                <w:b/>
                <w:bCs/>
                <w:sz w:val="22"/>
                <w:szCs w:val="22"/>
              </w:rPr>
            </w:pPr>
            <w:ins w:id="4324" w:author="ERCOT" w:date="2023-10-26T12:41:00Z">
              <w:r w:rsidRPr="00E95F39">
                <w:rPr>
                  <w:sz w:val="22"/>
                  <w:szCs w:val="22"/>
                </w:rPr>
                <w:t>839</w:t>
              </w:r>
            </w:ins>
            <w:del w:id="4325" w:author="ERCOT" w:date="2023-10-26T12:41:00Z">
              <w:r w:rsidRPr="00E95F39" w:rsidDel="0054701B">
                <w:rPr>
                  <w:sz w:val="22"/>
                  <w:szCs w:val="22"/>
                </w:rPr>
                <w:delText>774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2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9C0CBEF" w14:textId="0FC822DC" w:rsidR="008112EF" w:rsidRPr="00E95F39" w:rsidRDefault="008112EF" w:rsidP="00E95F39">
            <w:pPr>
              <w:widowControl/>
              <w:autoSpaceDE/>
              <w:autoSpaceDN/>
              <w:adjustRightInd/>
              <w:jc w:val="center"/>
              <w:rPr>
                <w:b/>
                <w:bCs/>
                <w:sz w:val="22"/>
                <w:szCs w:val="22"/>
              </w:rPr>
            </w:pPr>
            <w:ins w:id="4327" w:author="ERCOT" w:date="2023-10-26T12:41:00Z">
              <w:r w:rsidRPr="00E95F39">
                <w:rPr>
                  <w:sz w:val="22"/>
                  <w:szCs w:val="22"/>
                </w:rPr>
                <w:t>839</w:t>
              </w:r>
            </w:ins>
            <w:del w:id="4328" w:author="ERCOT" w:date="2023-10-26T12:41:00Z">
              <w:r w:rsidRPr="00E95F39" w:rsidDel="0054701B">
                <w:rPr>
                  <w:sz w:val="22"/>
                  <w:szCs w:val="22"/>
                </w:rPr>
                <w:delText>774</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329"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245C8BFB" w14:textId="48A7A551" w:rsidR="008112EF" w:rsidRPr="00E95F39" w:rsidRDefault="008112EF" w:rsidP="00E95F39">
            <w:pPr>
              <w:widowControl/>
              <w:autoSpaceDE/>
              <w:autoSpaceDN/>
              <w:adjustRightInd/>
              <w:jc w:val="center"/>
              <w:rPr>
                <w:b/>
                <w:bCs/>
                <w:sz w:val="22"/>
                <w:szCs w:val="22"/>
              </w:rPr>
            </w:pPr>
            <w:ins w:id="4330" w:author="ERCOT" w:date="2023-10-26T12:41:00Z">
              <w:r w:rsidRPr="00E95F39">
                <w:rPr>
                  <w:sz w:val="22"/>
                  <w:szCs w:val="22"/>
                </w:rPr>
                <w:t>839</w:t>
              </w:r>
            </w:ins>
            <w:del w:id="4331" w:author="ERCOT" w:date="2023-10-26T12:41:00Z">
              <w:r w:rsidRPr="00E95F39" w:rsidDel="0054701B">
                <w:rPr>
                  <w:sz w:val="22"/>
                  <w:szCs w:val="22"/>
                </w:rPr>
                <w:delText>774</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332"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0D72F534" w14:textId="14A612D1" w:rsidR="008112EF" w:rsidRPr="00E95F39" w:rsidRDefault="008112EF" w:rsidP="00E95F39">
            <w:pPr>
              <w:widowControl/>
              <w:autoSpaceDE/>
              <w:autoSpaceDN/>
              <w:adjustRightInd/>
              <w:jc w:val="center"/>
              <w:rPr>
                <w:b/>
                <w:bCs/>
                <w:sz w:val="22"/>
                <w:szCs w:val="22"/>
              </w:rPr>
            </w:pPr>
            <w:ins w:id="4333" w:author="ERCOT" w:date="2023-10-26T12:41:00Z">
              <w:r w:rsidRPr="00E95F39">
                <w:rPr>
                  <w:sz w:val="22"/>
                  <w:szCs w:val="22"/>
                </w:rPr>
                <w:t>839</w:t>
              </w:r>
            </w:ins>
            <w:del w:id="4334" w:author="ERCOT" w:date="2023-10-26T12:41:00Z">
              <w:r w:rsidRPr="00E95F39" w:rsidDel="0054701B">
                <w:rPr>
                  <w:sz w:val="22"/>
                  <w:szCs w:val="22"/>
                </w:rPr>
                <w:delText>774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3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E357747" w14:textId="44A57BA6" w:rsidR="008112EF" w:rsidRPr="00E95F39" w:rsidRDefault="008112EF" w:rsidP="00E95F39">
            <w:pPr>
              <w:widowControl/>
              <w:autoSpaceDE/>
              <w:autoSpaceDN/>
              <w:adjustRightInd/>
              <w:jc w:val="center"/>
              <w:rPr>
                <w:b/>
                <w:bCs/>
                <w:sz w:val="22"/>
                <w:szCs w:val="22"/>
              </w:rPr>
            </w:pPr>
            <w:ins w:id="4336" w:author="ERCOT" w:date="2023-10-26T12:41:00Z">
              <w:r w:rsidRPr="00E95F39">
                <w:rPr>
                  <w:sz w:val="22"/>
                  <w:szCs w:val="22"/>
                </w:rPr>
                <w:t>839</w:t>
              </w:r>
            </w:ins>
            <w:del w:id="4337" w:author="ERCOT" w:date="2023-10-26T12:41:00Z">
              <w:r w:rsidRPr="00E95F39" w:rsidDel="0054701B">
                <w:rPr>
                  <w:sz w:val="22"/>
                  <w:szCs w:val="22"/>
                </w:rPr>
                <w:delText>774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3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42D98CA" w14:textId="6650B6EF" w:rsidR="008112EF" w:rsidRPr="00E95F39" w:rsidRDefault="008112EF" w:rsidP="00E95F39">
            <w:pPr>
              <w:widowControl/>
              <w:autoSpaceDE/>
              <w:autoSpaceDN/>
              <w:adjustRightInd/>
              <w:jc w:val="center"/>
              <w:rPr>
                <w:b/>
                <w:bCs/>
                <w:sz w:val="22"/>
                <w:szCs w:val="22"/>
              </w:rPr>
            </w:pPr>
            <w:ins w:id="4339" w:author="ERCOT" w:date="2023-10-26T12:41:00Z">
              <w:r w:rsidRPr="00E95F39">
                <w:rPr>
                  <w:sz w:val="22"/>
                  <w:szCs w:val="22"/>
                </w:rPr>
                <w:t>839</w:t>
              </w:r>
            </w:ins>
            <w:del w:id="4340" w:author="ERCOT" w:date="2023-10-26T12:41:00Z">
              <w:r w:rsidRPr="00E95F39" w:rsidDel="0054701B">
                <w:rPr>
                  <w:sz w:val="22"/>
                  <w:szCs w:val="22"/>
                </w:rPr>
                <w:delText>774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341"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44B477C" w14:textId="6C6DC0AD" w:rsidR="008112EF" w:rsidRPr="00E95F39" w:rsidRDefault="008112EF" w:rsidP="00E95F39">
            <w:pPr>
              <w:widowControl/>
              <w:autoSpaceDE/>
              <w:autoSpaceDN/>
              <w:adjustRightInd/>
              <w:jc w:val="center"/>
              <w:rPr>
                <w:b/>
                <w:bCs/>
                <w:sz w:val="22"/>
                <w:szCs w:val="22"/>
              </w:rPr>
            </w:pPr>
            <w:ins w:id="4342" w:author="ERCOT" w:date="2023-10-26T12:41:00Z">
              <w:r w:rsidRPr="00E95F39">
                <w:rPr>
                  <w:sz w:val="22"/>
                  <w:szCs w:val="22"/>
                </w:rPr>
                <w:t>839</w:t>
              </w:r>
            </w:ins>
            <w:del w:id="4343" w:author="ERCOT" w:date="2023-10-26T12:41:00Z">
              <w:r w:rsidRPr="00E95F39" w:rsidDel="0054701B">
                <w:rPr>
                  <w:sz w:val="22"/>
                  <w:szCs w:val="22"/>
                </w:rPr>
                <w:delText>805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4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7025289" w14:textId="24EB6479" w:rsidR="008112EF" w:rsidRPr="00E95F39" w:rsidRDefault="008112EF" w:rsidP="00E95F39">
            <w:pPr>
              <w:widowControl/>
              <w:autoSpaceDE/>
              <w:autoSpaceDN/>
              <w:adjustRightInd/>
              <w:jc w:val="center"/>
              <w:rPr>
                <w:b/>
                <w:bCs/>
                <w:sz w:val="22"/>
                <w:szCs w:val="22"/>
              </w:rPr>
            </w:pPr>
            <w:ins w:id="4345" w:author="ERCOT" w:date="2023-10-26T12:41:00Z">
              <w:r w:rsidRPr="00E95F39">
                <w:rPr>
                  <w:sz w:val="22"/>
                  <w:szCs w:val="22"/>
                </w:rPr>
                <w:t>839</w:t>
              </w:r>
            </w:ins>
            <w:del w:id="4346" w:author="ERCOT" w:date="2023-10-26T12:41:00Z">
              <w:r w:rsidRPr="00E95F39" w:rsidDel="0054701B">
                <w:rPr>
                  <w:sz w:val="22"/>
                  <w:szCs w:val="22"/>
                </w:rPr>
                <w:delText>805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347"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F254096" w14:textId="6E854B9A" w:rsidR="008112EF" w:rsidRPr="00E95F39" w:rsidRDefault="008112EF" w:rsidP="00E95F39">
            <w:pPr>
              <w:widowControl/>
              <w:autoSpaceDE/>
              <w:autoSpaceDN/>
              <w:adjustRightInd/>
              <w:jc w:val="center"/>
              <w:rPr>
                <w:b/>
                <w:bCs/>
                <w:sz w:val="22"/>
                <w:szCs w:val="22"/>
              </w:rPr>
            </w:pPr>
            <w:ins w:id="4348" w:author="ERCOT" w:date="2023-10-26T12:41:00Z">
              <w:r w:rsidRPr="00E95F39">
                <w:rPr>
                  <w:sz w:val="22"/>
                  <w:szCs w:val="22"/>
                </w:rPr>
                <w:t>839</w:t>
              </w:r>
            </w:ins>
            <w:del w:id="4349" w:author="ERCOT" w:date="2023-10-26T12:41:00Z">
              <w:r w:rsidRPr="00E95F39" w:rsidDel="0054701B">
                <w:rPr>
                  <w:sz w:val="22"/>
                  <w:szCs w:val="22"/>
                </w:rPr>
                <w:delText>805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350"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32BAD22" w14:textId="721099E2" w:rsidR="008112EF" w:rsidRPr="00E95F39" w:rsidRDefault="008112EF" w:rsidP="00E95F39">
            <w:pPr>
              <w:widowControl/>
              <w:autoSpaceDE/>
              <w:autoSpaceDN/>
              <w:adjustRightInd/>
              <w:jc w:val="center"/>
              <w:rPr>
                <w:b/>
                <w:bCs/>
                <w:sz w:val="22"/>
                <w:szCs w:val="22"/>
              </w:rPr>
            </w:pPr>
            <w:ins w:id="4351" w:author="ERCOT" w:date="2023-10-26T12:41:00Z">
              <w:r w:rsidRPr="00E95F39">
                <w:rPr>
                  <w:sz w:val="22"/>
                  <w:szCs w:val="22"/>
                </w:rPr>
                <w:t>839</w:t>
              </w:r>
            </w:ins>
            <w:del w:id="4352" w:author="ERCOT" w:date="2023-10-26T12:41:00Z">
              <w:r w:rsidRPr="00E95F39" w:rsidDel="0054701B">
                <w:rPr>
                  <w:sz w:val="22"/>
                  <w:szCs w:val="22"/>
                </w:rPr>
                <w:delText>805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35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D9DC7BF" w14:textId="641C4B05" w:rsidR="008112EF" w:rsidRPr="00E95F39" w:rsidRDefault="008112EF" w:rsidP="00E95F39">
            <w:pPr>
              <w:widowControl/>
              <w:autoSpaceDE/>
              <w:autoSpaceDN/>
              <w:adjustRightInd/>
              <w:jc w:val="center"/>
              <w:rPr>
                <w:b/>
                <w:bCs/>
                <w:sz w:val="22"/>
                <w:szCs w:val="22"/>
              </w:rPr>
            </w:pPr>
            <w:ins w:id="4354" w:author="ERCOT" w:date="2023-10-26T12:41:00Z">
              <w:r w:rsidRPr="00E95F39">
                <w:rPr>
                  <w:sz w:val="22"/>
                  <w:szCs w:val="22"/>
                </w:rPr>
                <w:t>839</w:t>
              </w:r>
            </w:ins>
            <w:del w:id="4355" w:author="ERCOT" w:date="2023-10-26T12:41:00Z">
              <w:r w:rsidRPr="00E95F39" w:rsidDel="0054701B">
                <w:rPr>
                  <w:sz w:val="22"/>
                  <w:szCs w:val="22"/>
                </w:rPr>
                <w:delText>805</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356"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1904AE6D" w14:textId="67C41DCC" w:rsidR="008112EF" w:rsidRPr="00E95F39" w:rsidRDefault="008112EF" w:rsidP="00E95F39">
            <w:pPr>
              <w:widowControl/>
              <w:autoSpaceDE/>
              <w:autoSpaceDN/>
              <w:adjustRightInd/>
              <w:jc w:val="center"/>
              <w:rPr>
                <w:b/>
                <w:bCs/>
                <w:sz w:val="22"/>
                <w:szCs w:val="22"/>
              </w:rPr>
            </w:pPr>
            <w:ins w:id="4357" w:author="ERCOT" w:date="2023-10-26T12:41:00Z">
              <w:r w:rsidRPr="00E95F39">
                <w:rPr>
                  <w:sz w:val="22"/>
                  <w:szCs w:val="22"/>
                </w:rPr>
                <w:t>839</w:t>
              </w:r>
            </w:ins>
            <w:del w:id="4358" w:author="ERCOT" w:date="2023-10-26T12:41:00Z">
              <w:r w:rsidRPr="00E95F39" w:rsidDel="0054701B">
                <w:rPr>
                  <w:sz w:val="22"/>
                  <w:szCs w:val="22"/>
                </w:rPr>
                <w:delText>805</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359"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63A43C60" w14:textId="54563C41" w:rsidR="008112EF" w:rsidRPr="00E95F39" w:rsidRDefault="008112EF" w:rsidP="00E95F39">
            <w:pPr>
              <w:widowControl/>
              <w:autoSpaceDE/>
              <w:autoSpaceDN/>
              <w:adjustRightInd/>
              <w:jc w:val="center"/>
              <w:rPr>
                <w:b/>
                <w:bCs/>
                <w:sz w:val="22"/>
                <w:szCs w:val="22"/>
              </w:rPr>
            </w:pPr>
            <w:ins w:id="4360" w:author="ERCOT" w:date="2023-10-26T12:41:00Z">
              <w:r w:rsidRPr="00E95F39">
                <w:rPr>
                  <w:sz w:val="22"/>
                  <w:szCs w:val="22"/>
                </w:rPr>
                <w:t>700</w:t>
              </w:r>
            </w:ins>
            <w:del w:id="4361" w:author="ERCOT" w:date="2023-10-26T12:41:00Z">
              <w:r w:rsidRPr="00E95F39" w:rsidDel="0054701B">
                <w:rPr>
                  <w:sz w:val="22"/>
                  <w:szCs w:val="22"/>
                </w:rPr>
                <w:delText>703</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362"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2EAD123B" w14:textId="74B2544F" w:rsidR="008112EF" w:rsidRPr="00E95F39" w:rsidRDefault="008112EF" w:rsidP="00E95F39">
            <w:pPr>
              <w:widowControl/>
              <w:autoSpaceDE/>
              <w:autoSpaceDN/>
              <w:adjustRightInd/>
              <w:jc w:val="center"/>
              <w:rPr>
                <w:b/>
                <w:bCs/>
                <w:sz w:val="22"/>
                <w:szCs w:val="22"/>
              </w:rPr>
            </w:pPr>
            <w:ins w:id="4363" w:author="ERCOT" w:date="2023-10-26T12:41:00Z">
              <w:r w:rsidRPr="00E95F39">
                <w:rPr>
                  <w:sz w:val="22"/>
                  <w:szCs w:val="22"/>
                </w:rPr>
                <w:t>700</w:t>
              </w:r>
            </w:ins>
            <w:del w:id="4364" w:author="ERCOT" w:date="2023-10-26T12:41:00Z">
              <w:r w:rsidRPr="00E95F39" w:rsidDel="0054701B">
                <w:rPr>
                  <w:sz w:val="22"/>
                  <w:szCs w:val="22"/>
                </w:rPr>
                <w:delText>703</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365"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40A135BA" w14:textId="12F6503A" w:rsidR="008112EF" w:rsidRPr="00E95F39" w:rsidRDefault="008112EF" w:rsidP="00E95F39">
            <w:pPr>
              <w:widowControl/>
              <w:autoSpaceDE/>
              <w:autoSpaceDN/>
              <w:adjustRightInd/>
              <w:jc w:val="center"/>
              <w:rPr>
                <w:b/>
                <w:bCs/>
                <w:sz w:val="22"/>
                <w:szCs w:val="22"/>
              </w:rPr>
            </w:pPr>
            <w:ins w:id="4366" w:author="ERCOT" w:date="2023-10-26T12:41:00Z">
              <w:r w:rsidRPr="00E95F39">
                <w:rPr>
                  <w:sz w:val="22"/>
                  <w:szCs w:val="22"/>
                </w:rPr>
                <w:t>700</w:t>
              </w:r>
            </w:ins>
            <w:del w:id="4367" w:author="ERCOT" w:date="2023-10-26T12:41:00Z">
              <w:r w:rsidRPr="00E95F39" w:rsidDel="0054701B">
                <w:rPr>
                  <w:sz w:val="22"/>
                  <w:szCs w:val="22"/>
                </w:rPr>
                <w:delText>703</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368"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039707AD" w14:textId="0A4DFAE2" w:rsidR="008112EF" w:rsidRPr="00E95F39" w:rsidRDefault="008112EF" w:rsidP="00E95F39">
            <w:pPr>
              <w:widowControl/>
              <w:autoSpaceDE/>
              <w:autoSpaceDN/>
              <w:adjustRightInd/>
              <w:jc w:val="center"/>
              <w:rPr>
                <w:b/>
                <w:bCs/>
                <w:sz w:val="22"/>
                <w:szCs w:val="22"/>
              </w:rPr>
            </w:pPr>
            <w:ins w:id="4369" w:author="ERCOT" w:date="2023-10-26T12:41:00Z">
              <w:r w:rsidRPr="00E95F39">
                <w:rPr>
                  <w:sz w:val="22"/>
                  <w:szCs w:val="22"/>
                </w:rPr>
                <w:t>700</w:t>
              </w:r>
            </w:ins>
            <w:del w:id="4370" w:author="ERCOT" w:date="2023-10-26T12:41:00Z">
              <w:r w:rsidRPr="00E95F39" w:rsidDel="0054701B">
                <w:rPr>
                  <w:sz w:val="22"/>
                  <w:szCs w:val="22"/>
                </w:rPr>
                <w:delText>703</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371"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540E28ED" w14:textId="10F7D21E" w:rsidR="008112EF" w:rsidRPr="00E95F39" w:rsidRDefault="008112EF" w:rsidP="00E95F39">
            <w:pPr>
              <w:widowControl/>
              <w:autoSpaceDE/>
              <w:autoSpaceDN/>
              <w:adjustRightInd/>
              <w:jc w:val="center"/>
              <w:rPr>
                <w:b/>
                <w:bCs/>
                <w:sz w:val="22"/>
                <w:szCs w:val="22"/>
              </w:rPr>
            </w:pPr>
            <w:ins w:id="4372" w:author="ERCOT" w:date="2023-10-26T12:41:00Z">
              <w:r w:rsidRPr="00E95F39">
                <w:rPr>
                  <w:sz w:val="22"/>
                  <w:szCs w:val="22"/>
                </w:rPr>
                <w:t>700</w:t>
              </w:r>
            </w:ins>
            <w:del w:id="4373" w:author="ERCOT" w:date="2023-10-26T12:41:00Z">
              <w:r w:rsidRPr="00E95F39" w:rsidDel="0054701B">
                <w:rPr>
                  <w:sz w:val="22"/>
                  <w:szCs w:val="22"/>
                </w:rPr>
                <w:delText>703</w:delText>
              </w:r>
            </w:del>
          </w:p>
        </w:tc>
        <w:tc>
          <w:tcPr>
            <w:tcW w:w="244" w:type="pct"/>
            <w:tcBorders>
              <w:top w:val="single" w:sz="4" w:space="0" w:color="auto"/>
              <w:bottom w:val="single" w:sz="4" w:space="0" w:color="auto"/>
            </w:tcBorders>
            <w:vAlign w:val="center"/>
            <w:tcPrChange w:id="4374" w:author="ERCOT" w:date="2023-10-26T12:41:00Z">
              <w:tcPr>
                <w:tcW w:w="244" w:type="pct"/>
                <w:gridSpan w:val="2"/>
                <w:tcBorders>
                  <w:top w:val="single" w:sz="4" w:space="0" w:color="auto"/>
                  <w:bottom w:val="single" w:sz="4" w:space="0" w:color="auto"/>
                </w:tcBorders>
                <w:vAlign w:val="center"/>
              </w:tcPr>
            </w:tcPrChange>
          </w:tcPr>
          <w:p w14:paraId="1F3B9AE2" w14:textId="7441C219" w:rsidR="008112EF" w:rsidRPr="00E95F39" w:rsidRDefault="008112EF" w:rsidP="00E95F39">
            <w:pPr>
              <w:widowControl/>
              <w:autoSpaceDE/>
              <w:autoSpaceDN/>
              <w:adjustRightInd/>
              <w:jc w:val="center"/>
              <w:rPr>
                <w:b/>
                <w:bCs/>
                <w:sz w:val="22"/>
                <w:szCs w:val="22"/>
              </w:rPr>
            </w:pPr>
            <w:ins w:id="4375" w:author="ERCOT" w:date="2023-10-26T12:41:00Z">
              <w:r w:rsidRPr="00E95F39">
                <w:rPr>
                  <w:sz w:val="22"/>
                  <w:szCs w:val="22"/>
                </w:rPr>
                <w:t>700</w:t>
              </w:r>
            </w:ins>
            <w:del w:id="4376" w:author="ERCOT" w:date="2023-10-26T12:41:00Z">
              <w:r w:rsidRPr="00E95F39" w:rsidDel="0054701B">
                <w:rPr>
                  <w:sz w:val="22"/>
                  <w:szCs w:val="22"/>
                </w:rPr>
                <w:delText>703</w:delText>
              </w:r>
            </w:del>
          </w:p>
        </w:tc>
      </w:tr>
      <w:tr w:rsidR="008112EF" w:rsidRPr="00E66AD4" w14:paraId="73C6D51A" w14:textId="55198802"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377"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378"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379"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74109B8A" w14:textId="77777777" w:rsidR="008112EF" w:rsidRPr="000357D1" w:rsidRDefault="008112EF" w:rsidP="008112EF">
            <w:pPr>
              <w:widowControl/>
              <w:autoSpaceDE/>
              <w:autoSpaceDN/>
              <w:adjustRightInd/>
              <w:jc w:val="center"/>
              <w:rPr>
                <w:sz w:val="22"/>
                <w:szCs w:val="22"/>
              </w:rPr>
            </w:pPr>
            <w:r w:rsidRPr="000357D1">
              <w:rPr>
                <w:b/>
                <w:bCs/>
                <w:sz w:val="22"/>
                <w:szCs w:val="22"/>
              </w:rPr>
              <w:t>Apr.</w:t>
            </w:r>
          </w:p>
        </w:tc>
        <w:tc>
          <w:tcPr>
            <w:tcW w:w="199" w:type="pct"/>
            <w:tcBorders>
              <w:top w:val="single" w:sz="4" w:space="0" w:color="auto"/>
              <w:left w:val="single" w:sz="4" w:space="0" w:color="000000"/>
              <w:bottom w:val="single" w:sz="4" w:space="0" w:color="auto"/>
              <w:right w:val="single" w:sz="4" w:space="0" w:color="000000"/>
            </w:tcBorders>
            <w:vAlign w:val="center"/>
            <w:tcPrChange w:id="4380"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3C2BE5BC" w14:textId="7A3AE71D" w:rsidR="008112EF" w:rsidRPr="00E95F39" w:rsidRDefault="008112EF" w:rsidP="00E95F39">
            <w:pPr>
              <w:widowControl/>
              <w:autoSpaceDE/>
              <w:autoSpaceDN/>
              <w:adjustRightInd/>
              <w:jc w:val="center"/>
              <w:rPr>
                <w:b/>
                <w:bCs/>
                <w:sz w:val="22"/>
                <w:szCs w:val="22"/>
              </w:rPr>
            </w:pPr>
            <w:ins w:id="4381" w:author="ERCOT" w:date="2023-10-26T12:41:00Z">
              <w:r w:rsidRPr="00E95F39">
                <w:rPr>
                  <w:sz w:val="22"/>
                  <w:szCs w:val="22"/>
                </w:rPr>
                <w:t>621</w:t>
              </w:r>
            </w:ins>
            <w:del w:id="4382" w:author="ERCOT" w:date="2023-10-26T12:41:00Z">
              <w:r w:rsidRPr="00E95F39" w:rsidDel="0054701B">
                <w:rPr>
                  <w:sz w:val="22"/>
                  <w:szCs w:val="22"/>
                </w:rPr>
                <w:delText>643</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38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B1926A6" w14:textId="50D4E0E4" w:rsidR="008112EF" w:rsidRPr="00E95F39" w:rsidRDefault="008112EF" w:rsidP="00E95F39">
            <w:pPr>
              <w:widowControl/>
              <w:autoSpaceDE/>
              <w:autoSpaceDN/>
              <w:adjustRightInd/>
              <w:jc w:val="center"/>
              <w:rPr>
                <w:b/>
                <w:bCs/>
                <w:sz w:val="22"/>
                <w:szCs w:val="22"/>
              </w:rPr>
            </w:pPr>
            <w:ins w:id="4384" w:author="ERCOT" w:date="2023-10-26T12:41:00Z">
              <w:r w:rsidRPr="00E95F39">
                <w:rPr>
                  <w:sz w:val="22"/>
                  <w:szCs w:val="22"/>
                </w:rPr>
                <w:t>621</w:t>
              </w:r>
            </w:ins>
            <w:del w:id="4385" w:author="ERCOT" w:date="2023-10-26T12:41:00Z">
              <w:r w:rsidRPr="00E95F39" w:rsidDel="0054701B">
                <w:rPr>
                  <w:sz w:val="22"/>
                  <w:szCs w:val="22"/>
                </w:rPr>
                <w:delText>643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8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EECA7D7" w14:textId="39D4BD93" w:rsidR="008112EF" w:rsidRPr="00E95F39" w:rsidRDefault="008112EF" w:rsidP="00E95F39">
            <w:pPr>
              <w:widowControl/>
              <w:autoSpaceDE/>
              <w:autoSpaceDN/>
              <w:adjustRightInd/>
              <w:jc w:val="center"/>
              <w:rPr>
                <w:b/>
                <w:bCs/>
                <w:sz w:val="22"/>
                <w:szCs w:val="22"/>
              </w:rPr>
            </w:pPr>
            <w:ins w:id="4387" w:author="ERCOT" w:date="2023-10-26T12:41:00Z">
              <w:r w:rsidRPr="00E95F39">
                <w:rPr>
                  <w:sz w:val="22"/>
                  <w:szCs w:val="22"/>
                </w:rPr>
                <w:t>621</w:t>
              </w:r>
            </w:ins>
            <w:del w:id="4388" w:author="ERCOT" w:date="2023-10-26T12:41:00Z">
              <w:r w:rsidRPr="00E95F39" w:rsidDel="0054701B">
                <w:rPr>
                  <w:sz w:val="22"/>
                  <w:szCs w:val="22"/>
                </w:rPr>
                <w:delText>643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8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7EFAE8F" w14:textId="1C4F3A01" w:rsidR="008112EF" w:rsidRPr="00E95F39" w:rsidRDefault="008112EF" w:rsidP="00E95F39">
            <w:pPr>
              <w:widowControl/>
              <w:autoSpaceDE/>
              <w:autoSpaceDN/>
              <w:adjustRightInd/>
              <w:jc w:val="center"/>
              <w:rPr>
                <w:b/>
                <w:bCs/>
                <w:sz w:val="22"/>
                <w:szCs w:val="22"/>
              </w:rPr>
            </w:pPr>
            <w:ins w:id="4390" w:author="ERCOT" w:date="2023-10-26T12:41:00Z">
              <w:r w:rsidRPr="00E95F39">
                <w:rPr>
                  <w:sz w:val="22"/>
                  <w:szCs w:val="22"/>
                </w:rPr>
                <w:t>621</w:t>
              </w:r>
            </w:ins>
            <w:del w:id="4391" w:author="ERCOT" w:date="2023-10-26T12:41:00Z">
              <w:r w:rsidRPr="00E95F39" w:rsidDel="0054701B">
                <w:rPr>
                  <w:sz w:val="22"/>
                  <w:szCs w:val="22"/>
                </w:rPr>
                <w:delText>643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9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1087A6B" w14:textId="55900337" w:rsidR="008112EF" w:rsidRPr="00E95F39" w:rsidRDefault="008112EF" w:rsidP="00E95F39">
            <w:pPr>
              <w:widowControl/>
              <w:autoSpaceDE/>
              <w:autoSpaceDN/>
              <w:adjustRightInd/>
              <w:jc w:val="center"/>
              <w:rPr>
                <w:b/>
                <w:bCs/>
                <w:sz w:val="22"/>
                <w:szCs w:val="22"/>
              </w:rPr>
            </w:pPr>
            <w:ins w:id="4393" w:author="ERCOT" w:date="2023-10-26T12:41:00Z">
              <w:r w:rsidRPr="00E95F39">
                <w:rPr>
                  <w:sz w:val="22"/>
                  <w:szCs w:val="22"/>
                </w:rPr>
                <w:t>621</w:t>
              </w:r>
            </w:ins>
            <w:del w:id="4394" w:author="ERCOT" w:date="2023-10-26T12:41:00Z">
              <w:r w:rsidRPr="00E95F39" w:rsidDel="0054701B">
                <w:rPr>
                  <w:sz w:val="22"/>
                  <w:szCs w:val="22"/>
                </w:rPr>
                <w:delText>643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9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D4D25E0" w14:textId="52A84784" w:rsidR="008112EF" w:rsidRPr="00E95F39" w:rsidRDefault="008112EF" w:rsidP="00E95F39">
            <w:pPr>
              <w:widowControl/>
              <w:autoSpaceDE/>
              <w:autoSpaceDN/>
              <w:adjustRightInd/>
              <w:jc w:val="center"/>
              <w:rPr>
                <w:b/>
                <w:bCs/>
                <w:sz w:val="22"/>
                <w:szCs w:val="22"/>
              </w:rPr>
            </w:pPr>
            <w:ins w:id="4396" w:author="ERCOT" w:date="2023-10-26T12:41:00Z">
              <w:r w:rsidRPr="00E95F39">
                <w:rPr>
                  <w:sz w:val="22"/>
                  <w:szCs w:val="22"/>
                </w:rPr>
                <w:t>621</w:t>
              </w:r>
            </w:ins>
            <w:del w:id="4397" w:author="ERCOT" w:date="2023-10-26T12:41:00Z">
              <w:r w:rsidRPr="00E95F39" w:rsidDel="0054701B">
                <w:rPr>
                  <w:sz w:val="22"/>
                  <w:szCs w:val="22"/>
                </w:rPr>
                <w:delText>643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9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3B2D566" w14:textId="6D676C06" w:rsidR="008112EF" w:rsidRPr="00E95F39" w:rsidRDefault="008112EF" w:rsidP="00E95F39">
            <w:pPr>
              <w:widowControl/>
              <w:autoSpaceDE/>
              <w:autoSpaceDN/>
              <w:adjustRightInd/>
              <w:jc w:val="center"/>
              <w:rPr>
                <w:b/>
                <w:bCs/>
                <w:sz w:val="22"/>
                <w:szCs w:val="22"/>
              </w:rPr>
            </w:pPr>
            <w:ins w:id="4399" w:author="ERCOT" w:date="2023-10-26T12:41:00Z">
              <w:r w:rsidRPr="00E95F39">
                <w:rPr>
                  <w:sz w:val="22"/>
                  <w:szCs w:val="22"/>
                </w:rPr>
                <w:t>869</w:t>
              </w:r>
            </w:ins>
            <w:del w:id="4400" w:author="ERCOT" w:date="2023-10-26T12:41:00Z">
              <w:r w:rsidRPr="00E95F39" w:rsidDel="0054701B">
                <w:rPr>
                  <w:sz w:val="22"/>
                  <w:szCs w:val="22"/>
                </w:rPr>
                <w:delText>936</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0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EB1676B" w14:textId="501CEABC" w:rsidR="008112EF" w:rsidRPr="00E95F39" w:rsidRDefault="008112EF" w:rsidP="00E95F39">
            <w:pPr>
              <w:widowControl/>
              <w:autoSpaceDE/>
              <w:autoSpaceDN/>
              <w:adjustRightInd/>
              <w:jc w:val="center"/>
              <w:rPr>
                <w:b/>
                <w:bCs/>
                <w:sz w:val="22"/>
                <w:szCs w:val="22"/>
              </w:rPr>
            </w:pPr>
            <w:ins w:id="4402" w:author="ERCOT" w:date="2023-10-26T12:41:00Z">
              <w:r w:rsidRPr="00E95F39">
                <w:rPr>
                  <w:sz w:val="22"/>
                  <w:szCs w:val="22"/>
                </w:rPr>
                <w:t>869</w:t>
              </w:r>
            </w:ins>
            <w:del w:id="4403" w:author="ERCOT" w:date="2023-10-26T12:41:00Z">
              <w:r w:rsidRPr="00E95F39" w:rsidDel="0054701B">
                <w:rPr>
                  <w:sz w:val="22"/>
                  <w:szCs w:val="22"/>
                </w:rPr>
                <w:delText>936</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404"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76D96B01" w14:textId="67B17D19" w:rsidR="008112EF" w:rsidRPr="00E95F39" w:rsidRDefault="008112EF" w:rsidP="00E95F39">
            <w:pPr>
              <w:widowControl/>
              <w:autoSpaceDE/>
              <w:autoSpaceDN/>
              <w:adjustRightInd/>
              <w:jc w:val="center"/>
              <w:rPr>
                <w:b/>
                <w:bCs/>
                <w:sz w:val="22"/>
                <w:szCs w:val="22"/>
              </w:rPr>
            </w:pPr>
            <w:ins w:id="4405" w:author="ERCOT" w:date="2023-10-26T12:41:00Z">
              <w:r w:rsidRPr="00E95F39">
                <w:rPr>
                  <w:sz w:val="22"/>
                  <w:szCs w:val="22"/>
                </w:rPr>
                <w:t>869</w:t>
              </w:r>
            </w:ins>
            <w:del w:id="4406" w:author="ERCOT" w:date="2023-10-26T12:41:00Z">
              <w:r w:rsidRPr="00E95F39" w:rsidDel="0054701B">
                <w:rPr>
                  <w:sz w:val="22"/>
                  <w:szCs w:val="22"/>
                </w:rPr>
                <w:delText>936</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407"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0DEAFE60" w14:textId="1F45E575" w:rsidR="008112EF" w:rsidRPr="00E95F39" w:rsidRDefault="008112EF" w:rsidP="00E95F39">
            <w:pPr>
              <w:widowControl/>
              <w:autoSpaceDE/>
              <w:autoSpaceDN/>
              <w:adjustRightInd/>
              <w:jc w:val="center"/>
              <w:rPr>
                <w:b/>
                <w:bCs/>
                <w:sz w:val="22"/>
                <w:szCs w:val="22"/>
              </w:rPr>
            </w:pPr>
            <w:ins w:id="4408" w:author="ERCOT" w:date="2023-10-26T12:41:00Z">
              <w:r w:rsidRPr="00E95F39">
                <w:rPr>
                  <w:sz w:val="22"/>
                  <w:szCs w:val="22"/>
                </w:rPr>
                <w:t>869</w:t>
              </w:r>
            </w:ins>
            <w:del w:id="4409" w:author="ERCOT" w:date="2023-10-26T12:41:00Z">
              <w:r w:rsidRPr="00E95F39" w:rsidDel="0054701B">
                <w:rPr>
                  <w:sz w:val="22"/>
                  <w:szCs w:val="22"/>
                </w:rPr>
                <w:delText>936</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1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B2D69D7" w14:textId="75ADC1AC" w:rsidR="008112EF" w:rsidRPr="00E95F39" w:rsidRDefault="008112EF" w:rsidP="00E95F39">
            <w:pPr>
              <w:widowControl/>
              <w:autoSpaceDE/>
              <w:autoSpaceDN/>
              <w:adjustRightInd/>
              <w:jc w:val="center"/>
              <w:rPr>
                <w:b/>
                <w:bCs/>
                <w:sz w:val="22"/>
                <w:szCs w:val="22"/>
              </w:rPr>
            </w:pPr>
            <w:ins w:id="4411" w:author="ERCOT" w:date="2023-10-26T12:41:00Z">
              <w:r w:rsidRPr="00E95F39">
                <w:rPr>
                  <w:sz w:val="22"/>
                  <w:szCs w:val="22"/>
                </w:rPr>
                <w:t>869</w:t>
              </w:r>
            </w:ins>
            <w:del w:id="4412" w:author="ERCOT" w:date="2023-10-26T12:41:00Z">
              <w:r w:rsidRPr="00E95F39" w:rsidDel="0054701B">
                <w:rPr>
                  <w:sz w:val="22"/>
                  <w:szCs w:val="22"/>
                </w:rPr>
                <w:delText>936</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1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8422316" w14:textId="61DEB2E6" w:rsidR="008112EF" w:rsidRPr="00E95F39" w:rsidRDefault="008112EF" w:rsidP="00E95F39">
            <w:pPr>
              <w:widowControl/>
              <w:autoSpaceDE/>
              <w:autoSpaceDN/>
              <w:adjustRightInd/>
              <w:jc w:val="center"/>
              <w:rPr>
                <w:b/>
                <w:bCs/>
                <w:sz w:val="22"/>
                <w:szCs w:val="22"/>
              </w:rPr>
            </w:pPr>
            <w:ins w:id="4414" w:author="ERCOT" w:date="2023-10-26T12:41:00Z">
              <w:r w:rsidRPr="00E95F39">
                <w:rPr>
                  <w:sz w:val="22"/>
                  <w:szCs w:val="22"/>
                </w:rPr>
                <w:t>869</w:t>
              </w:r>
            </w:ins>
            <w:del w:id="4415" w:author="ERCOT" w:date="2023-10-26T12:41:00Z">
              <w:r w:rsidRPr="00E95F39" w:rsidDel="0054701B">
                <w:rPr>
                  <w:sz w:val="22"/>
                  <w:szCs w:val="22"/>
                </w:rPr>
                <w:delText>936</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416"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C48F5DB" w14:textId="113FBBBC" w:rsidR="008112EF" w:rsidRPr="00E95F39" w:rsidRDefault="008112EF" w:rsidP="00E95F39">
            <w:pPr>
              <w:widowControl/>
              <w:autoSpaceDE/>
              <w:autoSpaceDN/>
              <w:adjustRightInd/>
              <w:jc w:val="center"/>
              <w:rPr>
                <w:b/>
                <w:bCs/>
                <w:sz w:val="22"/>
                <w:szCs w:val="22"/>
              </w:rPr>
            </w:pPr>
            <w:ins w:id="4417" w:author="ERCOT" w:date="2023-10-26T12:41:00Z">
              <w:r w:rsidRPr="00E95F39">
                <w:rPr>
                  <w:sz w:val="22"/>
                  <w:szCs w:val="22"/>
                </w:rPr>
                <w:t>815</w:t>
              </w:r>
            </w:ins>
            <w:del w:id="4418" w:author="ERCOT" w:date="2023-10-26T12:41:00Z">
              <w:r w:rsidRPr="00E95F39" w:rsidDel="0054701B">
                <w:rPr>
                  <w:sz w:val="22"/>
                  <w:szCs w:val="22"/>
                </w:rPr>
                <w:delText>792</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1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60CBDDC" w14:textId="2AF3888A" w:rsidR="008112EF" w:rsidRPr="00E95F39" w:rsidRDefault="008112EF" w:rsidP="00E95F39">
            <w:pPr>
              <w:widowControl/>
              <w:autoSpaceDE/>
              <w:autoSpaceDN/>
              <w:adjustRightInd/>
              <w:jc w:val="center"/>
              <w:rPr>
                <w:b/>
                <w:bCs/>
                <w:sz w:val="22"/>
                <w:szCs w:val="22"/>
              </w:rPr>
            </w:pPr>
            <w:ins w:id="4420" w:author="ERCOT" w:date="2023-10-26T12:41:00Z">
              <w:r w:rsidRPr="00E95F39">
                <w:rPr>
                  <w:sz w:val="22"/>
                  <w:szCs w:val="22"/>
                </w:rPr>
                <w:t>815</w:t>
              </w:r>
            </w:ins>
            <w:del w:id="4421" w:author="ERCOT" w:date="2023-10-26T12:41:00Z">
              <w:r w:rsidRPr="00E95F39" w:rsidDel="0054701B">
                <w:rPr>
                  <w:sz w:val="22"/>
                  <w:szCs w:val="22"/>
                </w:rPr>
                <w:delText>792</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422"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1DC5898" w14:textId="688748FD" w:rsidR="008112EF" w:rsidRPr="00E95F39" w:rsidRDefault="008112EF" w:rsidP="00E95F39">
            <w:pPr>
              <w:widowControl/>
              <w:autoSpaceDE/>
              <w:autoSpaceDN/>
              <w:adjustRightInd/>
              <w:jc w:val="center"/>
              <w:rPr>
                <w:b/>
                <w:bCs/>
                <w:sz w:val="22"/>
                <w:szCs w:val="22"/>
              </w:rPr>
            </w:pPr>
            <w:ins w:id="4423" w:author="ERCOT" w:date="2023-10-26T12:41:00Z">
              <w:r w:rsidRPr="00E95F39">
                <w:rPr>
                  <w:sz w:val="22"/>
                  <w:szCs w:val="22"/>
                </w:rPr>
                <w:t>815</w:t>
              </w:r>
            </w:ins>
            <w:del w:id="4424" w:author="ERCOT" w:date="2023-10-26T12:41:00Z">
              <w:r w:rsidRPr="00E95F39" w:rsidDel="0054701B">
                <w:rPr>
                  <w:sz w:val="22"/>
                  <w:szCs w:val="22"/>
                </w:rPr>
                <w:delText>792</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425"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D3F977D" w14:textId="304AD228" w:rsidR="008112EF" w:rsidRPr="00E95F39" w:rsidRDefault="008112EF" w:rsidP="00E95F39">
            <w:pPr>
              <w:widowControl/>
              <w:autoSpaceDE/>
              <w:autoSpaceDN/>
              <w:adjustRightInd/>
              <w:jc w:val="center"/>
              <w:rPr>
                <w:b/>
                <w:bCs/>
                <w:sz w:val="22"/>
                <w:szCs w:val="22"/>
              </w:rPr>
            </w:pPr>
            <w:ins w:id="4426" w:author="ERCOT" w:date="2023-10-26T12:41:00Z">
              <w:r w:rsidRPr="00E95F39">
                <w:rPr>
                  <w:sz w:val="22"/>
                  <w:szCs w:val="22"/>
                </w:rPr>
                <w:t>815</w:t>
              </w:r>
            </w:ins>
            <w:del w:id="4427" w:author="ERCOT" w:date="2023-10-26T12:41:00Z">
              <w:r w:rsidRPr="00E95F39" w:rsidDel="0054701B">
                <w:rPr>
                  <w:sz w:val="22"/>
                  <w:szCs w:val="22"/>
                </w:rPr>
                <w:delText>792</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42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BA348D6" w14:textId="0F992D0B" w:rsidR="008112EF" w:rsidRPr="00E95F39" w:rsidRDefault="008112EF" w:rsidP="00E95F39">
            <w:pPr>
              <w:widowControl/>
              <w:autoSpaceDE/>
              <w:autoSpaceDN/>
              <w:adjustRightInd/>
              <w:jc w:val="center"/>
              <w:rPr>
                <w:b/>
                <w:bCs/>
                <w:sz w:val="22"/>
                <w:szCs w:val="22"/>
              </w:rPr>
            </w:pPr>
            <w:ins w:id="4429" w:author="ERCOT" w:date="2023-10-26T12:41:00Z">
              <w:r w:rsidRPr="00E95F39">
                <w:rPr>
                  <w:sz w:val="22"/>
                  <w:szCs w:val="22"/>
                </w:rPr>
                <w:t>815</w:t>
              </w:r>
            </w:ins>
            <w:del w:id="4430" w:author="ERCOT" w:date="2023-10-26T12:41:00Z">
              <w:r w:rsidRPr="00E95F39" w:rsidDel="0054701B">
                <w:rPr>
                  <w:sz w:val="22"/>
                  <w:szCs w:val="22"/>
                </w:rPr>
                <w:delText>792</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431"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22E1CF3" w14:textId="7C80D5AA" w:rsidR="008112EF" w:rsidRPr="00E95F39" w:rsidRDefault="008112EF" w:rsidP="00E95F39">
            <w:pPr>
              <w:widowControl/>
              <w:autoSpaceDE/>
              <w:autoSpaceDN/>
              <w:adjustRightInd/>
              <w:jc w:val="center"/>
              <w:rPr>
                <w:b/>
                <w:bCs/>
                <w:sz w:val="22"/>
                <w:szCs w:val="22"/>
              </w:rPr>
            </w:pPr>
            <w:ins w:id="4432" w:author="ERCOT" w:date="2023-10-26T12:41:00Z">
              <w:r w:rsidRPr="00E95F39">
                <w:rPr>
                  <w:sz w:val="22"/>
                  <w:szCs w:val="22"/>
                </w:rPr>
                <w:t>815</w:t>
              </w:r>
            </w:ins>
            <w:del w:id="4433" w:author="ERCOT" w:date="2023-10-26T12:41:00Z">
              <w:r w:rsidRPr="00E95F39" w:rsidDel="0054701B">
                <w:rPr>
                  <w:sz w:val="22"/>
                  <w:szCs w:val="22"/>
                </w:rPr>
                <w:delText>792</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434"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5E195CA2" w14:textId="765C25B1" w:rsidR="008112EF" w:rsidRPr="00E95F39" w:rsidRDefault="008112EF" w:rsidP="00E95F39">
            <w:pPr>
              <w:widowControl/>
              <w:autoSpaceDE/>
              <w:autoSpaceDN/>
              <w:adjustRightInd/>
              <w:jc w:val="center"/>
              <w:rPr>
                <w:b/>
                <w:bCs/>
                <w:sz w:val="22"/>
                <w:szCs w:val="22"/>
              </w:rPr>
            </w:pPr>
            <w:ins w:id="4435" w:author="ERCOT" w:date="2023-10-26T12:41:00Z">
              <w:r w:rsidRPr="00E95F39">
                <w:rPr>
                  <w:sz w:val="22"/>
                  <w:szCs w:val="22"/>
                </w:rPr>
                <w:t>759</w:t>
              </w:r>
            </w:ins>
            <w:del w:id="4436" w:author="ERCOT" w:date="2023-10-26T12:41:00Z">
              <w:r w:rsidRPr="00E95F39" w:rsidDel="0054701B">
                <w:rPr>
                  <w:sz w:val="22"/>
                  <w:szCs w:val="22"/>
                </w:rPr>
                <w:delText>752</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437"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0E03A233" w14:textId="68461362" w:rsidR="008112EF" w:rsidRPr="00E95F39" w:rsidRDefault="008112EF" w:rsidP="00E95F39">
            <w:pPr>
              <w:widowControl/>
              <w:autoSpaceDE/>
              <w:autoSpaceDN/>
              <w:adjustRightInd/>
              <w:jc w:val="center"/>
              <w:rPr>
                <w:b/>
                <w:bCs/>
                <w:sz w:val="22"/>
                <w:szCs w:val="22"/>
              </w:rPr>
            </w:pPr>
            <w:ins w:id="4438" w:author="ERCOT" w:date="2023-10-26T12:41:00Z">
              <w:r w:rsidRPr="00E95F39">
                <w:rPr>
                  <w:sz w:val="22"/>
                  <w:szCs w:val="22"/>
                </w:rPr>
                <w:t>759</w:t>
              </w:r>
            </w:ins>
            <w:del w:id="4439" w:author="ERCOT" w:date="2023-10-26T12:41:00Z">
              <w:r w:rsidRPr="00E95F39" w:rsidDel="0054701B">
                <w:rPr>
                  <w:sz w:val="22"/>
                  <w:szCs w:val="22"/>
                </w:rPr>
                <w:delText>752</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440"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3C722EDB" w14:textId="5488B950" w:rsidR="008112EF" w:rsidRPr="00E95F39" w:rsidRDefault="008112EF" w:rsidP="00E95F39">
            <w:pPr>
              <w:widowControl/>
              <w:autoSpaceDE/>
              <w:autoSpaceDN/>
              <w:adjustRightInd/>
              <w:jc w:val="center"/>
              <w:rPr>
                <w:b/>
                <w:bCs/>
                <w:sz w:val="22"/>
                <w:szCs w:val="22"/>
              </w:rPr>
            </w:pPr>
            <w:ins w:id="4441" w:author="ERCOT" w:date="2023-10-26T12:41:00Z">
              <w:r w:rsidRPr="00E95F39">
                <w:rPr>
                  <w:sz w:val="22"/>
                  <w:szCs w:val="22"/>
                </w:rPr>
                <w:t>759</w:t>
              </w:r>
            </w:ins>
            <w:del w:id="4442" w:author="ERCOT" w:date="2023-10-26T12:41:00Z">
              <w:r w:rsidRPr="00E95F39" w:rsidDel="0054701B">
                <w:rPr>
                  <w:sz w:val="22"/>
                  <w:szCs w:val="22"/>
                </w:rPr>
                <w:delText>752</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443"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037C6779" w14:textId="7D096A81" w:rsidR="008112EF" w:rsidRPr="00E95F39" w:rsidRDefault="008112EF" w:rsidP="00E95F39">
            <w:pPr>
              <w:widowControl/>
              <w:autoSpaceDE/>
              <w:autoSpaceDN/>
              <w:adjustRightInd/>
              <w:jc w:val="center"/>
              <w:rPr>
                <w:b/>
                <w:bCs/>
                <w:sz w:val="22"/>
                <w:szCs w:val="22"/>
              </w:rPr>
            </w:pPr>
            <w:ins w:id="4444" w:author="ERCOT" w:date="2023-10-26T12:41:00Z">
              <w:r w:rsidRPr="00E95F39">
                <w:rPr>
                  <w:sz w:val="22"/>
                  <w:szCs w:val="22"/>
                </w:rPr>
                <w:t>759</w:t>
              </w:r>
            </w:ins>
            <w:del w:id="4445" w:author="ERCOT" w:date="2023-10-26T12:41:00Z">
              <w:r w:rsidRPr="00E95F39" w:rsidDel="0054701B">
                <w:rPr>
                  <w:sz w:val="22"/>
                  <w:szCs w:val="22"/>
                </w:rPr>
                <w:delText>752</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446"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569A2D40" w14:textId="782C57AE" w:rsidR="008112EF" w:rsidRPr="00E95F39" w:rsidRDefault="008112EF" w:rsidP="00E95F39">
            <w:pPr>
              <w:widowControl/>
              <w:autoSpaceDE/>
              <w:autoSpaceDN/>
              <w:adjustRightInd/>
              <w:jc w:val="center"/>
              <w:rPr>
                <w:b/>
                <w:bCs/>
                <w:sz w:val="22"/>
                <w:szCs w:val="22"/>
              </w:rPr>
            </w:pPr>
            <w:ins w:id="4447" w:author="ERCOT" w:date="2023-10-26T12:41:00Z">
              <w:r w:rsidRPr="00E95F39">
                <w:rPr>
                  <w:sz w:val="22"/>
                  <w:szCs w:val="22"/>
                </w:rPr>
                <w:t>759</w:t>
              </w:r>
            </w:ins>
            <w:del w:id="4448" w:author="ERCOT" w:date="2023-10-26T12:41:00Z">
              <w:r w:rsidRPr="00E95F39" w:rsidDel="0054701B">
                <w:rPr>
                  <w:sz w:val="22"/>
                  <w:szCs w:val="22"/>
                </w:rPr>
                <w:delText>752</w:delText>
              </w:r>
            </w:del>
          </w:p>
        </w:tc>
        <w:tc>
          <w:tcPr>
            <w:tcW w:w="244" w:type="pct"/>
            <w:tcBorders>
              <w:top w:val="single" w:sz="4" w:space="0" w:color="auto"/>
              <w:bottom w:val="single" w:sz="4" w:space="0" w:color="auto"/>
            </w:tcBorders>
            <w:vAlign w:val="center"/>
            <w:tcPrChange w:id="4449" w:author="ERCOT" w:date="2023-10-26T12:41:00Z">
              <w:tcPr>
                <w:tcW w:w="244" w:type="pct"/>
                <w:gridSpan w:val="2"/>
                <w:tcBorders>
                  <w:top w:val="single" w:sz="4" w:space="0" w:color="auto"/>
                  <w:bottom w:val="single" w:sz="4" w:space="0" w:color="auto"/>
                </w:tcBorders>
                <w:vAlign w:val="center"/>
              </w:tcPr>
            </w:tcPrChange>
          </w:tcPr>
          <w:p w14:paraId="4F839ED3" w14:textId="454E68B4" w:rsidR="008112EF" w:rsidRPr="00E95F39" w:rsidRDefault="008112EF" w:rsidP="00E95F39">
            <w:pPr>
              <w:widowControl/>
              <w:autoSpaceDE/>
              <w:autoSpaceDN/>
              <w:adjustRightInd/>
              <w:jc w:val="center"/>
              <w:rPr>
                <w:b/>
                <w:bCs/>
                <w:sz w:val="22"/>
                <w:szCs w:val="22"/>
              </w:rPr>
            </w:pPr>
            <w:ins w:id="4450" w:author="ERCOT" w:date="2023-10-26T12:41:00Z">
              <w:r w:rsidRPr="00E95F39">
                <w:rPr>
                  <w:sz w:val="22"/>
                  <w:szCs w:val="22"/>
                </w:rPr>
                <w:t>759</w:t>
              </w:r>
            </w:ins>
            <w:del w:id="4451" w:author="ERCOT" w:date="2023-10-26T12:41:00Z">
              <w:r w:rsidRPr="00E95F39" w:rsidDel="0054701B">
                <w:rPr>
                  <w:sz w:val="22"/>
                  <w:szCs w:val="22"/>
                </w:rPr>
                <w:delText>752</w:delText>
              </w:r>
            </w:del>
          </w:p>
        </w:tc>
      </w:tr>
      <w:tr w:rsidR="008112EF" w:rsidRPr="00E66AD4" w14:paraId="0CE479BE" w14:textId="113F4C00"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452"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453"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454"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2DEA3305" w14:textId="77777777" w:rsidR="008112EF" w:rsidRPr="000357D1" w:rsidRDefault="008112EF" w:rsidP="008112EF">
            <w:pPr>
              <w:widowControl/>
              <w:autoSpaceDE/>
              <w:autoSpaceDN/>
              <w:adjustRightInd/>
              <w:jc w:val="center"/>
              <w:rPr>
                <w:sz w:val="22"/>
                <w:szCs w:val="22"/>
              </w:rPr>
            </w:pPr>
            <w:r w:rsidRPr="000357D1">
              <w:rPr>
                <w:b/>
                <w:bCs/>
                <w:sz w:val="22"/>
                <w:szCs w:val="22"/>
              </w:rPr>
              <w:t>May</w:t>
            </w:r>
          </w:p>
        </w:tc>
        <w:tc>
          <w:tcPr>
            <w:tcW w:w="199" w:type="pct"/>
            <w:tcBorders>
              <w:top w:val="single" w:sz="4" w:space="0" w:color="auto"/>
              <w:left w:val="single" w:sz="4" w:space="0" w:color="000000"/>
              <w:bottom w:val="single" w:sz="4" w:space="0" w:color="auto"/>
              <w:right w:val="single" w:sz="4" w:space="0" w:color="000000"/>
            </w:tcBorders>
            <w:vAlign w:val="center"/>
            <w:tcPrChange w:id="4455"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0CB401F0" w14:textId="46879FFF" w:rsidR="008112EF" w:rsidRPr="00E95F39" w:rsidRDefault="008112EF" w:rsidP="00E95F39">
            <w:pPr>
              <w:widowControl/>
              <w:autoSpaceDE/>
              <w:autoSpaceDN/>
              <w:adjustRightInd/>
              <w:jc w:val="center"/>
              <w:rPr>
                <w:b/>
                <w:bCs/>
                <w:sz w:val="22"/>
                <w:szCs w:val="22"/>
              </w:rPr>
            </w:pPr>
            <w:ins w:id="4456" w:author="ERCOT" w:date="2023-10-26T12:41:00Z">
              <w:r w:rsidRPr="00E95F39">
                <w:rPr>
                  <w:sz w:val="22"/>
                  <w:szCs w:val="22"/>
                </w:rPr>
                <w:t>786</w:t>
              </w:r>
            </w:ins>
            <w:del w:id="4457" w:author="ERCOT" w:date="2023-10-26T12:41:00Z">
              <w:r w:rsidRPr="00E95F39" w:rsidDel="0054701B">
                <w:rPr>
                  <w:sz w:val="22"/>
                  <w:szCs w:val="22"/>
                </w:rPr>
                <w:delText>664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45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0BB13B9" w14:textId="304A1F41" w:rsidR="008112EF" w:rsidRPr="00E95F39" w:rsidRDefault="008112EF" w:rsidP="00E95F39">
            <w:pPr>
              <w:widowControl/>
              <w:autoSpaceDE/>
              <w:autoSpaceDN/>
              <w:adjustRightInd/>
              <w:jc w:val="center"/>
              <w:rPr>
                <w:b/>
                <w:bCs/>
                <w:sz w:val="22"/>
                <w:szCs w:val="22"/>
              </w:rPr>
            </w:pPr>
            <w:ins w:id="4459" w:author="ERCOT" w:date="2023-10-26T12:41:00Z">
              <w:r w:rsidRPr="00E95F39">
                <w:rPr>
                  <w:sz w:val="22"/>
                  <w:szCs w:val="22"/>
                </w:rPr>
                <w:t>786</w:t>
              </w:r>
            </w:ins>
            <w:del w:id="4460" w:author="ERCOT" w:date="2023-10-26T12:41:00Z">
              <w:r w:rsidRPr="00E95F39" w:rsidDel="0054701B">
                <w:rPr>
                  <w:sz w:val="22"/>
                  <w:szCs w:val="22"/>
                </w:rPr>
                <w:delText>664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6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3F0A19B" w14:textId="118A5D8A" w:rsidR="008112EF" w:rsidRPr="00E95F39" w:rsidRDefault="008112EF" w:rsidP="00E95F39">
            <w:pPr>
              <w:widowControl/>
              <w:autoSpaceDE/>
              <w:autoSpaceDN/>
              <w:adjustRightInd/>
              <w:jc w:val="center"/>
              <w:rPr>
                <w:b/>
                <w:bCs/>
                <w:sz w:val="22"/>
                <w:szCs w:val="22"/>
              </w:rPr>
            </w:pPr>
            <w:ins w:id="4462" w:author="ERCOT" w:date="2023-10-26T12:41:00Z">
              <w:r w:rsidRPr="00E95F39">
                <w:rPr>
                  <w:sz w:val="22"/>
                  <w:szCs w:val="22"/>
                </w:rPr>
                <w:t>786</w:t>
              </w:r>
            </w:ins>
            <w:del w:id="4463" w:author="ERCOT" w:date="2023-10-26T12:41:00Z">
              <w:r w:rsidRPr="00E95F39" w:rsidDel="0054701B">
                <w:rPr>
                  <w:sz w:val="22"/>
                  <w:szCs w:val="22"/>
                </w:rPr>
                <w:delText>664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6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174ABD2" w14:textId="3A9D2CD8" w:rsidR="008112EF" w:rsidRPr="00E95F39" w:rsidRDefault="008112EF" w:rsidP="00E95F39">
            <w:pPr>
              <w:widowControl/>
              <w:autoSpaceDE/>
              <w:autoSpaceDN/>
              <w:adjustRightInd/>
              <w:jc w:val="center"/>
              <w:rPr>
                <w:b/>
                <w:bCs/>
                <w:sz w:val="22"/>
                <w:szCs w:val="22"/>
              </w:rPr>
            </w:pPr>
            <w:ins w:id="4465" w:author="ERCOT" w:date="2023-10-26T12:41:00Z">
              <w:r w:rsidRPr="00E95F39">
                <w:rPr>
                  <w:sz w:val="22"/>
                  <w:szCs w:val="22"/>
                </w:rPr>
                <w:t>786</w:t>
              </w:r>
            </w:ins>
            <w:del w:id="4466" w:author="ERCOT" w:date="2023-10-26T12:41:00Z">
              <w:r w:rsidRPr="00E95F39" w:rsidDel="0054701B">
                <w:rPr>
                  <w:sz w:val="22"/>
                  <w:szCs w:val="22"/>
                </w:rPr>
                <w:delText>664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6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3F08271" w14:textId="12551C69" w:rsidR="008112EF" w:rsidRPr="00E95F39" w:rsidRDefault="008112EF" w:rsidP="00E95F39">
            <w:pPr>
              <w:widowControl/>
              <w:autoSpaceDE/>
              <w:autoSpaceDN/>
              <w:adjustRightInd/>
              <w:jc w:val="center"/>
              <w:rPr>
                <w:b/>
                <w:bCs/>
                <w:sz w:val="22"/>
                <w:szCs w:val="22"/>
              </w:rPr>
            </w:pPr>
            <w:ins w:id="4468" w:author="ERCOT" w:date="2023-10-26T12:41:00Z">
              <w:r w:rsidRPr="00E95F39">
                <w:rPr>
                  <w:sz w:val="22"/>
                  <w:szCs w:val="22"/>
                </w:rPr>
                <w:t>786</w:t>
              </w:r>
            </w:ins>
            <w:del w:id="4469" w:author="ERCOT" w:date="2023-10-26T12:41:00Z">
              <w:r w:rsidRPr="00E95F39" w:rsidDel="0054701B">
                <w:rPr>
                  <w:sz w:val="22"/>
                  <w:szCs w:val="22"/>
                </w:rPr>
                <w:delText>664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7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CC8D2C9" w14:textId="4D382000" w:rsidR="008112EF" w:rsidRPr="00E95F39" w:rsidRDefault="008112EF" w:rsidP="00E95F39">
            <w:pPr>
              <w:widowControl/>
              <w:autoSpaceDE/>
              <w:autoSpaceDN/>
              <w:adjustRightInd/>
              <w:jc w:val="center"/>
              <w:rPr>
                <w:b/>
                <w:bCs/>
                <w:sz w:val="22"/>
                <w:szCs w:val="22"/>
              </w:rPr>
            </w:pPr>
            <w:ins w:id="4471" w:author="ERCOT" w:date="2023-10-26T12:41:00Z">
              <w:r w:rsidRPr="00E95F39">
                <w:rPr>
                  <w:sz w:val="22"/>
                  <w:szCs w:val="22"/>
                </w:rPr>
                <w:t>786</w:t>
              </w:r>
            </w:ins>
            <w:del w:id="4472" w:author="ERCOT" w:date="2023-10-26T12:41:00Z">
              <w:r w:rsidRPr="00E95F39" w:rsidDel="0054701B">
                <w:rPr>
                  <w:sz w:val="22"/>
                  <w:szCs w:val="22"/>
                </w:rPr>
                <w:delText>664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7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F4B4986" w14:textId="47D5FDBE" w:rsidR="008112EF" w:rsidRPr="00E95F39" w:rsidRDefault="008112EF" w:rsidP="00E95F39">
            <w:pPr>
              <w:widowControl/>
              <w:autoSpaceDE/>
              <w:autoSpaceDN/>
              <w:adjustRightInd/>
              <w:jc w:val="center"/>
              <w:rPr>
                <w:b/>
                <w:bCs/>
                <w:sz w:val="22"/>
                <w:szCs w:val="22"/>
              </w:rPr>
            </w:pPr>
            <w:ins w:id="4474" w:author="ERCOT" w:date="2023-10-26T12:41:00Z">
              <w:r w:rsidRPr="00E95F39">
                <w:rPr>
                  <w:sz w:val="22"/>
                  <w:szCs w:val="22"/>
                </w:rPr>
                <w:t>881</w:t>
              </w:r>
            </w:ins>
            <w:del w:id="4475" w:author="ERCOT" w:date="2023-10-26T12:41:00Z">
              <w:r w:rsidRPr="00E95F39" w:rsidDel="0054701B">
                <w:rPr>
                  <w:sz w:val="22"/>
                  <w:szCs w:val="22"/>
                </w:rPr>
                <w:delText>977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7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6509816" w14:textId="41ECD62A" w:rsidR="008112EF" w:rsidRPr="00E95F39" w:rsidRDefault="008112EF" w:rsidP="00E95F39">
            <w:pPr>
              <w:widowControl/>
              <w:autoSpaceDE/>
              <w:autoSpaceDN/>
              <w:adjustRightInd/>
              <w:jc w:val="center"/>
              <w:rPr>
                <w:b/>
                <w:bCs/>
                <w:sz w:val="22"/>
                <w:szCs w:val="22"/>
              </w:rPr>
            </w:pPr>
            <w:ins w:id="4477" w:author="ERCOT" w:date="2023-10-26T12:41:00Z">
              <w:r w:rsidRPr="00E95F39">
                <w:rPr>
                  <w:sz w:val="22"/>
                  <w:szCs w:val="22"/>
                </w:rPr>
                <w:t>881</w:t>
              </w:r>
            </w:ins>
            <w:del w:id="4478" w:author="ERCOT" w:date="2023-10-26T12:41:00Z">
              <w:r w:rsidRPr="00E95F39" w:rsidDel="0054701B">
                <w:rPr>
                  <w:sz w:val="22"/>
                  <w:szCs w:val="22"/>
                </w:rPr>
                <w:delText>977</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479"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5CE747F3" w14:textId="0DA91C73" w:rsidR="008112EF" w:rsidRPr="00E95F39" w:rsidRDefault="008112EF" w:rsidP="00E95F39">
            <w:pPr>
              <w:widowControl/>
              <w:autoSpaceDE/>
              <w:autoSpaceDN/>
              <w:adjustRightInd/>
              <w:jc w:val="center"/>
              <w:rPr>
                <w:b/>
                <w:bCs/>
                <w:sz w:val="22"/>
                <w:szCs w:val="22"/>
              </w:rPr>
            </w:pPr>
            <w:ins w:id="4480" w:author="ERCOT" w:date="2023-10-26T12:41:00Z">
              <w:r w:rsidRPr="00E95F39">
                <w:rPr>
                  <w:sz w:val="22"/>
                  <w:szCs w:val="22"/>
                </w:rPr>
                <w:t>881</w:t>
              </w:r>
            </w:ins>
            <w:del w:id="4481" w:author="ERCOT" w:date="2023-10-26T12:41:00Z">
              <w:r w:rsidRPr="00E95F39" w:rsidDel="0054701B">
                <w:rPr>
                  <w:sz w:val="22"/>
                  <w:szCs w:val="22"/>
                </w:rPr>
                <w:delText>977</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482"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2FC02BD1" w14:textId="5EE612A5" w:rsidR="008112EF" w:rsidRPr="00E95F39" w:rsidRDefault="008112EF" w:rsidP="00E95F39">
            <w:pPr>
              <w:widowControl/>
              <w:autoSpaceDE/>
              <w:autoSpaceDN/>
              <w:adjustRightInd/>
              <w:jc w:val="center"/>
              <w:rPr>
                <w:b/>
                <w:bCs/>
                <w:sz w:val="22"/>
                <w:szCs w:val="22"/>
              </w:rPr>
            </w:pPr>
            <w:ins w:id="4483" w:author="ERCOT" w:date="2023-10-26T12:41:00Z">
              <w:r w:rsidRPr="00E95F39">
                <w:rPr>
                  <w:sz w:val="22"/>
                  <w:szCs w:val="22"/>
                </w:rPr>
                <w:t>881</w:t>
              </w:r>
            </w:ins>
            <w:del w:id="4484" w:author="ERCOT" w:date="2023-10-26T12:41:00Z">
              <w:r w:rsidRPr="00E95F39" w:rsidDel="0054701B">
                <w:rPr>
                  <w:sz w:val="22"/>
                  <w:szCs w:val="22"/>
                </w:rPr>
                <w:delText>977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8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A5DB209" w14:textId="5968BE1E" w:rsidR="008112EF" w:rsidRPr="00E95F39" w:rsidRDefault="008112EF" w:rsidP="00E95F39">
            <w:pPr>
              <w:widowControl/>
              <w:autoSpaceDE/>
              <w:autoSpaceDN/>
              <w:adjustRightInd/>
              <w:jc w:val="center"/>
              <w:rPr>
                <w:b/>
                <w:bCs/>
                <w:sz w:val="22"/>
                <w:szCs w:val="22"/>
              </w:rPr>
            </w:pPr>
            <w:ins w:id="4486" w:author="ERCOT" w:date="2023-10-26T12:41:00Z">
              <w:r w:rsidRPr="00E95F39">
                <w:rPr>
                  <w:sz w:val="22"/>
                  <w:szCs w:val="22"/>
                </w:rPr>
                <w:t>881</w:t>
              </w:r>
            </w:ins>
            <w:del w:id="4487" w:author="ERCOT" w:date="2023-10-26T12:41:00Z">
              <w:r w:rsidRPr="00E95F39" w:rsidDel="0054701B">
                <w:rPr>
                  <w:sz w:val="22"/>
                  <w:szCs w:val="22"/>
                </w:rPr>
                <w:delText>977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8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783FD8D" w14:textId="4F2B71C2" w:rsidR="008112EF" w:rsidRPr="00E95F39" w:rsidRDefault="008112EF" w:rsidP="00E95F39">
            <w:pPr>
              <w:widowControl/>
              <w:autoSpaceDE/>
              <w:autoSpaceDN/>
              <w:adjustRightInd/>
              <w:jc w:val="center"/>
              <w:rPr>
                <w:b/>
                <w:bCs/>
                <w:sz w:val="22"/>
                <w:szCs w:val="22"/>
              </w:rPr>
            </w:pPr>
            <w:ins w:id="4489" w:author="ERCOT" w:date="2023-10-26T12:41:00Z">
              <w:r w:rsidRPr="00E95F39">
                <w:rPr>
                  <w:sz w:val="22"/>
                  <w:szCs w:val="22"/>
                </w:rPr>
                <w:t>881</w:t>
              </w:r>
            </w:ins>
            <w:del w:id="4490" w:author="ERCOT" w:date="2023-10-26T12:41:00Z">
              <w:r w:rsidRPr="00E95F39" w:rsidDel="0054701B">
                <w:rPr>
                  <w:sz w:val="22"/>
                  <w:szCs w:val="22"/>
                </w:rPr>
                <w:delText>977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491"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DA2F4D9" w14:textId="403743D1" w:rsidR="008112EF" w:rsidRPr="00E95F39" w:rsidRDefault="008112EF" w:rsidP="00E95F39">
            <w:pPr>
              <w:widowControl/>
              <w:autoSpaceDE/>
              <w:autoSpaceDN/>
              <w:adjustRightInd/>
              <w:jc w:val="center"/>
              <w:rPr>
                <w:b/>
                <w:bCs/>
                <w:sz w:val="22"/>
                <w:szCs w:val="22"/>
              </w:rPr>
            </w:pPr>
            <w:ins w:id="4492" w:author="ERCOT" w:date="2023-10-26T12:41:00Z">
              <w:r w:rsidRPr="00E95F39">
                <w:rPr>
                  <w:sz w:val="22"/>
                  <w:szCs w:val="22"/>
                </w:rPr>
                <w:t>1052</w:t>
              </w:r>
            </w:ins>
            <w:del w:id="4493" w:author="ERCOT" w:date="2023-10-26T12:41:00Z">
              <w:r w:rsidRPr="00E95F39" w:rsidDel="0054701B">
                <w:rPr>
                  <w:sz w:val="22"/>
                  <w:szCs w:val="22"/>
                </w:rPr>
                <w:delText>984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9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F97EE98" w14:textId="3E8C1E34" w:rsidR="008112EF" w:rsidRPr="00E95F39" w:rsidRDefault="008112EF" w:rsidP="00E95F39">
            <w:pPr>
              <w:widowControl/>
              <w:autoSpaceDE/>
              <w:autoSpaceDN/>
              <w:adjustRightInd/>
              <w:jc w:val="center"/>
              <w:rPr>
                <w:b/>
                <w:bCs/>
                <w:sz w:val="22"/>
                <w:szCs w:val="22"/>
              </w:rPr>
            </w:pPr>
            <w:ins w:id="4495" w:author="ERCOT" w:date="2023-10-26T12:41:00Z">
              <w:r w:rsidRPr="00E95F39">
                <w:rPr>
                  <w:sz w:val="22"/>
                  <w:szCs w:val="22"/>
                </w:rPr>
                <w:t>1052</w:t>
              </w:r>
            </w:ins>
            <w:del w:id="4496" w:author="ERCOT" w:date="2023-10-26T12:41:00Z">
              <w:r w:rsidRPr="00E95F39" w:rsidDel="0054701B">
                <w:rPr>
                  <w:sz w:val="22"/>
                  <w:szCs w:val="22"/>
                </w:rPr>
                <w:delText>984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497"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2A8F4D1" w14:textId="6F109D4C" w:rsidR="008112EF" w:rsidRPr="00E95F39" w:rsidRDefault="008112EF" w:rsidP="00E95F39">
            <w:pPr>
              <w:widowControl/>
              <w:autoSpaceDE/>
              <w:autoSpaceDN/>
              <w:adjustRightInd/>
              <w:jc w:val="center"/>
              <w:rPr>
                <w:b/>
                <w:bCs/>
                <w:sz w:val="22"/>
                <w:szCs w:val="22"/>
              </w:rPr>
            </w:pPr>
            <w:ins w:id="4498" w:author="ERCOT" w:date="2023-10-26T12:41:00Z">
              <w:r w:rsidRPr="00E95F39">
                <w:rPr>
                  <w:sz w:val="22"/>
                  <w:szCs w:val="22"/>
                </w:rPr>
                <w:t>1052</w:t>
              </w:r>
            </w:ins>
            <w:del w:id="4499" w:author="ERCOT" w:date="2023-10-26T12:41:00Z">
              <w:r w:rsidRPr="00E95F39" w:rsidDel="0054701B">
                <w:rPr>
                  <w:sz w:val="22"/>
                  <w:szCs w:val="22"/>
                </w:rPr>
                <w:delText>984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00"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6C4C739" w14:textId="2A97915E" w:rsidR="008112EF" w:rsidRPr="00E95F39" w:rsidRDefault="008112EF" w:rsidP="00E95F39">
            <w:pPr>
              <w:widowControl/>
              <w:autoSpaceDE/>
              <w:autoSpaceDN/>
              <w:adjustRightInd/>
              <w:jc w:val="center"/>
              <w:rPr>
                <w:b/>
                <w:bCs/>
                <w:sz w:val="22"/>
                <w:szCs w:val="22"/>
              </w:rPr>
            </w:pPr>
            <w:ins w:id="4501" w:author="ERCOT" w:date="2023-10-26T12:41:00Z">
              <w:r w:rsidRPr="00E95F39">
                <w:rPr>
                  <w:sz w:val="22"/>
                  <w:szCs w:val="22"/>
                </w:rPr>
                <w:t>1052</w:t>
              </w:r>
            </w:ins>
            <w:del w:id="4502" w:author="ERCOT" w:date="2023-10-26T12:41:00Z">
              <w:r w:rsidRPr="00E95F39" w:rsidDel="0054701B">
                <w:rPr>
                  <w:sz w:val="22"/>
                  <w:szCs w:val="22"/>
                </w:rPr>
                <w:delText>984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0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61BB29E" w14:textId="74A3DFB5" w:rsidR="008112EF" w:rsidRPr="00E95F39" w:rsidRDefault="008112EF" w:rsidP="00E95F39">
            <w:pPr>
              <w:widowControl/>
              <w:autoSpaceDE/>
              <w:autoSpaceDN/>
              <w:adjustRightInd/>
              <w:jc w:val="center"/>
              <w:rPr>
                <w:b/>
                <w:bCs/>
                <w:sz w:val="22"/>
                <w:szCs w:val="22"/>
              </w:rPr>
            </w:pPr>
            <w:ins w:id="4504" w:author="ERCOT" w:date="2023-10-26T12:41:00Z">
              <w:r w:rsidRPr="00E95F39">
                <w:rPr>
                  <w:sz w:val="22"/>
                  <w:szCs w:val="22"/>
                </w:rPr>
                <w:t>1052</w:t>
              </w:r>
            </w:ins>
            <w:del w:id="4505" w:author="ERCOT" w:date="2023-10-26T12:41:00Z">
              <w:r w:rsidRPr="00E95F39" w:rsidDel="0054701B">
                <w:rPr>
                  <w:sz w:val="22"/>
                  <w:szCs w:val="22"/>
                </w:rPr>
                <w:delText>984</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506"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5FA03A3A" w14:textId="5C6CFC9D" w:rsidR="008112EF" w:rsidRPr="00E95F39" w:rsidRDefault="008112EF" w:rsidP="00E95F39">
            <w:pPr>
              <w:widowControl/>
              <w:autoSpaceDE/>
              <w:autoSpaceDN/>
              <w:adjustRightInd/>
              <w:jc w:val="center"/>
              <w:rPr>
                <w:b/>
                <w:bCs/>
                <w:sz w:val="22"/>
                <w:szCs w:val="22"/>
              </w:rPr>
            </w:pPr>
            <w:ins w:id="4507" w:author="ERCOT" w:date="2023-10-26T12:41:00Z">
              <w:r w:rsidRPr="00E95F39">
                <w:rPr>
                  <w:sz w:val="22"/>
                  <w:szCs w:val="22"/>
                </w:rPr>
                <w:t>1052</w:t>
              </w:r>
            </w:ins>
            <w:del w:id="4508" w:author="ERCOT" w:date="2023-10-26T12:41:00Z">
              <w:r w:rsidRPr="00E95F39" w:rsidDel="0054701B">
                <w:rPr>
                  <w:sz w:val="22"/>
                  <w:szCs w:val="22"/>
                </w:rPr>
                <w:delText>984</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509"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20E6B351" w14:textId="6D0613B8" w:rsidR="008112EF" w:rsidRPr="00E95F39" w:rsidRDefault="008112EF" w:rsidP="00E95F39">
            <w:pPr>
              <w:widowControl/>
              <w:autoSpaceDE/>
              <w:autoSpaceDN/>
              <w:adjustRightInd/>
              <w:jc w:val="center"/>
              <w:rPr>
                <w:b/>
                <w:bCs/>
                <w:sz w:val="22"/>
                <w:szCs w:val="22"/>
              </w:rPr>
            </w:pPr>
            <w:ins w:id="4510" w:author="ERCOT" w:date="2023-10-26T12:41:00Z">
              <w:r w:rsidRPr="00E95F39">
                <w:rPr>
                  <w:sz w:val="22"/>
                  <w:szCs w:val="22"/>
                </w:rPr>
                <w:t>984</w:t>
              </w:r>
            </w:ins>
            <w:del w:id="4511" w:author="ERCOT" w:date="2023-10-26T12:41:00Z">
              <w:r w:rsidRPr="00E95F39" w:rsidDel="0054701B">
                <w:rPr>
                  <w:sz w:val="22"/>
                  <w:szCs w:val="22"/>
                </w:rPr>
                <w:delText>883</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512"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4D79E1A6" w14:textId="416CCFE7" w:rsidR="008112EF" w:rsidRPr="00E95F39" w:rsidRDefault="008112EF" w:rsidP="00E95F39">
            <w:pPr>
              <w:widowControl/>
              <w:autoSpaceDE/>
              <w:autoSpaceDN/>
              <w:adjustRightInd/>
              <w:jc w:val="center"/>
              <w:rPr>
                <w:b/>
                <w:bCs/>
                <w:sz w:val="22"/>
                <w:szCs w:val="22"/>
              </w:rPr>
            </w:pPr>
            <w:ins w:id="4513" w:author="ERCOT" w:date="2023-10-26T12:41:00Z">
              <w:r w:rsidRPr="00E95F39">
                <w:rPr>
                  <w:sz w:val="22"/>
                  <w:szCs w:val="22"/>
                </w:rPr>
                <w:t>984</w:t>
              </w:r>
            </w:ins>
            <w:del w:id="4514" w:author="ERCOT" w:date="2023-10-26T12:41:00Z">
              <w:r w:rsidRPr="00E95F39" w:rsidDel="0054701B">
                <w:rPr>
                  <w:sz w:val="22"/>
                  <w:szCs w:val="22"/>
                </w:rPr>
                <w:delText>883</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515"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57D2721F" w14:textId="2AA44E0A" w:rsidR="008112EF" w:rsidRPr="00E95F39" w:rsidRDefault="008112EF" w:rsidP="00E95F39">
            <w:pPr>
              <w:widowControl/>
              <w:autoSpaceDE/>
              <w:autoSpaceDN/>
              <w:adjustRightInd/>
              <w:jc w:val="center"/>
              <w:rPr>
                <w:b/>
                <w:bCs/>
                <w:sz w:val="22"/>
                <w:szCs w:val="22"/>
              </w:rPr>
            </w:pPr>
            <w:ins w:id="4516" w:author="ERCOT" w:date="2023-10-26T12:41:00Z">
              <w:r w:rsidRPr="00E95F39">
                <w:rPr>
                  <w:sz w:val="22"/>
                  <w:szCs w:val="22"/>
                </w:rPr>
                <w:t>984</w:t>
              </w:r>
            </w:ins>
            <w:del w:id="4517" w:author="ERCOT" w:date="2023-10-26T12:41:00Z">
              <w:r w:rsidRPr="00E95F39" w:rsidDel="0054701B">
                <w:rPr>
                  <w:sz w:val="22"/>
                  <w:szCs w:val="22"/>
                </w:rPr>
                <w:delText>883</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518"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3F7100C7" w14:textId="087F0506" w:rsidR="008112EF" w:rsidRPr="00E95F39" w:rsidRDefault="008112EF" w:rsidP="00E95F39">
            <w:pPr>
              <w:widowControl/>
              <w:autoSpaceDE/>
              <w:autoSpaceDN/>
              <w:adjustRightInd/>
              <w:jc w:val="center"/>
              <w:rPr>
                <w:b/>
                <w:bCs/>
                <w:sz w:val="22"/>
                <w:szCs w:val="22"/>
              </w:rPr>
            </w:pPr>
            <w:ins w:id="4519" w:author="ERCOT" w:date="2023-10-26T12:41:00Z">
              <w:r w:rsidRPr="00E95F39">
                <w:rPr>
                  <w:sz w:val="22"/>
                  <w:szCs w:val="22"/>
                </w:rPr>
                <w:t>984</w:t>
              </w:r>
            </w:ins>
            <w:del w:id="4520" w:author="ERCOT" w:date="2023-10-26T12:41:00Z">
              <w:r w:rsidRPr="00E95F39" w:rsidDel="0054701B">
                <w:rPr>
                  <w:sz w:val="22"/>
                  <w:szCs w:val="22"/>
                </w:rPr>
                <w:delText>883</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521"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6D37B33F" w14:textId="22917130" w:rsidR="008112EF" w:rsidRPr="00E95F39" w:rsidRDefault="008112EF" w:rsidP="00E95F39">
            <w:pPr>
              <w:widowControl/>
              <w:autoSpaceDE/>
              <w:autoSpaceDN/>
              <w:adjustRightInd/>
              <w:jc w:val="center"/>
              <w:rPr>
                <w:b/>
                <w:bCs/>
                <w:sz w:val="22"/>
                <w:szCs w:val="22"/>
              </w:rPr>
            </w:pPr>
            <w:ins w:id="4522" w:author="ERCOT" w:date="2023-10-26T12:41:00Z">
              <w:r w:rsidRPr="00E95F39">
                <w:rPr>
                  <w:sz w:val="22"/>
                  <w:szCs w:val="22"/>
                </w:rPr>
                <w:t>984</w:t>
              </w:r>
            </w:ins>
            <w:del w:id="4523" w:author="ERCOT" w:date="2023-10-26T12:41:00Z">
              <w:r w:rsidRPr="00E95F39" w:rsidDel="0054701B">
                <w:rPr>
                  <w:sz w:val="22"/>
                  <w:szCs w:val="22"/>
                </w:rPr>
                <w:delText>883</w:delText>
              </w:r>
            </w:del>
          </w:p>
        </w:tc>
        <w:tc>
          <w:tcPr>
            <w:tcW w:w="244" w:type="pct"/>
            <w:tcBorders>
              <w:top w:val="single" w:sz="4" w:space="0" w:color="auto"/>
              <w:bottom w:val="single" w:sz="4" w:space="0" w:color="auto"/>
            </w:tcBorders>
            <w:vAlign w:val="center"/>
            <w:tcPrChange w:id="4524" w:author="ERCOT" w:date="2023-10-26T12:41:00Z">
              <w:tcPr>
                <w:tcW w:w="244" w:type="pct"/>
                <w:gridSpan w:val="2"/>
                <w:tcBorders>
                  <w:top w:val="single" w:sz="4" w:space="0" w:color="auto"/>
                  <w:bottom w:val="single" w:sz="4" w:space="0" w:color="auto"/>
                </w:tcBorders>
                <w:vAlign w:val="center"/>
              </w:tcPr>
            </w:tcPrChange>
          </w:tcPr>
          <w:p w14:paraId="4453486F" w14:textId="39702937" w:rsidR="008112EF" w:rsidRPr="00E95F39" w:rsidRDefault="008112EF" w:rsidP="00E95F39">
            <w:pPr>
              <w:widowControl/>
              <w:autoSpaceDE/>
              <w:autoSpaceDN/>
              <w:adjustRightInd/>
              <w:jc w:val="center"/>
              <w:rPr>
                <w:b/>
                <w:bCs/>
                <w:sz w:val="22"/>
                <w:szCs w:val="22"/>
              </w:rPr>
            </w:pPr>
            <w:ins w:id="4525" w:author="ERCOT" w:date="2023-10-26T12:41:00Z">
              <w:r w:rsidRPr="00E95F39">
                <w:rPr>
                  <w:sz w:val="22"/>
                  <w:szCs w:val="22"/>
                </w:rPr>
                <w:t>984</w:t>
              </w:r>
            </w:ins>
            <w:del w:id="4526" w:author="ERCOT" w:date="2023-10-26T12:41:00Z">
              <w:r w:rsidRPr="00E95F39" w:rsidDel="0054701B">
                <w:rPr>
                  <w:sz w:val="22"/>
                  <w:szCs w:val="22"/>
                </w:rPr>
                <w:delText>883</w:delText>
              </w:r>
            </w:del>
          </w:p>
        </w:tc>
      </w:tr>
      <w:tr w:rsidR="008112EF" w:rsidRPr="00E66AD4" w14:paraId="7C22FD5E" w14:textId="2D1623F1"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527"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528"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529"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341F1942" w14:textId="77777777" w:rsidR="008112EF" w:rsidRPr="000357D1" w:rsidRDefault="008112EF" w:rsidP="008112EF">
            <w:pPr>
              <w:widowControl/>
              <w:autoSpaceDE/>
              <w:autoSpaceDN/>
              <w:adjustRightInd/>
              <w:jc w:val="center"/>
              <w:rPr>
                <w:sz w:val="22"/>
                <w:szCs w:val="22"/>
              </w:rPr>
            </w:pPr>
            <w:r w:rsidRPr="000357D1">
              <w:rPr>
                <w:b/>
                <w:bCs/>
                <w:sz w:val="22"/>
                <w:szCs w:val="22"/>
              </w:rPr>
              <w:t>Jun.</w:t>
            </w:r>
          </w:p>
        </w:tc>
        <w:tc>
          <w:tcPr>
            <w:tcW w:w="199" w:type="pct"/>
            <w:tcBorders>
              <w:top w:val="single" w:sz="4" w:space="0" w:color="auto"/>
              <w:left w:val="single" w:sz="4" w:space="0" w:color="000000"/>
              <w:bottom w:val="single" w:sz="4" w:space="0" w:color="auto"/>
              <w:right w:val="single" w:sz="4" w:space="0" w:color="000000"/>
            </w:tcBorders>
            <w:vAlign w:val="center"/>
            <w:tcPrChange w:id="4530"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2818CB66" w14:textId="0F616F50" w:rsidR="008112EF" w:rsidRPr="00E95F39" w:rsidRDefault="008112EF" w:rsidP="00E95F39">
            <w:pPr>
              <w:widowControl/>
              <w:autoSpaceDE/>
              <w:autoSpaceDN/>
              <w:adjustRightInd/>
              <w:jc w:val="center"/>
              <w:rPr>
                <w:b/>
                <w:bCs/>
                <w:sz w:val="22"/>
                <w:szCs w:val="22"/>
              </w:rPr>
            </w:pPr>
            <w:ins w:id="4531" w:author="ERCOT" w:date="2023-10-26T12:41:00Z">
              <w:r w:rsidRPr="00E95F39">
                <w:rPr>
                  <w:sz w:val="22"/>
                  <w:szCs w:val="22"/>
                </w:rPr>
                <w:t>612</w:t>
              </w:r>
            </w:ins>
            <w:del w:id="4532" w:author="ERCOT" w:date="2023-10-26T12:41:00Z">
              <w:r w:rsidRPr="00E95F39" w:rsidDel="0054701B">
                <w:rPr>
                  <w:sz w:val="22"/>
                  <w:szCs w:val="22"/>
                </w:rPr>
                <w:delText>633</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3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A3FDA66" w14:textId="70EBD3F5" w:rsidR="008112EF" w:rsidRPr="00E95F39" w:rsidRDefault="008112EF" w:rsidP="00E95F39">
            <w:pPr>
              <w:widowControl/>
              <w:autoSpaceDE/>
              <w:autoSpaceDN/>
              <w:adjustRightInd/>
              <w:jc w:val="center"/>
              <w:rPr>
                <w:b/>
                <w:bCs/>
                <w:sz w:val="22"/>
                <w:szCs w:val="22"/>
              </w:rPr>
            </w:pPr>
            <w:ins w:id="4534" w:author="ERCOT" w:date="2023-10-26T12:41:00Z">
              <w:r w:rsidRPr="00E95F39">
                <w:rPr>
                  <w:sz w:val="22"/>
                  <w:szCs w:val="22"/>
                </w:rPr>
                <w:t>612</w:t>
              </w:r>
            </w:ins>
            <w:del w:id="4535" w:author="ERCOT" w:date="2023-10-26T12:41:00Z">
              <w:r w:rsidRPr="00E95F39" w:rsidDel="0054701B">
                <w:rPr>
                  <w:sz w:val="22"/>
                  <w:szCs w:val="22"/>
                </w:rPr>
                <w:delText>633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3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EAA6CCB" w14:textId="0C1601D6" w:rsidR="008112EF" w:rsidRPr="00E95F39" w:rsidRDefault="008112EF" w:rsidP="00E95F39">
            <w:pPr>
              <w:widowControl/>
              <w:autoSpaceDE/>
              <w:autoSpaceDN/>
              <w:adjustRightInd/>
              <w:jc w:val="center"/>
              <w:rPr>
                <w:b/>
                <w:bCs/>
                <w:sz w:val="22"/>
                <w:szCs w:val="22"/>
              </w:rPr>
            </w:pPr>
            <w:ins w:id="4537" w:author="ERCOT" w:date="2023-10-26T12:41:00Z">
              <w:r w:rsidRPr="00E95F39">
                <w:rPr>
                  <w:sz w:val="22"/>
                  <w:szCs w:val="22"/>
                </w:rPr>
                <w:t>612</w:t>
              </w:r>
            </w:ins>
            <w:del w:id="4538" w:author="ERCOT" w:date="2023-10-26T12:41:00Z">
              <w:r w:rsidRPr="00E95F39" w:rsidDel="0054701B">
                <w:rPr>
                  <w:sz w:val="22"/>
                  <w:szCs w:val="22"/>
                </w:rPr>
                <w:delText>633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3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B1C9D9C" w14:textId="196CBD99" w:rsidR="008112EF" w:rsidRPr="00E95F39" w:rsidRDefault="008112EF" w:rsidP="00E95F39">
            <w:pPr>
              <w:widowControl/>
              <w:autoSpaceDE/>
              <w:autoSpaceDN/>
              <w:adjustRightInd/>
              <w:jc w:val="center"/>
              <w:rPr>
                <w:b/>
                <w:bCs/>
                <w:sz w:val="22"/>
                <w:szCs w:val="22"/>
              </w:rPr>
            </w:pPr>
            <w:ins w:id="4540" w:author="ERCOT" w:date="2023-10-26T12:41:00Z">
              <w:r w:rsidRPr="00E95F39">
                <w:rPr>
                  <w:sz w:val="22"/>
                  <w:szCs w:val="22"/>
                </w:rPr>
                <w:t>612</w:t>
              </w:r>
            </w:ins>
            <w:del w:id="4541" w:author="ERCOT" w:date="2023-10-26T12:41:00Z">
              <w:r w:rsidRPr="00E95F39" w:rsidDel="0054701B">
                <w:rPr>
                  <w:sz w:val="22"/>
                  <w:szCs w:val="22"/>
                </w:rPr>
                <w:delText>633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4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3D738CC" w14:textId="0359C168" w:rsidR="008112EF" w:rsidRPr="00E95F39" w:rsidRDefault="008112EF" w:rsidP="00E95F39">
            <w:pPr>
              <w:widowControl/>
              <w:autoSpaceDE/>
              <w:autoSpaceDN/>
              <w:adjustRightInd/>
              <w:jc w:val="center"/>
              <w:rPr>
                <w:b/>
                <w:bCs/>
                <w:sz w:val="22"/>
                <w:szCs w:val="22"/>
              </w:rPr>
            </w:pPr>
            <w:ins w:id="4543" w:author="ERCOT" w:date="2023-10-26T12:41:00Z">
              <w:r w:rsidRPr="00E95F39">
                <w:rPr>
                  <w:sz w:val="22"/>
                  <w:szCs w:val="22"/>
                </w:rPr>
                <w:t>612</w:t>
              </w:r>
            </w:ins>
            <w:del w:id="4544" w:author="ERCOT" w:date="2023-10-26T12:41:00Z">
              <w:r w:rsidRPr="00E95F39" w:rsidDel="0054701B">
                <w:rPr>
                  <w:sz w:val="22"/>
                  <w:szCs w:val="22"/>
                </w:rPr>
                <w:delText>633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4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2AABCC2" w14:textId="0CBB318C" w:rsidR="008112EF" w:rsidRPr="00E95F39" w:rsidRDefault="008112EF" w:rsidP="00E95F39">
            <w:pPr>
              <w:widowControl/>
              <w:autoSpaceDE/>
              <w:autoSpaceDN/>
              <w:adjustRightInd/>
              <w:jc w:val="center"/>
              <w:rPr>
                <w:b/>
                <w:bCs/>
                <w:sz w:val="22"/>
                <w:szCs w:val="22"/>
              </w:rPr>
            </w:pPr>
            <w:ins w:id="4546" w:author="ERCOT" w:date="2023-10-26T12:41:00Z">
              <w:r w:rsidRPr="00E95F39">
                <w:rPr>
                  <w:sz w:val="22"/>
                  <w:szCs w:val="22"/>
                </w:rPr>
                <w:t>612</w:t>
              </w:r>
            </w:ins>
            <w:del w:id="4547" w:author="ERCOT" w:date="2023-10-26T12:41:00Z">
              <w:r w:rsidRPr="00E95F39" w:rsidDel="0054701B">
                <w:rPr>
                  <w:sz w:val="22"/>
                  <w:szCs w:val="22"/>
                </w:rPr>
                <w:delText>633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4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B181F5D" w14:textId="3705A747" w:rsidR="008112EF" w:rsidRPr="00E95F39" w:rsidRDefault="008112EF" w:rsidP="00E95F39">
            <w:pPr>
              <w:widowControl/>
              <w:autoSpaceDE/>
              <w:autoSpaceDN/>
              <w:adjustRightInd/>
              <w:jc w:val="center"/>
              <w:rPr>
                <w:b/>
                <w:bCs/>
                <w:sz w:val="22"/>
                <w:szCs w:val="22"/>
              </w:rPr>
            </w:pPr>
            <w:ins w:id="4549" w:author="ERCOT" w:date="2023-10-26T12:41:00Z">
              <w:r w:rsidRPr="00E95F39">
                <w:rPr>
                  <w:sz w:val="22"/>
                  <w:szCs w:val="22"/>
                </w:rPr>
                <w:t>771</w:t>
              </w:r>
            </w:ins>
            <w:del w:id="4550" w:author="ERCOT" w:date="2023-10-26T12:41:00Z">
              <w:r w:rsidRPr="00E95F39" w:rsidDel="0054701B">
                <w:rPr>
                  <w:sz w:val="22"/>
                  <w:szCs w:val="22"/>
                </w:rPr>
                <w:delText>852</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5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778182A" w14:textId="66B4AF02" w:rsidR="008112EF" w:rsidRPr="00E95F39" w:rsidRDefault="008112EF" w:rsidP="00E95F39">
            <w:pPr>
              <w:widowControl/>
              <w:autoSpaceDE/>
              <w:autoSpaceDN/>
              <w:adjustRightInd/>
              <w:jc w:val="center"/>
              <w:rPr>
                <w:b/>
                <w:bCs/>
                <w:sz w:val="22"/>
                <w:szCs w:val="22"/>
              </w:rPr>
            </w:pPr>
            <w:ins w:id="4552" w:author="ERCOT" w:date="2023-10-26T12:41:00Z">
              <w:r w:rsidRPr="00E95F39">
                <w:rPr>
                  <w:sz w:val="22"/>
                  <w:szCs w:val="22"/>
                </w:rPr>
                <w:t>771</w:t>
              </w:r>
            </w:ins>
            <w:del w:id="4553" w:author="ERCOT" w:date="2023-10-26T12:41:00Z">
              <w:r w:rsidRPr="00E95F39" w:rsidDel="0054701B">
                <w:rPr>
                  <w:sz w:val="22"/>
                  <w:szCs w:val="22"/>
                </w:rPr>
                <w:delText>852</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554"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4543D3E1" w14:textId="7CC03FCB" w:rsidR="008112EF" w:rsidRPr="00E95F39" w:rsidRDefault="008112EF" w:rsidP="00E95F39">
            <w:pPr>
              <w:widowControl/>
              <w:autoSpaceDE/>
              <w:autoSpaceDN/>
              <w:adjustRightInd/>
              <w:jc w:val="center"/>
              <w:rPr>
                <w:b/>
                <w:bCs/>
                <w:sz w:val="22"/>
                <w:szCs w:val="22"/>
              </w:rPr>
            </w:pPr>
            <w:ins w:id="4555" w:author="ERCOT" w:date="2023-10-26T12:41:00Z">
              <w:r w:rsidRPr="00E95F39">
                <w:rPr>
                  <w:sz w:val="22"/>
                  <w:szCs w:val="22"/>
                </w:rPr>
                <w:t>771</w:t>
              </w:r>
            </w:ins>
            <w:del w:id="4556" w:author="ERCOT" w:date="2023-10-26T12:41:00Z">
              <w:r w:rsidRPr="00E95F39" w:rsidDel="0054701B">
                <w:rPr>
                  <w:sz w:val="22"/>
                  <w:szCs w:val="22"/>
                </w:rPr>
                <w:delText>852</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557"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562449A9" w14:textId="4C92E5F1" w:rsidR="008112EF" w:rsidRPr="00E95F39" w:rsidRDefault="008112EF" w:rsidP="00E95F39">
            <w:pPr>
              <w:widowControl/>
              <w:autoSpaceDE/>
              <w:autoSpaceDN/>
              <w:adjustRightInd/>
              <w:jc w:val="center"/>
              <w:rPr>
                <w:b/>
                <w:bCs/>
                <w:sz w:val="22"/>
                <w:szCs w:val="22"/>
              </w:rPr>
            </w:pPr>
            <w:ins w:id="4558" w:author="ERCOT" w:date="2023-10-26T12:41:00Z">
              <w:r w:rsidRPr="00E95F39">
                <w:rPr>
                  <w:sz w:val="22"/>
                  <w:szCs w:val="22"/>
                </w:rPr>
                <w:t>771</w:t>
              </w:r>
            </w:ins>
            <w:del w:id="4559" w:author="ERCOT" w:date="2023-10-26T12:41:00Z">
              <w:r w:rsidRPr="00E95F39" w:rsidDel="0054701B">
                <w:rPr>
                  <w:sz w:val="22"/>
                  <w:szCs w:val="22"/>
                </w:rPr>
                <w:delText>852</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6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92AB9F3" w14:textId="2C52A8E2" w:rsidR="008112EF" w:rsidRPr="00E95F39" w:rsidRDefault="008112EF" w:rsidP="00E95F39">
            <w:pPr>
              <w:widowControl/>
              <w:autoSpaceDE/>
              <w:autoSpaceDN/>
              <w:adjustRightInd/>
              <w:jc w:val="center"/>
              <w:rPr>
                <w:b/>
                <w:bCs/>
                <w:sz w:val="22"/>
                <w:szCs w:val="22"/>
              </w:rPr>
            </w:pPr>
            <w:ins w:id="4561" w:author="ERCOT" w:date="2023-10-26T12:41:00Z">
              <w:r w:rsidRPr="00E95F39">
                <w:rPr>
                  <w:sz w:val="22"/>
                  <w:szCs w:val="22"/>
                </w:rPr>
                <w:t>771</w:t>
              </w:r>
            </w:ins>
            <w:del w:id="4562" w:author="ERCOT" w:date="2023-10-26T12:41:00Z">
              <w:r w:rsidRPr="00E95F39" w:rsidDel="0054701B">
                <w:rPr>
                  <w:sz w:val="22"/>
                  <w:szCs w:val="22"/>
                </w:rPr>
                <w:delText>852</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6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72C8C27" w14:textId="135E67F4" w:rsidR="008112EF" w:rsidRPr="00E95F39" w:rsidRDefault="008112EF" w:rsidP="00E95F39">
            <w:pPr>
              <w:widowControl/>
              <w:autoSpaceDE/>
              <w:autoSpaceDN/>
              <w:adjustRightInd/>
              <w:jc w:val="center"/>
              <w:rPr>
                <w:b/>
                <w:bCs/>
                <w:sz w:val="22"/>
                <w:szCs w:val="22"/>
              </w:rPr>
            </w:pPr>
            <w:ins w:id="4564" w:author="ERCOT" w:date="2023-10-26T12:41:00Z">
              <w:r w:rsidRPr="00E95F39">
                <w:rPr>
                  <w:sz w:val="22"/>
                  <w:szCs w:val="22"/>
                </w:rPr>
                <w:t>771</w:t>
              </w:r>
            </w:ins>
            <w:del w:id="4565" w:author="ERCOT" w:date="2023-10-26T12:41:00Z">
              <w:r w:rsidRPr="00E95F39" w:rsidDel="0054701B">
                <w:rPr>
                  <w:sz w:val="22"/>
                  <w:szCs w:val="22"/>
                </w:rPr>
                <w:delText>852</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66"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30964B8" w14:textId="0C7260FD" w:rsidR="008112EF" w:rsidRPr="00E95F39" w:rsidRDefault="008112EF" w:rsidP="00E95F39">
            <w:pPr>
              <w:widowControl/>
              <w:autoSpaceDE/>
              <w:autoSpaceDN/>
              <w:adjustRightInd/>
              <w:jc w:val="center"/>
              <w:rPr>
                <w:b/>
                <w:bCs/>
                <w:sz w:val="22"/>
                <w:szCs w:val="22"/>
              </w:rPr>
            </w:pPr>
            <w:ins w:id="4567" w:author="ERCOT" w:date="2023-10-26T12:41:00Z">
              <w:r w:rsidRPr="00E95F39">
                <w:rPr>
                  <w:sz w:val="22"/>
                  <w:szCs w:val="22"/>
                </w:rPr>
                <w:t>817</w:t>
              </w:r>
            </w:ins>
            <w:del w:id="4568" w:author="ERCOT" w:date="2023-10-26T12:41:00Z">
              <w:r w:rsidRPr="00E95F39" w:rsidDel="0054701B">
                <w:rPr>
                  <w:sz w:val="22"/>
                  <w:szCs w:val="22"/>
                </w:rPr>
                <w:delText>987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6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A69DBA9" w14:textId="558E5B3E" w:rsidR="008112EF" w:rsidRPr="00E95F39" w:rsidRDefault="008112EF" w:rsidP="00E95F39">
            <w:pPr>
              <w:widowControl/>
              <w:autoSpaceDE/>
              <w:autoSpaceDN/>
              <w:adjustRightInd/>
              <w:jc w:val="center"/>
              <w:rPr>
                <w:b/>
                <w:bCs/>
                <w:sz w:val="22"/>
                <w:szCs w:val="22"/>
              </w:rPr>
            </w:pPr>
            <w:ins w:id="4570" w:author="ERCOT" w:date="2023-10-26T12:41:00Z">
              <w:r w:rsidRPr="00E95F39">
                <w:rPr>
                  <w:sz w:val="22"/>
                  <w:szCs w:val="22"/>
                </w:rPr>
                <w:t>817</w:t>
              </w:r>
            </w:ins>
            <w:del w:id="4571" w:author="ERCOT" w:date="2023-10-26T12:41:00Z">
              <w:r w:rsidRPr="00E95F39" w:rsidDel="0054701B">
                <w:rPr>
                  <w:sz w:val="22"/>
                  <w:szCs w:val="22"/>
                </w:rPr>
                <w:delText>987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72"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A1C9CB0" w14:textId="654755E8" w:rsidR="008112EF" w:rsidRPr="00E95F39" w:rsidRDefault="008112EF" w:rsidP="00E95F39">
            <w:pPr>
              <w:widowControl/>
              <w:autoSpaceDE/>
              <w:autoSpaceDN/>
              <w:adjustRightInd/>
              <w:jc w:val="center"/>
              <w:rPr>
                <w:b/>
                <w:bCs/>
                <w:sz w:val="22"/>
                <w:szCs w:val="22"/>
              </w:rPr>
            </w:pPr>
            <w:ins w:id="4573" w:author="ERCOT" w:date="2023-10-26T12:41:00Z">
              <w:r w:rsidRPr="00E95F39">
                <w:rPr>
                  <w:sz w:val="22"/>
                  <w:szCs w:val="22"/>
                </w:rPr>
                <w:t>817</w:t>
              </w:r>
            </w:ins>
            <w:del w:id="4574" w:author="ERCOT" w:date="2023-10-26T12:41:00Z">
              <w:r w:rsidRPr="00E95F39" w:rsidDel="0054701B">
                <w:rPr>
                  <w:sz w:val="22"/>
                  <w:szCs w:val="22"/>
                </w:rPr>
                <w:delText>987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75"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6B3F1E9" w14:textId="27804F55" w:rsidR="008112EF" w:rsidRPr="00E95F39" w:rsidRDefault="008112EF" w:rsidP="00E95F39">
            <w:pPr>
              <w:widowControl/>
              <w:autoSpaceDE/>
              <w:autoSpaceDN/>
              <w:adjustRightInd/>
              <w:jc w:val="center"/>
              <w:rPr>
                <w:b/>
                <w:bCs/>
                <w:sz w:val="22"/>
                <w:szCs w:val="22"/>
              </w:rPr>
            </w:pPr>
            <w:ins w:id="4576" w:author="ERCOT" w:date="2023-10-26T12:41:00Z">
              <w:r w:rsidRPr="00E95F39">
                <w:rPr>
                  <w:sz w:val="22"/>
                  <w:szCs w:val="22"/>
                </w:rPr>
                <w:t>817</w:t>
              </w:r>
            </w:ins>
            <w:del w:id="4577" w:author="ERCOT" w:date="2023-10-26T12:41:00Z">
              <w:r w:rsidRPr="00E95F39" w:rsidDel="0054701B">
                <w:rPr>
                  <w:sz w:val="22"/>
                  <w:szCs w:val="22"/>
                </w:rPr>
                <w:delText>987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7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0548003" w14:textId="6A119FD5" w:rsidR="008112EF" w:rsidRPr="00E95F39" w:rsidRDefault="008112EF" w:rsidP="00E95F39">
            <w:pPr>
              <w:widowControl/>
              <w:autoSpaceDE/>
              <w:autoSpaceDN/>
              <w:adjustRightInd/>
              <w:jc w:val="center"/>
              <w:rPr>
                <w:b/>
                <w:bCs/>
                <w:sz w:val="22"/>
                <w:szCs w:val="22"/>
              </w:rPr>
            </w:pPr>
            <w:ins w:id="4579" w:author="ERCOT" w:date="2023-10-26T12:41:00Z">
              <w:r w:rsidRPr="00E95F39">
                <w:rPr>
                  <w:sz w:val="22"/>
                  <w:szCs w:val="22"/>
                </w:rPr>
                <w:t>817</w:t>
              </w:r>
            </w:ins>
            <w:del w:id="4580" w:author="ERCOT" w:date="2023-10-26T12:41:00Z">
              <w:r w:rsidRPr="00E95F39" w:rsidDel="0054701B">
                <w:rPr>
                  <w:sz w:val="22"/>
                  <w:szCs w:val="22"/>
                </w:rPr>
                <w:delText>987</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581"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74BFE368" w14:textId="0B6AE280" w:rsidR="008112EF" w:rsidRPr="00E95F39" w:rsidRDefault="008112EF" w:rsidP="00E95F39">
            <w:pPr>
              <w:widowControl/>
              <w:autoSpaceDE/>
              <w:autoSpaceDN/>
              <w:adjustRightInd/>
              <w:jc w:val="center"/>
              <w:rPr>
                <w:b/>
                <w:bCs/>
                <w:sz w:val="22"/>
                <w:szCs w:val="22"/>
              </w:rPr>
            </w:pPr>
            <w:ins w:id="4582" w:author="ERCOT" w:date="2023-10-26T12:41:00Z">
              <w:r w:rsidRPr="00E95F39">
                <w:rPr>
                  <w:sz w:val="22"/>
                  <w:szCs w:val="22"/>
                </w:rPr>
                <w:t>817</w:t>
              </w:r>
            </w:ins>
            <w:del w:id="4583" w:author="ERCOT" w:date="2023-10-26T12:41:00Z">
              <w:r w:rsidRPr="00E95F39" w:rsidDel="0054701B">
                <w:rPr>
                  <w:sz w:val="22"/>
                  <w:szCs w:val="22"/>
                </w:rPr>
                <w:delText>987</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584"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0083F16A" w14:textId="2ED2D8EB" w:rsidR="008112EF" w:rsidRPr="00E95F39" w:rsidRDefault="008112EF" w:rsidP="00E95F39">
            <w:pPr>
              <w:widowControl/>
              <w:autoSpaceDE/>
              <w:autoSpaceDN/>
              <w:adjustRightInd/>
              <w:jc w:val="center"/>
              <w:rPr>
                <w:b/>
                <w:bCs/>
                <w:sz w:val="22"/>
                <w:szCs w:val="22"/>
              </w:rPr>
            </w:pPr>
            <w:ins w:id="4585" w:author="ERCOT" w:date="2023-10-26T12:41:00Z">
              <w:r w:rsidRPr="00E95F39">
                <w:rPr>
                  <w:sz w:val="22"/>
                  <w:szCs w:val="22"/>
                </w:rPr>
                <w:t>997</w:t>
              </w:r>
            </w:ins>
            <w:del w:id="4586" w:author="ERCOT" w:date="2023-10-26T12:41:00Z">
              <w:r w:rsidRPr="00E95F39" w:rsidDel="0054701B">
                <w:rPr>
                  <w:sz w:val="22"/>
                  <w:szCs w:val="22"/>
                </w:rPr>
                <w:delText>1015</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587"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60D120E2" w14:textId="2E4F0541" w:rsidR="008112EF" w:rsidRPr="00E95F39" w:rsidRDefault="008112EF" w:rsidP="00E95F39">
            <w:pPr>
              <w:widowControl/>
              <w:autoSpaceDE/>
              <w:autoSpaceDN/>
              <w:adjustRightInd/>
              <w:jc w:val="center"/>
              <w:rPr>
                <w:b/>
                <w:bCs/>
                <w:sz w:val="22"/>
                <w:szCs w:val="22"/>
              </w:rPr>
            </w:pPr>
            <w:ins w:id="4588" w:author="ERCOT" w:date="2023-10-26T12:41:00Z">
              <w:r w:rsidRPr="00E95F39">
                <w:rPr>
                  <w:sz w:val="22"/>
                  <w:szCs w:val="22"/>
                </w:rPr>
                <w:t>997</w:t>
              </w:r>
            </w:ins>
            <w:del w:id="4589" w:author="ERCOT" w:date="2023-10-26T12:41:00Z">
              <w:r w:rsidRPr="00E95F39" w:rsidDel="0054701B">
                <w:rPr>
                  <w:sz w:val="22"/>
                  <w:szCs w:val="22"/>
                </w:rPr>
                <w:delText>1015</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590"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51E772D7" w14:textId="386AF37B" w:rsidR="008112EF" w:rsidRPr="00E95F39" w:rsidRDefault="008112EF" w:rsidP="00E95F39">
            <w:pPr>
              <w:widowControl/>
              <w:autoSpaceDE/>
              <w:autoSpaceDN/>
              <w:adjustRightInd/>
              <w:jc w:val="center"/>
              <w:rPr>
                <w:b/>
                <w:bCs/>
                <w:sz w:val="22"/>
                <w:szCs w:val="22"/>
              </w:rPr>
            </w:pPr>
            <w:ins w:id="4591" w:author="ERCOT" w:date="2023-10-26T12:41:00Z">
              <w:r w:rsidRPr="00E95F39">
                <w:rPr>
                  <w:sz w:val="22"/>
                  <w:szCs w:val="22"/>
                </w:rPr>
                <w:t>997</w:t>
              </w:r>
            </w:ins>
            <w:del w:id="4592" w:author="ERCOT" w:date="2023-10-26T12:41:00Z">
              <w:r w:rsidRPr="00E95F39" w:rsidDel="0054701B">
                <w:rPr>
                  <w:sz w:val="22"/>
                  <w:szCs w:val="22"/>
                </w:rPr>
                <w:delText>1015</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593"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372D8742" w14:textId="268590C3" w:rsidR="008112EF" w:rsidRPr="00E95F39" w:rsidRDefault="008112EF" w:rsidP="00E95F39">
            <w:pPr>
              <w:widowControl/>
              <w:autoSpaceDE/>
              <w:autoSpaceDN/>
              <w:adjustRightInd/>
              <w:jc w:val="center"/>
              <w:rPr>
                <w:b/>
                <w:bCs/>
                <w:sz w:val="22"/>
                <w:szCs w:val="22"/>
              </w:rPr>
            </w:pPr>
            <w:ins w:id="4594" w:author="ERCOT" w:date="2023-10-26T12:41:00Z">
              <w:r w:rsidRPr="00E95F39">
                <w:rPr>
                  <w:sz w:val="22"/>
                  <w:szCs w:val="22"/>
                </w:rPr>
                <w:t>997</w:t>
              </w:r>
            </w:ins>
            <w:del w:id="4595" w:author="ERCOT" w:date="2023-10-26T12:41:00Z">
              <w:r w:rsidRPr="00E95F39" w:rsidDel="0054701B">
                <w:rPr>
                  <w:sz w:val="22"/>
                  <w:szCs w:val="22"/>
                </w:rPr>
                <w:delText>1015</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596"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68AAD10E" w14:textId="7F07E462" w:rsidR="008112EF" w:rsidRPr="00E95F39" w:rsidRDefault="008112EF" w:rsidP="00E95F39">
            <w:pPr>
              <w:widowControl/>
              <w:autoSpaceDE/>
              <w:autoSpaceDN/>
              <w:adjustRightInd/>
              <w:jc w:val="center"/>
              <w:rPr>
                <w:b/>
                <w:bCs/>
                <w:sz w:val="22"/>
                <w:szCs w:val="22"/>
              </w:rPr>
            </w:pPr>
            <w:ins w:id="4597" w:author="ERCOT" w:date="2023-10-26T12:41:00Z">
              <w:r w:rsidRPr="00E95F39">
                <w:rPr>
                  <w:sz w:val="22"/>
                  <w:szCs w:val="22"/>
                </w:rPr>
                <w:t>997</w:t>
              </w:r>
            </w:ins>
            <w:del w:id="4598" w:author="ERCOT" w:date="2023-10-26T12:41:00Z">
              <w:r w:rsidRPr="00E95F39" w:rsidDel="0054701B">
                <w:rPr>
                  <w:sz w:val="22"/>
                  <w:szCs w:val="22"/>
                </w:rPr>
                <w:delText>1015</w:delText>
              </w:r>
            </w:del>
          </w:p>
        </w:tc>
        <w:tc>
          <w:tcPr>
            <w:tcW w:w="244" w:type="pct"/>
            <w:tcBorders>
              <w:top w:val="single" w:sz="4" w:space="0" w:color="auto"/>
              <w:bottom w:val="single" w:sz="4" w:space="0" w:color="auto"/>
            </w:tcBorders>
            <w:vAlign w:val="center"/>
            <w:tcPrChange w:id="4599" w:author="ERCOT" w:date="2023-10-26T12:41:00Z">
              <w:tcPr>
                <w:tcW w:w="244" w:type="pct"/>
                <w:gridSpan w:val="2"/>
                <w:tcBorders>
                  <w:top w:val="single" w:sz="4" w:space="0" w:color="auto"/>
                  <w:bottom w:val="single" w:sz="4" w:space="0" w:color="auto"/>
                </w:tcBorders>
                <w:vAlign w:val="center"/>
              </w:tcPr>
            </w:tcPrChange>
          </w:tcPr>
          <w:p w14:paraId="456DA5EC" w14:textId="3D893E46" w:rsidR="008112EF" w:rsidRPr="00E95F39" w:rsidRDefault="008112EF" w:rsidP="00E95F39">
            <w:pPr>
              <w:widowControl/>
              <w:autoSpaceDE/>
              <w:autoSpaceDN/>
              <w:adjustRightInd/>
              <w:jc w:val="center"/>
              <w:rPr>
                <w:b/>
                <w:bCs/>
                <w:sz w:val="22"/>
                <w:szCs w:val="22"/>
              </w:rPr>
            </w:pPr>
            <w:ins w:id="4600" w:author="ERCOT" w:date="2023-10-26T12:41:00Z">
              <w:r w:rsidRPr="00E95F39">
                <w:rPr>
                  <w:sz w:val="22"/>
                  <w:szCs w:val="22"/>
                </w:rPr>
                <w:t>997</w:t>
              </w:r>
            </w:ins>
            <w:del w:id="4601" w:author="ERCOT" w:date="2023-10-26T12:41:00Z">
              <w:r w:rsidRPr="00E95F39" w:rsidDel="0054701B">
                <w:rPr>
                  <w:sz w:val="22"/>
                  <w:szCs w:val="22"/>
                </w:rPr>
                <w:delText>1015</w:delText>
              </w:r>
            </w:del>
          </w:p>
        </w:tc>
      </w:tr>
      <w:tr w:rsidR="008112EF" w:rsidRPr="00E66AD4" w14:paraId="53498752" w14:textId="36398FBF"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602"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603"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604"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655F05F1" w14:textId="77777777" w:rsidR="008112EF" w:rsidRPr="000357D1" w:rsidRDefault="008112EF" w:rsidP="008112EF">
            <w:pPr>
              <w:widowControl/>
              <w:autoSpaceDE/>
              <w:autoSpaceDN/>
              <w:adjustRightInd/>
              <w:jc w:val="center"/>
              <w:rPr>
                <w:sz w:val="22"/>
                <w:szCs w:val="22"/>
              </w:rPr>
            </w:pPr>
            <w:r w:rsidRPr="000357D1">
              <w:rPr>
                <w:b/>
                <w:bCs/>
                <w:sz w:val="22"/>
                <w:szCs w:val="22"/>
              </w:rPr>
              <w:t>Jul.</w:t>
            </w:r>
          </w:p>
        </w:tc>
        <w:tc>
          <w:tcPr>
            <w:tcW w:w="199" w:type="pct"/>
            <w:tcBorders>
              <w:top w:val="single" w:sz="4" w:space="0" w:color="auto"/>
              <w:left w:val="single" w:sz="4" w:space="0" w:color="000000"/>
              <w:bottom w:val="single" w:sz="4" w:space="0" w:color="auto"/>
              <w:right w:val="single" w:sz="4" w:space="0" w:color="000000"/>
            </w:tcBorders>
            <w:vAlign w:val="center"/>
            <w:tcPrChange w:id="4605"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0973E611" w14:textId="4BC796FC" w:rsidR="008112EF" w:rsidRPr="00E95F39" w:rsidRDefault="008112EF" w:rsidP="00E95F39">
            <w:pPr>
              <w:widowControl/>
              <w:autoSpaceDE/>
              <w:autoSpaceDN/>
              <w:adjustRightInd/>
              <w:jc w:val="center"/>
              <w:rPr>
                <w:b/>
                <w:bCs/>
                <w:sz w:val="22"/>
                <w:szCs w:val="22"/>
              </w:rPr>
            </w:pPr>
            <w:ins w:id="4606" w:author="ERCOT" w:date="2023-10-26T12:41:00Z">
              <w:r w:rsidRPr="00E95F39">
                <w:rPr>
                  <w:sz w:val="22"/>
                  <w:szCs w:val="22"/>
                </w:rPr>
                <w:t>635</w:t>
              </w:r>
            </w:ins>
            <w:del w:id="4607" w:author="ERCOT" w:date="2023-10-26T12:41:00Z">
              <w:r w:rsidRPr="00E95F39" w:rsidDel="0054701B">
                <w:rPr>
                  <w:sz w:val="22"/>
                  <w:szCs w:val="22"/>
                </w:rPr>
                <w:delText>545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60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E4DC2CA" w14:textId="42D23B8D" w:rsidR="008112EF" w:rsidRPr="00E95F39" w:rsidRDefault="008112EF" w:rsidP="00E95F39">
            <w:pPr>
              <w:widowControl/>
              <w:autoSpaceDE/>
              <w:autoSpaceDN/>
              <w:adjustRightInd/>
              <w:jc w:val="center"/>
              <w:rPr>
                <w:b/>
                <w:bCs/>
                <w:sz w:val="22"/>
                <w:szCs w:val="22"/>
              </w:rPr>
            </w:pPr>
            <w:ins w:id="4609" w:author="ERCOT" w:date="2023-10-26T12:41:00Z">
              <w:r w:rsidRPr="00E95F39">
                <w:rPr>
                  <w:sz w:val="22"/>
                  <w:szCs w:val="22"/>
                </w:rPr>
                <w:t>635</w:t>
              </w:r>
            </w:ins>
            <w:del w:id="4610" w:author="ERCOT" w:date="2023-10-26T12:41:00Z">
              <w:r w:rsidRPr="00E95F39" w:rsidDel="0054701B">
                <w:rPr>
                  <w:sz w:val="22"/>
                  <w:szCs w:val="22"/>
                </w:rPr>
                <w:delText>545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1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8368418" w14:textId="33B034D4" w:rsidR="008112EF" w:rsidRPr="00E95F39" w:rsidRDefault="008112EF" w:rsidP="00E95F39">
            <w:pPr>
              <w:widowControl/>
              <w:autoSpaceDE/>
              <w:autoSpaceDN/>
              <w:adjustRightInd/>
              <w:jc w:val="center"/>
              <w:rPr>
                <w:b/>
                <w:bCs/>
                <w:sz w:val="22"/>
                <w:szCs w:val="22"/>
              </w:rPr>
            </w:pPr>
            <w:ins w:id="4612" w:author="ERCOT" w:date="2023-10-26T12:41:00Z">
              <w:r w:rsidRPr="00E95F39">
                <w:rPr>
                  <w:sz w:val="22"/>
                  <w:szCs w:val="22"/>
                </w:rPr>
                <w:t>635</w:t>
              </w:r>
            </w:ins>
            <w:del w:id="4613" w:author="ERCOT" w:date="2023-10-26T12:41:00Z">
              <w:r w:rsidRPr="00E95F39" w:rsidDel="0054701B">
                <w:rPr>
                  <w:sz w:val="22"/>
                  <w:szCs w:val="22"/>
                </w:rPr>
                <w:delText>545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1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E7655D9" w14:textId="12461537" w:rsidR="008112EF" w:rsidRPr="00E95F39" w:rsidRDefault="008112EF" w:rsidP="00E95F39">
            <w:pPr>
              <w:widowControl/>
              <w:autoSpaceDE/>
              <w:autoSpaceDN/>
              <w:adjustRightInd/>
              <w:jc w:val="center"/>
              <w:rPr>
                <w:b/>
                <w:bCs/>
                <w:sz w:val="22"/>
                <w:szCs w:val="22"/>
              </w:rPr>
            </w:pPr>
            <w:ins w:id="4615" w:author="ERCOT" w:date="2023-10-26T12:41:00Z">
              <w:r w:rsidRPr="00E95F39">
                <w:rPr>
                  <w:sz w:val="22"/>
                  <w:szCs w:val="22"/>
                </w:rPr>
                <w:t>635</w:t>
              </w:r>
            </w:ins>
            <w:del w:id="4616" w:author="ERCOT" w:date="2023-10-26T12:41:00Z">
              <w:r w:rsidRPr="00E95F39" w:rsidDel="0054701B">
                <w:rPr>
                  <w:sz w:val="22"/>
                  <w:szCs w:val="22"/>
                </w:rPr>
                <w:delText>545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1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CC84A76" w14:textId="50EA4E73" w:rsidR="008112EF" w:rsidRPr="00E95F39" w:rsidRDefault="008112EF" w:rsidP="00E95F39">
            <w:pPr>
              <w:widowControl/>
              <w:autoSpaceDE/>
              <w:autoSpaceDN/>
              <w:adjustRightInd/>
              <w:jc w:val="center"/>
              <w:rPr>
                <w:b/>
                <w:bCs/>
                <w:sz w:val="22"/>
                <w:szCs w:val="22"/>
              </w:rPr>
            </w:pPr>
            <w:ins w:id="4618" w:author="ERCOT" w:date="2023-10-26T12:41:00Z">
              <w:r w:rsidRPr="00E95F39">
                <w:rPr>
                  <w:sz w:val="22"/>
                  <w:szCs w:val="22"/>
                </w:rPr>
                <w:t>635</w:t>
              </w:r>
            </w:ins>
            <w:del w:id="4619" w:author="ERCOT" w:date="2023-10-26T12:41:00Z">
              <w:r w:rsidRPr="00E95F39" w:rsidDel="0054701B">
                <w:rPr>
                  <w:sz w:val="22"/>
                  <w:szCs w:val="22"/>
                </w:rPr>
                <w:delText>545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2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ADD689C" w14:textId="216721F4" w:rsidR="008112EF" w:rsidRPr="00E95F39" w:rsidRDefault="008112EF" w:rsidP="00E95F39">
            <w:pPr>
              <w:widowControl/>
              <w:autoSpaceDE/>
              <w:autoSpaceDN/>
              <w:adjustRightInd/>
              <w:jc w:val="center"/>
              <w:rPr>
                <w:b/>
                <w:bCs/>
                <w:sz w:val="22"/>
                <w:szCs w:val="22"/>
              </w:rPr>
            </w:pPr>
            <w:ins w:id="4621" w:author="ERCOT" w:date="2023-10-26T12:41:00Z">
              <w:r w:rsidRPr="00E95F39">
                <w:rPr>
                  <w:sz w:val="22"/>
                  <w:szCs w:val="22"/>
                </w:rPr>
                <w:t>635</w:t>
              </w:r>
            </w:ins>
            <w:del w:id="4622" w:author="ERCOT" w:date="2023-10-26T12:41:00Z">
              <w:r w:rsidRPr="00E95F39" w:rsidDel="0054701B">
                <w:rPr>
                  <w:sz w:val="22"/>
                  <w:szCs w:val="22"/>
                </w:rPr>
                <w:delText>545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2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B02F70C" w14:textId="499B5F9A" w:rsidR="008112EF" w:rsidRPr="00E95F39" w:rsidRDefault="008112EF" w:rsidP="00E95F39">
            <w:pPr>
              <w:widowControl/>
              <w:autoSpaceDE/>
              <w:autoSpaceDN/>
              <w:adjustRightInd/>
              <w:jc w:val="center"/>
              <w:rPr>
                <w:b/>
                <w:bCs/>
                <w:sz w:val="22"/>
                <w:szCs w:val="22"/>
              </w:rPr>
            </w:pPr>
            <w:ins w:id="4624" w:author="ERCOT" w:date="2023-10-26T12:41:00Z">
              <w:r w:rsidRPr="00E95F39">
                <w:rPr>
                  <w:sz w:val="22"/>
                  <w:szCs w:val="22"/>
                </w:rPr>
                <w:t>763</w:t>
              </w:r>
            </w:ins>
            <w:del w:id="4625" w:author="ERCOT" w:date="2023-10-26T12:41:00Z">
              <w:r w:rsidRPr="00E95F39" w:rsidDel="0054701B">
                <w:rPr>
                  <w:sz w:val="22"/>
                  <w:szCs w:val="22"/>
                </w:rPr>
                <w:delText>760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2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BCC610D" w14:textId="2FBFC716" w:rsidR="008112EF" w:rsidRPr="00E95F39" w:rsidRDefault="008112EF" w:rsidP="00E95F39">
            <w:pPr>
              <w:widowControl/>
              <w:autoSpaceDE/>
              <w:autoSpaceDN/>
              <w:adjustRightInd/>
              <w:jc w:val="center"/>
              <w:rPr>
                <w:b/>
                <w:bCs/>
                <w:sz w:val="22"/>
                <w:szCs w:val="22"/>
              </w:rPr>
            </w:pPr>
            <w:ins w:id="4627" w:author="ERCOT" w:date="2023-10-26T12:41:00Z">
              <w:r w:rsidRPr="00E95F39">
                <w:rPr>
                  <w:sz w:val="22"/>
                  <w:szCs w:val="22"/>
                </w:rPr>
                <w:t>763</w:t>
              </w:r>
            </w:ins>
            <w:del w:id="4628" w:author="ERCOT" w:date="2023-10-26T12:41:00Z">
              <w:r w:rsidRPr="00E95F39" w:rsidDel="0054701B">
                <w:rPr>
                  <w:sz w:val="22"/>
                  <w:szCs w:val="22"/>
                </w:rPr>
                <w:delText>760</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629"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0AB3F376" w14:textId="60687FAC" w:rsidR="008112EF" w:rsidRPr="00E95F39" w:rsidRDefault="008112EF" w:rsidP="00E95F39">
            <w:pPr>
              <w:widowControl/>
              <w:autoSpaceDE/>
              <w:autoSpaceDN/>
              <w:adjustRightInd/>
              <w:jc w:val="center"/>
              <w:rPr>
                <w:b/>
                <w:bCs/>
                <w:sz w:val="22"/>
                <w:szCs w:val="22"/>
              </w:rPr>
            </w:pPr>
            <w:ins w:id="4630" w:author="ERCOT" w:date="2023-10-26T12:41:00Z">
              <w:r w:rsidRPr="00E95F39">
                <w:rPr>
                  <w:sz w:val="22"/>
                  <w:szCs w:val="22"/>
                </w:rPr>
                <w:t>763</w:t>
              </w:r>
            </w:ins>
            <w:del w:id="4631" w:author="ERCOT" w:date="2023-10-26T12:41:00Z">
              <w:r w:rsidRPr="00E95F39" w:rsidDel="0054701B">
                <w:rPr>
                  <w:sz w:val="22"/>
                  <w:szCs w:val="22"/>
                </w:rPr>
                <w:delText>760</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632"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348FB123" w14:textId="4F567A4D" w:rsidR="008112EF" w:rsidRPr="00E95F39" w:rsidRDefault="008112EF" w:rsidP="00E95F39">
            <w:pPr>
              <w:widowControl/>
              <w:autoSpaceDE/>
              <w:autoSpaceDN/>
              <w:adjustRightInd/>
              <w:jc w:val="center"/>
              <w:rPr>
                <w:b/>
                <w:bCs/>
                <w:sz w:val="22"/>
                <w:szCs w:val="22"/>
              </w:rPr>
            </w:pPr>
            <w:ins w:id="4633" w:author="ERCOT" w:date="2023-10-26T12:41:00Z">
              <w:r w:rsidRPr="00E95F39">
                <w:rPr>
                  <w:sz w:val="22"/>
                  <w:szCs w:val="22"/>
                </w:rPr>
                <w:t>763</w:t>
              </w:r>
            </w:ins>
            <w:del w:id="4634" w:author="ERCOT" w:date="2023-10-26T12:41:00Z">
              <w:r w:rsidRPr="00E95F39" w:rsidDel="0054701B">
                <w:rPr>
                  <w:sz w:val="22"/>
                  <w:szCs w:val="22"/>
                </w:rPr>
                <w:delText>760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3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78B5932" w14:textId="3E5AD413" w:rsidR="008112EF" w:rsidRPr="00E95F39" w:rsidRDefault="008112EF" w:rsidP="00E95F39">
            <w:pPr>
              <w:widowControl/>
              <w:autoSpaceDE/>
              <w:autoSpaceDN/>
              <w:adjustRightInd/>
              <w:jc w:val="center"/>
              <w:rPr>
                <w:b/>
                <w:bCs/>
                <w:sz w:val="22"/>
                <w:szCs w:val="22"/>
              </w:rPr>
            </w:pPr>
            <w:ins w:id="4636" w:author="ERCOT" w:date="2023-10-26T12:41:00Z">
              <w:r w:rsidRPr="00E95F39">
                <w:rPr>
                  <w:sz w:val="22"/>
                  <w:szCs w:val="22"/>
                </w:rPr>
                <w:t>763</w:t>
              </w:r>
            </w:ins>
            <w:del w:id="4637" w:author="ERCOT" w:date="2023-10-26T12:41:00Z">
              <w:r w:rsidRPr="00E95F39" w:rsidDel="0054701B">
                <w:rPr>
                  <w:sz w:val="22"/>
                  <w:szCs w:val="22"/>
                </w:rPr>
                <w:delText>760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3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7E97F9A" w14:textId="73EF6AC3" w:rsidR="008112EF" w:rsidRPr="00E95F39" w:rsidRDefault="008112EF" w:rsidP="00E95F39">
            <w:pPr>
              <w:widowControl/>
              <w:autoSpaceDE/>
              <w:autoSpaceDN/>
              <w:adjustRightInd/>
              <w:jc w:val="center"/>
              <w:rPr>
                <w:b/>
                <w:bCs/>
                <w:sz w:val="22"/>
                <w:szCs w:val="22"/>
              </w:rPr>
            </w:pPr>
            <w:ins w:id="4639" w:author="ERCOT" w:date="2023-10-26T12:41:00Z">
              <w:r w:rsidRPr="00E95F39">
                <w:rPr>
                  <w:sz w:val="22"/>
                  <w:szCs w:val="22"/>
                </w:rPr>
                <w:t>763</w:t>
              </w:r>
            </w:ins>
            <w:del w:id="4640" w:author="ERCOT" w:date="2023-10-26T12:41:00Z">
              <w:r w:rsidRPr="00E95F39" w:rsidDel="0054701B">
                <w:rPr>
                  <w:sz w:val="22"/>
                  <w:szCs w:val="22"/>
                </w:rPr>
                <w:delText>760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641"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3D0DF69" w14:textId="1A683A25" w:rsidR="008112EF" w:rsidRPr="00E95F39" w:rsidRDefault="008112EF" w:rsidP="00E95F39">
            <w:pPr>
              <w:widowControl/>
              <w:autoSpaceDE/>
              <w:autoSpaceDN/>
              <w:adjustRightInd/>
              <w:jc w:val="center"/>
              <w:rPr>
                <w:b/>
                <w:bCs/>
                <w:sz w:val="22"/>
                <w:szCs w:val="22"/>
              </w:rPr>
            </w:pPr>
            <w:ins w:id="4642" w:author="ERCOT" w:date="2023-10-26T12:41:00Z">
              <w:r w:rsidRPr="00E95F39">
                <w:rPr>
                  <w:sz w:val="22"/>
                  <w:szCs w:val="22"/>
                </w:rPr>
                <w:t>525</w:t>
              </w:r>
            </w:ins>
            <w:del w:id="4643" w:author="ERCOT" w:date="2023-10-26T12:41:00Z">
              <w:r w:rsidRPr="00E95F39" w:rsidDel="0054701B">
                <w:rPr>
                  <w:sz w:val="22"/>
                  <w:szCs w:val="22"/>
                </w:rPr>
                <w:delText>645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4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F1775EB" w14:textId="1C4CE64B" w:rsidR="008112EF" w:rsidRPr="00E95F39" w:rsidRDefault="008112EF" w:rsidP="00E95F39">
            <w:pPr>
              <w:widowControl/>
              <w:autoSpaceDE/>
              <w:autoSpaceDN/>
              <w:adjustRightInd/>
              <w:jc w:val="center"/>
              <w:rPr>
                <w:b/>
                <w:bCs/>
                <w:sz w:val="22"/>
                <w:szCs w:val="22"/>
              </w:rPr>
            </w:pPr>
            <w:ins w:id="4645" w:author="ERCOT" w:date="2023-10-26T12:41:00Z">
              <w:r w:rsidRPr="00E95F39">
                <w:rPr>
                  <w:sz w:val="22"/>
                  <w:szCs w:val="22"/>
                </w:rPr>
                <w:t>525</w:t>
              </w:r>
            </w:ins>
            <w:del w:id="4646" w:author="ERCOT" w:date="2023-10-26T12:41:00Z">
              <w:r w:rsidRPr="00E95F39" w:rsidDel="0054701B">
                <w:rPr>
                  <w:sz w:val="22"/>
                  <w:szCs w:val="22"/>
                </w:rPr>
                <w:delText>645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647"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621389BE" w14:textId="1B07D598" w:rsidR="008112EF" w:rsidRPr="00E95F39" w:rsidRDefault="008112EF" w:rsidP="00E95F39">
            <w:pPr>
              <w:widowControl/>
              <w:autoSpaceDE/>
              <w:autoSpaceDN/>
              <w:adjustRightInd/>
              <w:jc w:val="center"/>
              <w:rPr>
                <w:b/>
                <w:bCs/>
                <w:sz w:val="22"/>
                <w:szCs w:val="22"/>
              </w:rPr>
            </w:pPr>
            <w:ins w:id="4648" w:author="ERCOT" w:date="2023-10-26T12:41:00Z">
              <w:r w:rsidRPr="00E95F39">
                <w:rPr>
                  <w:sz w:val="22"/>
                  <w:szCs w:val="22"/>
                </w:rPr>
                <w:t>525</w:t>
              </w:r>
            </w:ins>
            <w:del w:id="4649" w:author="ERCOT" w:date="2023-10-26T12:41:00Z">
              <w:r w:rsidRPr="00E95F39" w:rsidDel="0054701B">
                <w:rPr>
                  <w:sz w:val="22"/>
                  <w:szCs w:val="22"/>
                </w:rPr>
                <w:delText>645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650"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29821E8" w14:textId="29685800" w:rsidR="008112EF" w:rsidRPr="00E95F39" w:rsidRDefault="008112EF" w:rsidP="00E95F39">
            <w:pPr>
              <w:widowControl/>
              <w:autoSpaceDE/>
              <w:autoSpaceDN/>
              <w:adjustRightInd/>
              <w:jc w:val="center"/>
              <w:rPr>
                <w:b/>
                <w:bCs/>
                <w:sz w:val="22"/>
                <w:szCs w:val="22"/>
              </w:rPr>
            </w:pPr>
            <w:ins w:id="4651" w:author="ERCOT" w:date="2023-10-26T12:41:00Z">
              <w:r w:rsidRPr="00E95F39">
                <w:rPr>
                  <w:sz w:val="22"/>
                  <w:szCs w:val="22"/>
                </w:rPr>
                <w:t>525</w:t>
              </w:r>
            </w:ins>
            <w:del w:id="4652" w:author="ERCOT" w:date="2023-10-26T12:41:00Z">
              <w:r w:rsidRPr="00E95F39" w:rsidDel="0054701B">
                <w:rPr>
                  <w:sz w:val="22"/>
                  <w:szCs w:val="22"/>
                </w:rPr>
                <w:delText>645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65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15979A1" w14:textId="06B74789" w:rsidR="008112EF" w:rsidRPr="00E95F39" w:rsidRDefault="008112EF" w:rsidP="00E95F39">
            <w:pPr>
              <w:widowControl/>
              <w:autoSpaceDE/>
              <w:autoSpaceDN/>
              <w:adjustRightInd/>
              <w:jc w:val="center"/>
              <w:rPr>
                <w:b/>
                <w:bCs/>
                <w:sz w:val="22"/>
                <w:szCs w:val="22"/>
              </w:rPr>
            </w:pPr>
            <w:ins w:id="4654" w:author="ERCOT" w:date="2023-10-26T12:41:00Z">
              <w:r w:rsidRPr="00E95F39">
                <w:rPr>
                  <w:sz w:val="22"/>
                  <w:szCs w:val="22"/>
                </w:rPr>
                <w:t>525</w:t>
              </w:r>
            </w:ins>
            <w:del w:id="4655" w:author="ERCOT" w:date="2023-10-26T12:41:00Z">
              <w:r w:rsidRPr="00E95F39" w:rsidDel="0054701B">
                <w:rPr>
                  <w:sz w:val="22"/>
                  <w:szCs w:val="22"/>
                </w:rPr>
                <w:delText>645</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656"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09BDFBF" w14:textId="7608305A" w:rsidR="008112EF" w:rsidRPr="00E95F39" w:rsidRDefault="008112EF" w:rsidP="00E95F39">
            <w:pPr>
              <w:widowControl/>
              <w:autoSpaceDE/>
              <w:autoSpaceDN/>
              <w:adjustRightInd/>
              <w:jc w:val="center"/>
              <w:rPr>
                <w:b/>
                <w:bCs/>
                <w:sz w:val="22"/>
                <w:szCs w:val="22"/>
              </w:rPr>
            </w:pPr>
            <w:ins w:id="4657" w:author="ERCOT" w:date="2023-10-26T12:41:00Z">
              <w:r w:rsidRPr="00E95F39">
                <w:rPr>
                  <w:sz w:val="22"/>
                  <w:szCs w:val="22"/>
                </w:rPr>
                <w:t>525</w:t>
              </w:r>
            </w:ins>
            <w:del w:id="4658" w:author="ERCOT" w:date="2023-10-26T12:41:00Z">
              <w:r w:rsidRPr="00E95F39" w:rsidDel="0054701B">
                <w:rPr>
                  <w:sz w:val="22"/>
                  <w:szCs w:val="22"/>
                </w:rPr>
                <w:delText>645</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659"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16E35617" w14:textId="6B759578" w:rsidR="008112EF" w:rsidRPr="00E95F39" w:rsidRDefault="008112EF" w:rsidP="00E95F39">
            <w:pPr>
              <w:widowControl/>
              <w:autoSpaceDE/>
              <w:autoSpaceDN/>
              <w:adjustRightInd/>
              <w:jc w:val="center"/>
              <w:rPr>
                <w:b/>
                <w:bCs/>
                <w:sz w:val="22"/>
                <w:szCs w:val="22"/>
              </w:rPr>
            </w:pPr>
            <w:ins w:id="4660" w:author="ERCOT" w:date="2023-10-26T12:41:00Z">
              <w:r w:rsidRPr="00E95F39">
                <w:rPr>
                  <w:sz w:val="22"/>
                  <w:szCs w:val="22"/>
                </w:rPr>
                <w:t>723</w:t>
              </w:r>
            </w:ins>
            <w:del w:id="4661" w:author="ERCOT" w:date="2023-10-26T12:41:00Z">
              <w:r w:rsidRPr="00E95F39" w:rsidDel="0054701B">
                <w:rPr>
                  <w:sz w:val="22"/>
                  <w:szCs w:val="22"/>
                </w:rPr>
                <w:delText>875</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662"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2A6A7092" w14:textId="630DE8F6" w:rsidR="008112EF" w:rsidRPr="00E95F39" w:rsidRDefault="008112EF" w:rsidP="00E95F39">
            <w:pPr>
              <w:widowControl/>
              <w:autoSpaceDE/>
              <w:autoSpaceDN/>
              <w:adjustRightInd/>
              <w:jc w:val="center"/>
              <w:rPr>
                <w:b/>
                <w:bCs/>
                <w:sz w:val="22"/>
                <w:szCs w:val="22"/>
              </w:rPr>
            </w:pPr>
            <w:ins w:id="4663" w:author="ERCOT" w:date="2023-10-26T12:41:00Z">
              <w:r w:rsidRPr="00E95F39">
                <w:rPr>
                  <w:sz w:val="22"/>
                  <w:szCs w:val="22"/>
                </w:rPr>
                <w:t>723</w:t>
              </w:r>
            </w:ins>
            <w:del w:id="4664" w:author="ERCOT" w:date="2023-10-26T12:41:00Z">
              <w:r w:rsidRPr="00E95F39" w:rsidDel="0054701B">
                <w:rPr>
                  <w:sz w:val="22"/>
                  <w:szCs w:val="22"/>
                </w:rPr>
                <w:delText>875</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665"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506D5E11" w14:textId="03ABD5F3" w:rsidR="008112EF" w:rsidRPr="00E95F39" w:rsidRDefault="008112EF" w:rsidP="00E95F39">
            <w:pPr>
              <w:widowControl/>
              <w:autoSpaceDE/>
              <w:autoSpaceDN/>
              <w:adjustRightInd/>
              <w:jc w:val="center"/>
              <w:rPr>
                <w:b/>
                <w:bCs/>
                <w:sz w:val="22"/>
                <w:szCs w:val="22"/>
              </w:rPr>
            </w:pPr>
            <w:ins w:id="4666" w:author="ERCOT" w:date="2023-10-26T12:41:00Z">
              <w:r w:rsidRPr="00E95F39">
                <w:rPr>
                  <w:sz w:val="22"/>
                  <w:szCs w:val="22"/>
                </w:rPr>
                <w:t>723</w:t>
              </w:r>
            </w:ins>
            <w:del w:id="4667" w:author="ERCOT" w:date="2023-10-26T12:41:00Z">
              <w:r w:rsidRPr="00E95F39" w:rsidDel="0054701B">
                <w:rPr>
                  <w:sz w:val="22"/>
                  <w:szCs w:val="22"/>
                </w:rPr>
                <w:delText>875</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668"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0EBE8187" w14:textId="7040DADC" w:rsidR="008112EF" w:rsidRPr="00E95F39" w:rsidRDefault="008112EF" w:rsidP="00E95F39">
            <w:pPr>
              <w:widowControl/>
              <w:autoSpaceDE/>
              <w:autoSpaceDN/>
              <w:adjustRightInd/>
              <w:jc w:val="center"/>
              <w:rPr>
                <w:b/>
                <w:bCs/>
                <w:sz w:val="22"/>
                <w:szCs w:val="22"/>
              </w:rPr>
            </w:pPr>
            <w:ins w:id="4669" w:author="ERCOT" w:date="2023-10-26T12:41:00Z">
              <w:r w:rsidRPr="00E95F39">
                <w:rPr>
                  <w:sz w:val="22"/>
                  <w:szCs w:val="22"/>
                </w:rPr>
                <w:t>723</w:t>
              </w:r>
            </w:ins>
            <w:del w:id="4670" w:author="ERCOT" w:date="2023-10-26T12:41:00Z">
              <w:r w:rsidRPr="00E95F39" w:rsidDel="0054701B">
                <w:rPr>
                  <w:sz w:val="22"/>
                  <w:szCs w:val="22"/>
                </w:rPr>
                <w:delText>875</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671"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3D7BD93B" w14:textId="7504FB4E" w:rsidR="008112EF" w:rsidRPr="00E95F39" w:rsidRDefault="008112EF" w:rsidP="00E95F39">
            <w:pPr>
              <w:widowControl/>
              <w:autoSpaceDE/>
              <w:autoSpaceDN/>
              <w:adjustRightInd/>
              <w:jc w:val="center"/>
              <w:rPr>
                <w:b/>
                <w:bCs/>
                <w:sz w:val="22"/>
                <w:szCs w:val="22"/>
              </w:rPr>
            </w:pPr>
            <w:ins w:id="4672" w:author="ERCOT" w:date="2023-10-26T12:41:00Z">
              <w:r w:rsidRPr="00E95F39">
                <w:rPr>
                  <w:sz w:val="22"/>
                  <w:szCs w:val="22"/>
                </w:rPr>
                <w:t>723</w:t>
              </w:r>
            </w:ins>
            <w:del w:id="4673" w:author="ERCOT" w:date="2023-10-26T12:41:00Z">
              <w:r w:rsidRPr="00E95F39" w:rsidDel="0054701B">
                <w:rPr>
                  <w:sz w:val="22"/>
                  <w:szCs w:val="22"/>
                </w:rPr>
                <w:delText>875</w:delText>
              </w:r>
            </w:del>
          </w:p>
        </w:tc>
        <w:tc>
          <w:tcPr>
            <w:tcW w:w="244" w:type="pct"/>
            <w:tcBorders>
              <w:top w:val="single" w:sz="4" w:space="0" w:color="auto"/>
              <w:bottom w:val="single" w:sz="4" w:space="0" w:color="auto"/>
            </w:tcBorders>
            <w:vAlign w:val="center"/>
            <w:tcPrChange w:id="4674" w:author="ERCOT" w:date="2023-10-26T12:41:00Z">
              <w:tcPr>
                <w:tcW w:w="244" w:type="pct"/>
                <w:gridSpan w:val="2"/>
                <w:tcBorders>
                  <w:top w:val="single" w:sz="4" w:space="0" w:color="auto"/>
                  <w:bottom w:val="single" w:sz="4" w:space="0" w:color="auto"/>
                </w:tcBorders>
                <w:vAlign w:val="center"/>
              </w:tcPr>
            </w:tcPrChange>
          </w:tcPr>
          <w:p w14:paraId="594C5CA4" w14:textId="6CD6E365" w:rsidR="008112EF" w:rsidRPr="00E95F39" w:rsidRDefault="008112EF" w:rsidP="00E95F39">
            <w:pPr>
              <w:widowControl/>
              <w:autoSpaceDE/>
              <w:autoSpaceDN/>
              <w:adjustRightInd/>
              <w:jc w:val="center"/>
              <w:rPr>
                <w:b/>
                <w:bCs/>
                <w:sz w:val="22"/>
                <w:szCs w:val="22"/>
              </w:rPr>
            </w:pPr>
            <w:ins w:id="4675" w:author="ERCOT" w:date="2023-10-26T12:41:00Z">
              <w:r w:rsidRPr="00E95F39">
                <w:rPr>
                  <w:sz w:val="22"/>
                  <w:szCs w:val="22"/>
                </w:rPr>
                <w:t>723</w:t>
              </w:r>
            </w:ins>
            <w:del w:id="4676" w:author="ERCOT" w:date="2023-10-26T12:41:00Z">
              <w:r w:rsidRPr="00E95F39" w:rsidDel="0054701B">
                <w:rPr>
                  <w:sz w:val="22"/>
                  <w:szCs w:val="22"/>
                </w:rPr>
                <w:delText>875</w:delText>
              </w:r>
            </w:del>
          </w:p>
        </w:tc>
      </w:tr>
      <w:tr w:rsidR="008112EF" w:rsidRPr="00E66AD4" w14:paraId="4662DADC" w14:textId="26CC4F28"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677"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678"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679"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46D93B4A" w14:textId="77777777" w:rsidR="008112EF" w:rsidRPr="000357D1" w:rsidRDefault="008112EF" w:rsidP="008112EF">
            <w:pPr>
              <w:widowControl/>
              <w:autoSpaceDE/>
              <w:autoSpaceDN/>
              <w:adjustRightInd/>
              <w:jc w:val="center"/>
              <w:rPr>
                <w:sz w:val="22"/>
                <w:szCs w:val="22"/>
              </w:rPr>
            </w:pPr>
            <w:r w:rsidRPr="000357D1">
              <w:rPr>
                <w:b/>
                <w:bCs/>
                <w:sz w:val="22"/>
                <w:szCs w:val="22"/>
              </w:rPr>
              <w:t>Aug.</w:t>
            </w:r>
          </w:p>
        </w:tc>
        <w:tc>
          <w:tcPr>
            <w:tcW w:w="199" w:type="pct"/>
            <w:tcBorders>
              <w:top w:val="single" w:sz="4" w:space="0" w:color="auto"/>
              <w:left w:val="single" w:sz="4" w:space="0" w:color="000000"/>
              <w:bottom w:val="single" w:sz="4" w:space="0" w:color="auto"/>
              <w:right w:val="single" w:sz="4" w:space="0" w:color="000000"/>
            </w:tcBorders>
            <w:vAlign w:val="center"/>
            <w:tcPrChange w:id="4680"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16C4724F" w14:textId="15673E89" w:rsidR="008112EF" w:rsidRPr="00E95F39" w:rsidRDefault="008112EF" w:rsidP="00E95F39">
            <w:pPr>
              <w:widowControl/>
              <w:autoSpaceDE/>
              <w:autoSpaceDN/>
              <w:adjustRightInd/>
              <w:jc w:val="center"/>
              <w:rPr>
                <w:b/>
                <w:bCs/>
                <w:sz w:val="22"/>
                <w:szCs w:val="22"/>
              </w:rPr>
            </w:pPr>
            <w:ins w:id="4681" w:author="ERCOT" w:date="2023-10-26T12:41:00Z">
              <w:r w:rsidRPr="00E95F39">
                <w:rPr>
                  <w:sz w:val="22"/>
                  <w:szCs w:val="22"/>
                </w:rPr>
                <w:t>558</w:t>
              </w:r>
            </w:ins>
            <w:del w:id="4682" w:author="ERCOT" w:date="2023-10-26T12:41:00Z">
              <w:r w:rsidRPr="00E95F39" w:rsidDel="0054701B">
                <w:rPr>
                  <w:sz w:val="22"/>
                  <w:szCs w:val="22"/>
                </w:rPr>
                <w:delText>485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68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961EDCF" w14:textId="2E5E7872" w:rsidR="008112EF" w:rsidRPr="00E95F39" w:rsidRDefault="008112EF" w:rsidP="00E95F39">
            <w:pPr>
              <w:widowControl/>
              <w:autoSpaceDE/>
              <w:autoSpaceDN/>
              <w:adjustRightInd/>
              <w:jc w:val="center"/>
              <w:rPr>
                <w:b/>
                <w:bCs/>
                <w:sz w:val="22"/>
                <w:szCs w:val="22"/>
              </w:rPr>
            </w:pPr>
            <w:ins w:id="4684" w:author="ERCOT" w:date="2023-10-26T12:41:00Z">
              <w:r w:rsidRPr="00E95F39">
                <w:rPr>
                  <w:sz w:val="22"/>
                  <w:szCs w:val="22"/>
                </w:rPr>
                <w:t>558</w:t>
              </w:r>
            </w:ins>
            <w:del w:id="4685" w:author="ERCOT" w:date="2023-10-26T12:41:00Z">
              <w:r w:rsidRPr="00E95F39" w:rsidDel="0054701B">
                <w:rPr>
                  <w:sz w:val="22"/>
                  <w:szCs w:val="22"/>
                </w:rPr>
                <w:delText>485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8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CECDF04" w14:textId="15AA74FC" w:rsidR="008112EF" w:rsidRPr="00E95F39" w:rsidRDefault="008112EF" w:rsidP="00E95F39">
            <w:pPr>
              <w:widowControl/>
              <w:autoSpaceDE/>
              <w:autoSpaceDN/>
              <w:adjustRightInd/>
              <w:jc w:val="center"/>
              <w:rPr>
                <w:b/>
                <w:bCs/>
                <w:sz w:val="22"/>
                <w:szCs w:val="22"/>
              </w:rPr>
            </w:pPr>
            <w:ins w:id="4687" w:author="ERCOT" w:date="2023-10-26T12:41:00Z">
              <w:r w:rsidRPr="00E95F39">
                <w:rPr>
                  <w:sz w:val="22"/>
                  <w:szCs w:val="22"/>
                </w:rPr>
                <w:t>558</w:t>
              </w:r>
            </w:ins>
            <w:del w:id="4688" w:author="ERCOT" w:date="2023-10-26T12:41:00Z">
              <w:r w:rsidRPr="00E95F39" w:rsidDel="0054701B">
                <w:rPr>
                  <w:sz w:val="22"/>
                  <w:szCs w:val="22"/>
                </w:rPr>
                <w:delText>485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8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634547F" w14:textId="63E4600D" w:rsidR="008112EF" w:rsidRPr="00E95F39" w:rsidRDefault="008112EF" w:rsidP="00E95F39">
            <w:pPr>
              <w:widowControl/>
              <w:autoSpaceDE/>
              <w:autoSpaceDN/>
              <w:adjustRightInd/>
              <w:jc w:val="center"/>
              <w:rPr>
                <w:b/>
                <w:bCs/>
                <w:sz w:val="22"/>
                <w:szCs w:val="22"/>
              </w:rPr>
            </w:pPr>
            <w:ins w:id="4690" w:author="ERCOT" w:date="2023-10-26T12:41:00Z">
              <w:r w:rsidRPr="00E95F39">
                <w:rPr>
                  <w:sz w:val="22"/>
                  <w:szCs w:val="22"/>
                </w:rPr>
                <w:t>558</w:t>
              </w:r>
            </w:ins>
            <w:del w:id="4691" w:author="ERCOT" w:date="2023-10-26T12:41:00Z">
              <w:r w:rsidRPr="00E95F39" w:rsidDel="0054701B">
                <w:rPr>
                  <w:sz w:val="22"/>
                  <w:szCs w:val="22"/>
                </w:rPr>
                <w:delText>485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9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09A873E" w14:textId="4F5AEF8C" w:rsidR="008112EF" w:rsidRPr="00E95F39" w:rsidRDefault="008112EF" w:rsidP="00E95F39">
            <w:pPr>
              <w:widowControl/>
              <w:autoSpaceDE/>
              <w:autoSpaceDN/>
              <w:adjustRightInd/>
              <w:jc w:val="center"/>
              <w:rPr>
                <w:b/>
                <w:bCs/>
                <w:sz w:val="22"/>
                <w:szCs w:val="22"/>
              </w:rPr>
            </w:pPr>
            <w:ins w:id="4693" w:author="ERCOT" w:date="2023-10-26T12:41:00Z">
              <w:r w:rsidRPr="00E95F39">
                <w:rPr>
                  <w:sz w:val="22"/>
                  <w:szCs w:val="22"/>
                </w:rPr>
                <w:t>558</w:t>
              </w:r>
            </w:ins>
            <w:del w:id="4694" w:author="ERCOT" w:date="2023-10-26T12:41:00Z">
              <w:r w:rsidRPr="00E95F39" w:rsidDel="0054701B">
                <w:rPr>
                  <w:sz w:val="22"/>
                  <w:szCs w:val="22"/>
                </w:rPr>
                <w:delText>485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9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3434025" w14:textId="3E4C497E" w:rsidR="008112EF" w:rsidRPr="00E95F39" w:rsidRDefault="008112EF" w:rsidP="00E95F39">
            <w:pPr>
              <w:widowControl/>
              <w:autoSpaceDE/>
              <w:autoSpaceDN/>
              <w:adjustRightInd/>
              <w:jc w:val="center"/>
              <w:rPr>
                <w:b/>
                <w:bCs/>
                <w:sz w:val="22"/>
                <w:szCs w:val="22"/>
              </w:rPr>
            </w:pPr>
            <w:ins w:id="4696" w:author="ERCOT" w:date="2023-10-26T12:41:00Z">
              <w:r w:rsidRPr="00E95F39">
                <w:rPr>
                  <w:sz w:val="22"/>
                  <w:szCs w:val="22"/>
                </w:rPr>
                <w:t>558</w:t>
              </w:r>
            </w:ins>
            <w:del w:id="4697" w:author="ERCOT" w:date="2023-10-26T12:41:00Z">
              <w:r w:rsidRPr="00E95F39" w:rsidDel="0054701B">
                <w:rPr>
                  <w:sz w:val="22"/>
                  <w:szCs w:val="22"/>
                </w:rPr>
                <w:delText>485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9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600B77D" w14:textId="5D462392" w:rsidR="008112EF" w:rsidRPr="00E95F39" w:rsidRDefault="008112EF" w:rsidP="00E95F39">
            <w:pPr>
              <w:widowControl/>
              <w:autoSpaceDE/>
              <w:autoSpaceDN/>
              <w:adjustRightInd/>
              <w:jc w:val="center"/>
              <w:rPr>
                <w:b/>
                <w:bCs/>
                <w:sz w:val="22"/>
                <w:szCs w:val="22"/>
              </w:rPr>
            </w:pPr>
            <w:ins w:id="4699" w:author="ERCOT" w:date="2023-10-26T12:41:00Z">
              <w:r w:rsidRPr="00E95F39">
                <w:rPr>
                  <w:sz w:val="22"/>
                  <w:szCs w:val="22"/>
                </w:rPr>
                <w:t>671</w:t>
              </w:r>
            </w:ins>
            <w:del w:id="4700" w:author="ERCOT" w:date="2023-10-26T12:41:00Z">
              <w:r w:rsidRPr="00E95F39" w:rsidDel="0054701B">
                <w:rPr>
                  <w:sz w:val="22"/>
                  <w:szCs w:val="22"/>
                </w:rPr>
                <w:delText>576</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0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48C0D66" w14:textId="3F61D5A2" w:rsidR="008112EF" w:rsidRPr="00E95F39" w:rsidRDefault="008112EF" w:rsidP="00E95F39">
            <w:pPr>
              <w:widowControl/>
              <w:autoSpaceDE/>
              <w:autoSpaceDN/>
              <w:adjustRightInd/>
              <w:jc w:val="center"/>
              <w:rPr>
                <w:b/>
                <w:bCs/>
                <w:sz w:val="22"/>
                <w:szCs w:val="22"/>
              </w:rPr>
            </w:pPr>
            <w:ins w:id="4702" w:author="ERCOT" w:date="2023-10-26T12:41:00Z">
              <w:r w:rsidRPr="00E95F39">
                <w:rPr>
                  <w:sz w:val="22"/>
                  <w:szCs w:val="22"/>
                </w:rPr>
                <w:t>671</w:t>
              </w:r>
            </w:ins>
            <w:del w:id="4703" w:author="ERCOT" w:date="2023-10-26T12:41:00Z">
              <w:r w:rsidRPr="00E95F39" w:rsidDel="0054701B">
                <w:rPr>
                  <w:sz w:val="22"/>
                  <w:szCs w:val="22"/>
                </w:rPr>
                <w:delText>576</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704"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3BEAFDD6" w14:textId="656F1E36" w:rsidR="008112EF" w:rsidRPr="00E95F39" w:rsidRDefault="008112EF" w:rsidP="00E95F39">
            <w:pPr>
              <w:widowControl/>
              <w:autoSpaceDE/>
              <w:autoSpaceDN/>
              <w:adjustRightInd/>
              <w:jc w:val="center"/>
              <w:rPr>
                <w:b/>
                <w:bCs/>
                <w:sz w:val="22"/>
                <w:szCs w:val="22"/>
              </w:rPr>
            </w:pPr>
            <w:ins w:id="4705" w:author="ERCOT" w:date="2023-10-26T12:41:00Z">
              <w:r w:rsidRPr="00E95F39">
                <w:rPr>
                  <w:sz w:val="22"/>
                  <w:szCs w:val="22"/>
                </w:rPr>
                <w:t>671</w:t>
              </w:r>
            </w:ins>
            <w:del w:id="4706" w:author="ERCOT" w:date="2023-10-26T12:41:00Z">
              <w:r w:rsidRPr="00E95F39" w:rsidDel="0054701B">
                <w:rPr>
                  <w:sz w:val="22"/>
                  <w:szCs w:val="22"/>
                </w:rPr>
                <w:delText>576</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707"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4118D747" w14:textId="1D5D2FBF" w:rsidR="008112EF" w:rsidRPr="00E95F39" w:rsidRDefault="008112EF" w:rsidP="00E95F39">
            <w:pPr>
              <w:widowControl/>
              <w:autoSpaceDE/>
              <w:autoSpaceDN/>
              <w:adjustRightInd/>
              <w:jc w:val="center"/>
              <w:rPr>
                <w:b/>
                <w:bCs/>
                <w:sz w:val="22"/>
                <w:szCs w:val="22"/>
              </w:rPr>
            </w:pPr>
            <w:ins w:id="4708" w:author="ERCOT" w:date="2023-10-26T12:41:00Z">
              <w:r w:rsidRPr="00E95F39">
                <w:rPr>
                  <w:sz w:val="22"/>
                  <w:szCs w:val="22"/>
                </w:rPr>
                <w:t>671</w:t>
              </w:r>
            </w:ins>
            <w:del w:id="4709" w:author="ERCOT" w:date="2023-10-26T12:41:00Z">
              <w:r w:rsidRPr="00E95F39" w:rsidDel="0054701B">
                <w:rPr>
                  <w:sz w:val="22"/>
                  <w:szCs w:val="22"/>
                </w:rPr>
                <w:delText>576</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1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107A524" w14:textId="08F70168" w:rsidR="008112EF" w:rsidRPr="00E95F39" w:rsidRDefault="008112EF" w:rsidP="00E95F39">
            <w:pPr>
              <w:widowControl/>
              <w:autoSpaceDE/>
              <w:autoSpaceDN/>
              <w:adjustRightInd/>
              <w:jc w:val="center"/>
              <w:rPr>
                <w:b/>
                <w:bCs/>
                <w:sz w:val="22"/>
                <w:szCs w:val="22"/>
              </w:rPr>
            </w:pPr>
            <w:ins w:id="4711" w:author="ERCOT" w:date="2023-10-26T12:41:00Z">
              <w:r w:rsidRPr="00E95F39">
                <w:rPr>
                  <w:sz w:val="22"/>
                  <w:szCs w:val="22"/>
                </w:rPr>
                <w:t>671</w:t>
              </w:r>
            </w:ins>
            <w:del w:id="4712" w:author="ERCOT" w:date="2023-10-26T12:41:00Z">
              <w:r w:rsidRPr="00E95F39" w:rsidDel="0054701B">
                <w:rPr>
                  <w:sz w:val="22"/>
                  <w:szCs w:val="22"/>
                </w:rPr>
                <w:delText>576</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1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D575AED" w14:textId="4A985264" w:rsidR="008112EF" w:rsidRPr="00E95F39" w:rsidRDefault="008112EF" w:rsidP="00E95F39">
            <w:pPr>
              <w:widowControl/>
              <w:autoSpaceDE/>
              <w:autoSpaceDN/>
              <w:adjustRightInd/>
              <w:jc w:val="center"/>
              <w:rPr>
                <w:b/>
                <w:bCs/>
                <w:sz w:val="22"/>
                <w:szCs w:val="22"/>
              </w:rPr>
            </w:pPr>
            <w:ins w:id="4714" w:author="ERCOT" w:date="2023-10-26T12:41:00Z">
              <w:r w:rsidRPr="00E95F39">
                <w:rPr>
                  <w:sz w:val="22"/>
                  <w:szCs w:val="22"/>
                </w:rPr>
                <w:t>671</w:t>
              </w:r>
            </w:ins>
            <w:del w:id="4715" w:author="ERCOT" w:date="2023-10-26T12:41:00Z">
              <w:r w:rsidRPr="00E95F39" w:rsidDel="0054701B">
                <w:rPr>
                  <w:sz w:val="22"/>
                  <w:szCs w:val="22"/>
                </w:rPr>
                <w:delText>576</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716"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B4811E3" w14:textId="4B6F53C6" w:rsidR="008112EF" w:rsidRPr="00E95F39" w:rsidRDefault="008112EF" w:rsidP="00E95F39">
            <w:pPr>
              <w:widowControl/>
              <w:autoSpaceDE/>
              <w:autoSpaceDN/>
              <w:adjustRightInd/>
              <w:jc w:val="center"/>
              <w:rPr>
                <w:b/>
                <w:bCs/>
                <w:sz w:val="22"/>
                <w:szCs w:val="22"/>
              </w:rPr>
            </w:pPr>
            <w:ins w:id="4717" w:author="ERCOT" w:date="2023-10-26T12:41:00Z">
              <w:r w:rsidRPr="00E95F39">
                <w:rPr>
                  <w:sz w:val="22"/>
                  <w:szCs w:val="22"/>
                </w:rPr>
                <w:t>449</w:t>
              </w:r>
            </w:ins>
            <w:del w:id="4718" w:author="ERCOT" w:date="2023-10-26T12:41:00Z">
              <w:r w:rsidRPr="00E95F39" w:rsidDel="0054701B">
                <w:rPr>
                  <w:sz w:val="22"/>
                  <w:szCs w:val="22"/>
                </w:rPr>
                <w:delText>477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1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6E2F880" w14:textId="21998CC6" w:rsidR="008112EF" w:rsidRPr="00E95F39" w:rsidRDefault="008112EF" w:rsidP="00E95F39">
            <w:pPr>
              <w:widowControl/>
              <w:autoSpaceDE/>
              <w:autoSpaceDN/>
              <w:adjustRightInd/>
              <w:jc w:val="center"/>
              <w:rPr>
                <w:b/>
                <w:bCs/>
                <w:sz w:val="22"/>
                <w:szCs w:val="22"/>
              </w:rPr>
            </w:pPr>
            <w:ins w:id="4720" w:author="ERCOT" w:date="2023-10-26T12:41:00Z">
              <w:r w:rsidRPr="00E95F39">
                <w:rPr>
                  <w:sz w:val="22"/>
                  <w:szCs w:val="22"/>
                </w:rPr>
                <w:t>449</w:t>
              </w:r>
            </w:ins>
            <w:del w:id="4721" w:author="ERCOT" w:date="2023-10-26T12:41:00Z">
              <w:r w:rsidRPr="00E95F39" w:rsidDel="0054701B">
                <w:rPr>
                  <w:sz w:val="22"/>
                  <w:szCs w:val="22"/>
                </w:rPr>
                <w:delText>477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722"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C640178" w14:textId="79122D95" w:rsidR="008112EF" w:rsidRPr="00E95F39" w:rsidRDefault="008112EF" w:rsidP="00E95F39">
            <w:pPr>
              <w:widowControl/>
              <w:autoSpaceDE/>
              <w:autoSpaceDN/>
              <w:adjustRightInd/>
              <w:jc w:val="center"/>
              <w:rPr>
                <w:b/>
                <w:bCs/>
                <w:sz w:val="22"/>
                <w:szCs w:val="22"/>
              </w:rPr>
            </w:pPr>
            <w:ins w:id="4723" w:author="ERCOT" w:date="2023-10-26T12:41:00Z">
              <w:r w:rsidRPr="00E95F39">
                <w:rPr>
                  <w:sz w:val="22"/>
                  <w:szCs w:val="22"/>
                </w:rPr>
                <w:t>449</w:t>
              </w:r>
            </w:ins>
            <w:del w:id="4724" w:author="ERCOT" w:date="2023-10-26T12:41:00Z">
              <w:r w:rsidRPr="00E95F39" w:rsidDel="0054701B">
                <w:rPr>
                  <w:sz w:val="22"/>
                  <w:szCs w:val="22"/>
                </w:rPr>
                <w:delText>477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725"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3993090" w14:textId="4324A4C8" w:rsidR="008112EF" w:rsidRPr="00E95F39" w:rsidRDefault="008112EF" w:rsidP="00E95F39">
            <w:pPr>
              <w:widowControl/>
              <w:autoSpaceDE/>
              <w:autoSpaceDN/>
              <w:adjustRightInd/>
              <w:jc w:val="center"/>
              <w:rPr>
                <w:b/>
                <w:bCs/>
                <w:sz w:val="22"/>
                <w:szCs w:val="22"/>
              </w:rPr>
            </w:pPr>
            <w:ins w:id="4726" w:author="ERCOT" w:date="2023-10-26T12:41:00Z">
              <w:r w:rsidRPr="00E95F39">
                <w:rPr>
                  <w:sz w:val="22"/>
                  <w:szCs w:val="22"/>
                </w:rPr>
                <w:t>449</w:t>
              </w:r>
            </w:ins>
            <w:del w:id="4727" w:author="ERCOT" w:date="2023-10-26T12:41:00Z">
              <w:r w:rsidRPr="00E95F39" w:rsidDel="0054701B">
                <w:rPr>
                  <w:sz w:val="22"/>
                  <w:szCs w:val="22"/>
                </w:rPr>
                <w:delText>477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72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6E8C13B" w14:textId="7496549C" w:rsidR="008112EF" w:rsidRPr="00E95F39" w:rsidRDefault="008112EF" w:rsidP="00E95F39">
            <w:pPr>
              <w:widowControl/>
              <w:autoSpaceDE/>
              <w:autoSpaceDN/>
              <w:adjustRightInd/>
              <w:jc w:val="center"/>
              <w:rPr>
                <w:b/>
                <w:bCs/>
                <w:sz w:val="22"/>
                <w:szCs w:val="22"/>
              </w:rPr>
            </w:pPr>
            <w:ins w:id="4729" w:author="ERCOT" w:date="2023-10-26T12:41:00Z">
              <w:r w:rsidRPr="00E95F39">
                <w:rPr>
                  <w:sz w:val="22"/>
                  <w:szCs w:val="22"/>
                </w:rPr>
                <w:t>449</w:t>
              </w:r>
            </w:ins>
            <w:del w:id="4730" w:author="ERCOT" w:date="2023-10-26T12:41:00Z">
              <w:r w:rsidRPr="00E95F39" w:rsidDel="0054701B">
                <w:rPr>
                  <w:sz w:val="22"/>
                  <w:szCs w:val="22"/>
                </w:rPr>
                <w:delText>477</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731"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7A49C1C2" w14:textId="0D894FF5" w:rsidR="008112EF" w:rsidRPr="00E95F39" w:rsidRDefault="008112EF" w:rsidP="00E95F39">
            <w:pPr>
              <w:widowControl/>
              <w:autoSpaceDE/>
              <w:autoSpaceDN/>
              <w:adjustRightInd/>
              <w:jc w:val="center"/>
              <w:rPr>
                <w:b/>
                <w:bCs/>
                <w:sz w:val="22"/>
                <w:szCs w:val="22"/>
              </w:rPr>
            </w:pPr>
            <w:ins w:id="4732" w:author="ERCOT" w:date="2023-10-26T12:41:00Z">
              <w:r w:rsidRPr="00E95F39">
                <w:rPr>
                  <w:sz w:val="22"/>
                  <w:szCs w:val="22"/>
                </w:rPr>
                <w:t>449</w:t>
              </w:r>
            </w:ins>
            <w:del w:id="4733" w:author="ERCOT" w:date="2023-10-26T12:41:00Z">
              <w:r w:rsidRPr="00E95F39" w:rsidDel="0054701B">
                <w:rPr>
                  <w:sz w:val="22"/>
                  <w:szCs w:val="22"/>
                </w:rPr>
                <w:delText>477</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734"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7A9B1AB2" w14:textId="41C2F6EF" w:rsidR="008112EF" w:rsidRPr="00E95F39" w:rsidRDefault="008112EF" w:rsidP="00E95F39">
            <w:pPr>
              <w:widowControl/>
              <w:autoSpaceDE/>
              <w:autoSpaceDN/>
              <w:adjustRightInd/>
              <w:jc w:val="center"/>
              <w:rPr>
                <w:b/>
                <w:bCs/>
                <w:sz w:val="22"/>
                <w:szCs w:val="22"/>
              </w:rPr>
            </w:pPr>
            <w:ins w:id="4735" w:author="ERCOT" w:date="2023-10-26T12:41:00Z">
              <w:r w:rsidRPr="00E95F39">
                <w:rPr>
                  <w:sz w:val="22"/>
                  <w:szCs w:val="22"/>
                </w:rPr>
                <w:t>549</w:t>
              </w:r>
            </w:ins>
            <w:del w:id="4736" w:author="ERCOT" w:date="2023-10-26T12:41:00Z">
              <w:r w:rsidRPr="00E95F39" w:rsidDel="0054701B">
                <w:rPr>
                  <w:sz w:val="22"/>
                  <w:szCs w:val="22"/>
                </w:rPr>
                <w:delText>628</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737"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2B5C1C2C" w14:textId="524B01B6" w:rsidR="008112EF" w:rsidRPr="00E95F39" w:rsidRDefault="008112EF" w:rsidP="00E95F39">
            <w:pPr>
              <w:widowControl/>
              <w:autoSpaceDE/>
              <w:autoSpaceDN/>
              <w:adjustRightInd/>
              <w:jc w:val="center"/>
              <w:rPr>
                <w:b/>
                <w:bCs/>
                <w:sz w:val="22"/>
                <w:szCs w:val="22"/>
              </w:rPr>
            </w:pPr>
            <w:ins w:id="4738" w:author="ERCOT" w:date="2023-10-26T12:41:00Z">
              <w:r w:rsidRPr="00E95F39">
                <w:rPr>
                  <w:sz w:val="22"/>
                  <w:szCs w:val="22"/>
                </w:rPr>
                <w:t>549</w:t>
              </w:r>
            </w:ins>
            <w:del w:id="4739" w:author="ERCOT" w:date="2023-10-26T12:41:00Z">
              <w:r w:rsidRPr="00E95F39" w:rsidDel="0054701B">
                <w:rPr>
                  <w:sz w:val="22"/>
                  <w:szCs w:val="22"/>
                </w:rPr>
                <w:delText>628</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740"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07B1810E" w14:textId="2A920292" w:rsidR="008112EF" w:rsidRPr="00E95F39" w:rsidRDefault="008112EF" w:rsidP="00E95F39">
            <w:pPr>
              <w:widowControl/>
              <w:autoSpaceDE/>
              <w:autoSpaceDN/>
              <w:adjustRightInd/>
              <w:jc w:val="center"/>
              <w:rPr>
                <w:b/>
                <w:bCs/>
                <w:sz w:val="22"/>
                <w:szCs w:val="22"/>
              </w:rPr>
            </w:pPr>
            <w:ins w:id="4741" w:author="ERCOT" w:date="2023-10-26T12:41:00Z">
              <w:r w:rsidRPr="00E95F39">
                <w:rPr>
                  <w:sz w:val="22"/>
                  <w:szCs w:val="22"/>
                </w:rPr>
                <w:t>549</w:t>
              </w:r>
            </w:ins>
            <w:del w:id="4742" w:author="ERCOT" w:date="2023-10-26T12:41:00Z">
              <w:r w:rsidRPr="00E95F39" w:rsidDel="0054701B">
                <w:rPr>
                  <w:sz w:val="22"/>
                  <w:szCs w:val="22"/>
                </w:rPr>
                <w:delText>628</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743"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3FB0AAFC" w14:textId="543AF0C6" w:rsidR="008112EF" w:rsidRPr="00E95F39" w:rsidRDefault="008112EF" w:rsidP="00E95F39">
            <w:pPr>
              <w:widowControl/>
              <w:autoSpaceDE/>
              <w:autoSpaceDN/>
              <w:adjustRightInd/>
              <w:jc w:val="center"/>
              <w:rPr>
                <w:b/>
                <w:bCs/>
                <w:sz w:val="22"/>
                <w:szCs w:val="22"/>
              </w:rPr>
            </w:pPr>
            <w:ins w:id="4744" w:author="ERCOT" w:date="2023-10-26T12:41:00Z">
              <w:r w:rsidRPr="00E95F39">
                <w:rPr>
                  <w:sz w:val="22"/>
                  <w:szCs w:val="22"/>
                </w:rPr>
                <w:t>549</w:t>
              </w:r>
            </w:ins>
            <w:del w:id="4745" w:author="ERCOT" w:date="2023-10-26T12:41:00Z">
              <w:r w:rsidRPr="00E95F39" w:rsidDel="0054701B">
                <w:rPr>
                  <w:sz w:val="22"/>
                  <w:szCs w:val="22"/>
                </w:rPr>
                <w:delText>628</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746"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779C6886" w14:textId="7D8F26B8" w:rsidR="008112EF" w:rsidRPr="00E95F39" w:rsidRDefault="008112EF" w:rsidP="00E95F39">
            <w:pPr>
              <w:widowControl/>
              <w:autoSpaceDE/>
              <w:autoSpaceDN/>
              <w:adjustRightInd/>
              <w:jc w:val="center"/>
              <w:rPr>
                <w:b/>
                <w:bCs/>
                <w:sz w:val="22"/>
                <w:szCs w:val="22"/>
              </w:rPr>
            </w:pPr>
            <w:ins w:id="4747" w:author="ERCOT" w:date="2023-10-26T12:41:00Z">
              <w:r w:rsidRPr="00E95F39">
                <w:rPr>
                  <w:sz w:val="22"/>
                  <w:szCs w:val="22"/>
                </w:rPr>
                <w:t>549</w:t>
              </w:r>
            </w:ins>
            <w:del w:id="4748" w:author="ERCOT" w:date="2023-10-26T12:41:00Z">
              <w:r w:rsidRPr="00E95F39" w:rsidDel="0054701B">
                <w:rPr>
                  <w:sz w:val="22"/>
                  <w:szCs w:val="22"/>
                </w:rPr>
                <w:delText>628</w:delText>
              </w:r>
            </w:del>
          </w:p>
        </w:tc>
        <w:tc>
          <w:tcPr>
            <w:tcW w:w="244" w:type="pct"/>
            <w:tcBorders>
              <w:top w:val="single" w:sz="4" w:space="0" w:color="auto"/>
              <w:bottom w:val="single" w:sz="4" w:space="0" w:color="auto"/>
            </w:tcBorders>
            <w:vAlign w:val="center"/>
            <w:tcPrChange w:id="4749" w:author="ERCOT" w:date="2023-10-26T12:41:00Z">
              <w:tcPr>
                <w:tcW w:w="244" w:type="pct"/>
                <w:gridSpan w:val="2"/>
                <w:tcBorders>
                  <w:top w:val="single" w:sz="4" w:space="0" w:color="auto"/>
                  <w:bottom w:val="single" w:sz="4" w:space="0" w:color="auto"/>
                </w:tcBorders>
                <w:vAlign w:val="center"/>
              </w:tcPr>
            </w:tcPrChange>
          </w:tcPr>
          <w:p w14:paraId="07057E90" w14:textId="1D33598F" w:rsidR="008112EF" w:rsidRPr="00E95F39" w:rsidRDefault="008112EF" w:rsidP="00E95F39">
            <w:pPr>
              <w:widowControl/>
              <w:autoSpaceDE/>
              <w:autoSpaceDN/>
              <w:adjustRightInd/>
              <w:jc w:val="center"/>
              <w:rPr>
                <w:b/>
                <w:bCs/>
                <w:sz w:val="22"/>
                <w:szCs w:val="22"/>
              </w:rPr>
            </w:pPr>
            <w:ins w:id="4750" w:author="ERCOT" w:date="2023-10-26T12:41:00Z">
              <w:r w:rsidRPr="00E95F39">
                <w:rPr>
                  <w:sz w:val="22"/>
                  <w:szCs w:val="22"/>
                </w:rPr>
                <w:t>549</w:t>
              </w:r>
            </w:ins>
            <w:del w:id="4751" w:author="ERCOT" w:date="2023-10-26T12:41:00Z">
              <w:r w:rsidRPr="00E95F39" w:rsidDel="0054701B">
                <w:rPr>
                  <w:sz w:val="22"/>
                  <w:szCs w:val="22"/>
                </w:rPr>
                <w:delText>628</w:delText>
              </w:r>
            </w:del>
          </w:p>
        </w:tc>
      </w:tr>
      <w:tr w:rsidR="008112EF" w:rsidRPr="00E66AD4" w14:paraId="048281DC" w14:textId="1EEC622A"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752"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753"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754"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5972FF44" w14:textId="77777777" w:rsidR="008112EF" w:rsidRPr="000357D1" w:rsidRDefault="008112EF" w:rsidP="008112EF">
            <w:pPr>
              <w:widowControl/>
              <w:autoSpaceDE/>
              <w:autoSpaceDN/>
              <w:adjustRightInd/>
              <w:jc w:val="center"/>
              <w:rPr>
                <w:sz w:val="22"/>
                <w:szCs w:val="22"/>
              </w:rPr>
            </w:pPr>
            <w:r w:rsidRPr="000357D1">
              <w:rPr>
                <w:b/>
                <w:bCs/>
                <w:sz w:val="22"/>
                <w:szCs w:val="22"/>
              </w:rPr>
              <w:t>Sep.</w:t>
            </w:r>
          </w:p>
        </w:tc>
        <w:tc>
          <w:tcPr>
            <w:tcW w:w="199" w:type="pct"/>
            <w:tcBorders>
              <w:top w:val="single" w:sz="4" w:space="0" w:color="auto"/>
              <w:left w:val="single" w:sz="4" w:space="0" w:color="000000"/>
              <w:bottom w:val="single" w:sz="4" w:space="0" w:color="auto"/>
              <w:right w:val="single" w:sz="4" w:space="0" w:color="000000"/>
            </w:tcBorders>
            <w:vAlign w:val="center"/>
            <w:tcPrChange w:id="4755"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2BB7A946" w14:textId="43C28D07" w:rsidR="008112EF" w:rsidRPr="00E95F39" w:rsidRDefault="008112EF" w:rsidP="00E95F39">
            <w:pPr>
              <w:widowControl/>
              <w:autoSpaceDE/>
              <w:autoSpaceDN/>
              <w:adjustRightInd/>
              <w:jc w:val="center"/>
              <w:rPr>
                <w:b/>
                <w:bCs/>
                <w:sz w:val="22"/>
                <w:szCs w:val="22"/>
              </w:rPr>
            </w:pPr>
            <w:ins w:id="4756" w:author="ERCOT" w:date="2023-10-26T12:41:00Z">
              <w:r w:rsidRPr="00E95F39">
                <w:rPr>
                  <w:sz w:val="22"/>
                  <w:szCs w:val="22"/>
                </w:rPr>
                <w:t>435</w:t>
              </w:r>
            </w:ins>
            <w:del w:id="4757" w:author="ERCOT" w:date="2023-10-26T12:41:00Z">
              <w:r w:rsidRPr="00E95F39" w:rsidDel="0054701B">
                <w:rPr>
                  <w:sz w:val="22"/>
                  <w:szCs w:val="22"/>
                </w:rPr>
                <w:delText>488</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75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FE5A68A" w14:textId="0AA3E791" w:rsidR="008112EF" w:rsidRPr="00E95F39" w:rsidRDefault="008112EF" w:rsidP="00E95F39">
            <w:pPr>
              <w:widowControl/>
              <w:autoSpaceDE/>
              <w:autoSpaceDN/>
              <w:adjustRightInd/>
              <w:jc w:val="center"/>
              <w:rPr>
                <w:b/>
                <w:bCs/>
                <w:sz w:val="22"/>
                <w:szCs w:val="22"/>
              </w:rPr>
            </w:pPr>
            <w:ins w:id="4759" w:author="ERCOT" w:date="2023-10-26T12:41:00Z">
              <w:r w:rsidRPr="00E95F39">
                <w:rPr>
                  <w:sz w:val="22"/>
                  <w:szCs w:val="22"/>
                </w:rPr>
                <w:t>435</w:t>
              </w:r>
            </w:ins>
            <w:del w:id="4760" w:author="ERCOT" w:date="2023-10-26T12:41:00Z">
              <w:r w:rsidRPr="00E95F39" w:rsidDel="0054701B">
                <w:rPr>
                  <w:sz w:val="22"/>
                  <w:szCs w:val="22"/>
                </w:rPr>
                <w:delText>488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6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832DA3E" w14:textId="48F2F587" w:rsidR="008112EF" w:rsidRPr="00E95F39" w:rsidRDefault="008112EF" w:rsidP="00E95F39">
            <w:pPr>
              <w:widowControl/>
              <w:autoSpaceDE/>
              <w:autoSpaceDN/>
              <w:adjustRightInd/>
              <w:jc w:val="center"/>
              <w:rPr>
                <w:b/>
                <w:bCs/>
                <w:sz w:val="22"/>
                <w:szCs w:val="22"/>
              </w:rPr>
            </w:pPr>
            <w:ins w:id="4762" w:author="ERCOT" w:date="2023-10-26T12:41:00Z">
              <w:r w:rsidRPr="00E95F39">
                <w:rPr>
                  <w:sz w:val="22"/>
                  <w:szCs w:val="22"/>
                </w:rPr>
                <w:t>435</w:t>
              </w:r>
            </w:ins>
            <w:del w:id="4763" w:author="ERCOT" w:date="2023-10-26T12:41:00Z">
              <w:r w:rsidRPr="00E95F39" w:rsidDel="0054701B">
                <w:rPr>
                  <w:sz w:val="22"/>
                  <w:szCs w:val="22"/>
                </w:rPr>
                <w:delText>488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6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1EB5BC3" w14:textId="5143FFF6" w:rsidR="008112EF" w:rsidRPr="00E95F39" w:rsidRDefault="008112EF" w:rsidP="00E95F39">
            <w:pPr>
              <w:widowControl/>
              <w:autoSpaceDE/>
              <w:autoSpaceDN/>
              <w:adjustRightInd/>
              <w:jc w:val="center"/>
              <w:rPr>
                <w:b/>
                <w:bCs/>
                <w:sz w:val="22"/>
                <w:szCs w:val="22"/>
              </w:rPr>
            </w:pPr>
            <w:ins w:id="4765" w:author="ERCOT" w:date="2023-10-26T12:41:00Z">
              <w:r w:rsidRPr="00E95F39">
                <w:rPr>
                  <w:sz w:val="22"/>
                  <w:szCs w:val="22"/>
                </w:rPr>
                <w:t>435</w:t>
              </w:r>
            </w:ins>
            <w:del w:id="4766" w:author="ERCOT" w:date="2023-10-26T12:41:00Z">
              <w:r w:rsidRPr="00E95F39" w:rsidDel="0054701B">
                <w:rPr>
                  <w:sz w:val="22"/>
                  <w:szCs w:val="22"/>
                </w:rPr>
                <w:delText>488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6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D2BF625" w14:textId="2016F360" w:rsidR="008112EF" w:rsidRPr="00E95F39" w:rsidRDefault="008112EF" w:rsidP="00E95F39">
            <w:pPr>
              <w:widowControl/>
              <w:autoSpaceDE/>
              <w:autoSpaceDN/>
              <w:adjustRightInd/>
              <w:jc w:val="center"/>
              <w:rPr>
                <w:b/>
                <w:bCs/>
                <w:sz w:val="22"/>
                <w:szCs w:val="22"/>
              </w:rPr>
            </w:pPr>
            <w:ins w:id="4768" w:author="ERCOT" w:date="2023-10-26T12:41:00Z">
              <w:r w:rsidRPr="00E95F39">
                <w:rPr>
                  <w:sz w:val="22"/>
                  <w:szCs w:val="22"/>
                </w:rPr>
                <w:t>435</w:t>
              </w:r>
            </w:ins>
            <w:del w:id="4769" w:author="ERCOT" w:date="2023-10-26T12:41:00Z">
              <w:r w:rsidRPr="00E95F39" w:rsidDel="0054701B">
                <w:rPr>
                  <w:sz w:val="22"/>
                  <w:szCs w:val="22"/>
                </w:rPr>
                <w:delText>488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7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A8ECD06" w14:textId="6DA62911" w:rsidR="008112EF" w:rsidRPr="00E95F39" w:rsidRDefault="008112EF" w:rsidP="00E95F39">
            <w:pPr>
              <w:widowControl/>
              <w:autoSpaceDE/>
              <w:autoSpaceDN/>
              <w:adjustRightInd/>
              <w:jc w:val="center"/>
              <w:rPr>
                <w:b/>
                <w:bCs/>
                <w:sz w:val="22"/>
                <w:szCs w:val="22"/>
              </w:rPr>
            </w:pPr>
            <w:ins w:id="4771" w:author="ERCOT" w:date="2023-10-26T12:41:00Z">
              <w:r w:rsidRPr="00E95F39">
                <w:rPr>
                  <w:sz w:val="22"/>
                  <w:szCs w:val="22"/>
                </w:rPr>
                <w:t>435</w:t>
              </w:r>
            </w:ins>
            <w:del w:id="4772" w:author="ERCOT" w:date="2023-10-26T12:41:00Z">
              <w:r w:rsidRPr="00E95F39" w:rsidDel="0054701B">
                <w:rPr>
                  <w:sz w:val="22"/>
                  <w:szCs w:val="22"/>
                </w:rPr>
                <w:delText>488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7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35C3905" w14:textId="16928707" w:rsidR="008112EF" w:rsidRPr="00E95F39" w:rsidRDefault="008112EF" w:rsidP="00E95F39">
            <w:pPr>
              <w:widowControl/>
              <w:autoSpaceDE/>
              <w:autoSpaceDN/>
              <w:adjustRightInd/>
              <w:jc w:val="center"/>
              <w:rPr>
                <w:b/>
                <w:bCs/>
                <w:sz w:val="22"/>
                <w:szCs w:val="22"/>
              </w:rPr>
            </w:pPr>
            <w:ins w:id="4774" w:author="ERCOT" w:date="2023-10-26T12:41:00Z">
              <w:r w:rsidRPr="00E95F39">
                <w:rPr>
                  <w:sz w:val="22"/>
                  <w:szCs w:val="22"/>
                </w:rPr>
                <w:t>777</w:t>
              </w:r>
            </w:ins>
            <w:del w:id="4775" w:author="ERCOT" w:date="2023-10-26T12:41:00Z">
              <w:r w:rsidRPr="00E95F39" w:rsidDel="0054701B">
                <w:rPr>
                  <w:sz w:val="22"/>
                  <w:szCs w:val="22"/>
                </w:rPr>
                <w:delText>895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7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404467C" w14:textId="18FB73B9" w:rsidR="008112EF" w:rsidRPr="00E95F39" w:rsidRDefault="008112EF" w:rsidP="00E95F39">
            <w:pPr>
              <w:widowControl/>
              <w:autoSpaceDE/>
              <w:autoSpaceDN/>
              <w:adjustRightInd/>
              <w:jc w:val="center"/>
              <w:rPr>
                <w:b/>
                <w:bCs/>
                <w:sz w:val="22"/>
                <w:szCs w:val="22"/>
              </w:rPr>
            </w:pPr>
            <w:ins w:id="4777" w:author="ERCOT" w:date="2023-10-26T12:41:00Z">
              <w:r w:rsidRPr="00E95F39">
                <w:rPr>
                  <w:sz w:val="22"/>
                  <w:szCs w:val="22"/>
                </w:rPr>
                <w:t>777</w:t>
              </w:r>
            </w:ins>
            <w:del w:id="4778" w:author="ERCOT" w:date="2023-10-26T12:41:00Z">
              <w:r w:rsidRPr="00E95F39" w:rsidDel="0054701B">
                <w:rPr>
                  <w:sz w:val="22"/>
                  <w:szCs w:val="22"/>
                </w:rPr>
                <w:delText>895</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779"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631102CC" w14:textId="0B1245A2" w:rsidR="008112EF" w:rsidRPr="00E95F39" w:rsidRDefault="008112EF" w:rsidP="00E95F39">
            <w:pPr>
              <w:widowControl/>
              <w:autoSpaceDE/>
              <w:autoSpaceDN/>
              <w:adjustRightInd/>
              <w:jc w:val="center"/>
              <w:rPr>
                <w:b/>
                <w:bCs/>
                <w:sz w:val="22"/>
                <w:szCs w:val="22"/>
              </w:rPr>
            </w:pPr>
            <w:ins w:id="4780" w:author="ERCOT" w:date="2023-10-26T12:41:00Z">
              <w:r w:rsidRPr="00E95F39">
                <w:rPr>
                  <w:sz w:val="22"/>
                  <w:szCs w:val="22"/>
                </w:rPr>
                <w:t>777</w:t>
              </w:r>
            </w:ins>
            <w:del w:id="4781" w:author="ERCOT" w:date="2023-10-26T12:41:00Z">
              <w:r w:rsidRPr="00E95F39" w:rsidDel="0054701B">
                <w:rPr>
                  <w:sz w:val="22"/>
                  <w:szCs w:val="22"/>
                </w:rPr>
                <w:delText>895</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782"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1EA540C6" w14:textId="1D83177A" w:rsidR="008112EF" w:rsidRPr="00E95F39" w:rsidRDefault="008112EF" w:rsidP="00E95F39">
            <w:pPr>
              <w:widowControl/>
              <w:autoSpaceDE/>
              <w:autoSpaceDN/>
              <w:adjustRightInd/>
              <w:jc w:val="center"/>
              <w:rPr>
                <w:b/>
                <w:bCs/>
                <w:sz w:val="22"/>
                <w:szCs w:val="22"/>
              </w:rPr>
            </w:pPr>
            <w:ins w:id="4783" w:author="ERCOT" w:date="2023-10-26T12:41:00Z">
              <w:r w:rsidRPr="00E95F39">
                <w:rPr>
                  <w:sz w:val="22"/>
                  <w:szCs w:val="22"/>
                </w:rPr>
                <w:t>777</w:t>
              </w:r>
            </w:ins>
            <w:del w:id="4784" w:author="ERCOT" w:date="2023-10-26T12:41:00Z">
              <w:r w:rsidRPr="00E95F39" w:rsidDel="0054701B">
                <w:rPr>
                  <w:sz w:val="22"/>
                  <w:szCs w:val="22"/>
                </w:rPr>
                <w:delText>895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8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4B2BEA7" w14:textId="2D936AE4" w:rsidR="008112EF" w:rsidRPr="00E95F39" w:rsidRDefault="008112EF" w:rsidP="00E95F39">
            <w:pPr>
              <w:widowControl/>
              <w:autoSpaceDE/>
              <w:autoSpaceDN/>
              <w:adjustRightInd/>
              <w:jc w:val="center"/>
              <w:rPr>
                <w:b/>
                <w:bCs/>
                <w:sz w:val="22"/>
                <w:szCs w:val="22"/>
              </w:rPr>
            </w:pPr>
            <w:ins w:id="4786" w:author="ERCOT" w:date="2023-10-26T12:41:00Z">
              <w:r w:rsidRPr="00E95F39">
                <w:rPr>
                  <w:sz w:val="22"/>
                  <w:szCs w:val="22"/>
                </w:rPr>
                <w:t>777</w:t>
              </w:r>
            </w:ins>
            <w:del w:id="4787" w:author="ERCOT" w:date="2023-10-26T12:41:00Z">
              <w:r w:rsidRPr="00E95F39" w:rsidDel="0054701B">
                <w:rPr>
                  <w:sz w:val="22"/>
                  <w:szCs w:val="22"/>
                </w:rPr>
                <w:delText>895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8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848D487" w14:textId="29ADC17A" w:rsidR="008112EF" w:rsidRPr="00E95F39" w:rsidRDefault="008112EF" w:rsidP="00E95F39">
            <w:pPr>
              <w:widowControl/>
              <w:autoSpaceDE/>
              <w:autoSpaceDN/>
              <w:adjustRightInd/>
              <w:jc w:val="center"/>
              <w:rPr>
                <w:b/>
                <w:bCs/>
                <w:sz w:val="22"/>
                <w:szCs w:val="22"/>
              </w:rPr>
            </w:pPr>
            <w:ins w:id="4789" w:author="ERCOT" w:date="2023-10-26T12:41:00Z">
              <w:r w:rsidRPr="00E95F39">
                <w:rPr>
                  <w:sz w:val="22"/>
                  <w:szCs w:val="22"/>
                </w:rPr>
                <w:t>777</w:t>
              </w:r>
            </w:ins>
            <w:del w:id="4790" w:author="ERCOT" w:date="2023-10-26T12:41:00Z">
              <w:r w:rsidRPr="00E95F39" w:rsidDel="0054701B">
                <w:rPr>
                  <w:sz w:val="22"/>
                  <w:szCs w:val="22"/>
                </w:rPr>
                <w:delText>895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791"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D0DF9F0" w14:textId="10CE624F" w:rsidR="008112EF" w:rsidRPr="00E95F39" w:rsidRDefault="008112EF" w:rsidP="00E95F39">
            <w:pPr>
              <w:widowControl/>
              <w:autoSpaceDE/>
              <w:autoSpaceDN/>
              <w:adjustRightInd/>
              <w:jc w:val="center"/>
              <w:rPr>
                <w:b/>
                <w:bCs/>
                <w:sz w:val="22"/>
                <w:szCs w:val="22"/>
              </w:rPr>
            </w:pPr>
            <w:ins w:id="4792" w:author="ERCOT" w:date="2023-10-26T12:41:00Z">
              <w:r w:rsidRPr="00E95F39">
                <w:rPr>
                  <w:sz w:val="22"/>
                  <w:szCs w:val="22"/>
                </w:rPr>
                <w:t>533</w:t>
              </w:r>
            </w:ins>
            <w:del w:id="4793" w:author="ERCOT" w:date="2023-10-26T12:41:00Z">
              <w:r w:rsidRPr="00E95F39" w:rsidDel="0054701B">
                <w:rPr>
                  <w:sz w:val="22"/>
                  <w:szCs w:val="22"/>
                </w:rPr>
                <w:delText>738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9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C3A3D2F" w14:textId="44DECF88" w:rsidR="008112EF" w:rsidRPr="00E95F39" w:rsidRDefault="008112EF" w:rsidP="00E95F39">
            <w:pPr>
              <w:widowControl/>
              <w:autoSpaceDE/>
              <w:autoSpaceDN/>
              <w:adjustRightInd/>
              <w:jc w:val="center"/>
              <w:rPr>
                <w:b/>
                <w:bCs/>
                <w:sz w:val="22"/>
                <w:szCs w:val="22"/>
              </w:rPr>
            </w:pPr>
            <w:ins w:id="4795" w:author="ERCOT" w:date="2023-10-26T12:41:00Z">
              <w:r w:rsidRPr="00E95F39">
                <w:rPr>
                  <w:sz w:val="22"/>
                  <w:szCs w:val="22"/>
                </w:rPr>
                <w:t>533</w:t>
              </w:r>
            </w:ins>
            <w:del w:id="4796" w:author="ERCOT" w:date="2023-10-26T12:41:00Z">
              <w:r w:rsidRPr="00E95F39" w:rsidDel="0054701B">
                <w:rPr>
                  <w:sz w:val="22"/>
                  <w:szCs w:val="22"/>
                </w:rPr>
                <w:delText>738</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797"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14A1B7A" w14:textId="6516366E" w:rsidR="008112EF" w:rsidRPr="00E95F39" w:rsidRDefault="008112EF" w:rsidP="00E95F39">
            <w:pPr>
              <w:widowControl/>
              <w:autoSpaceDE/>
              <w:autoSpaceDN/>
              <w:adjustRightInd/>
              <w:jc w:val="center"/>
              <w:rPr>
                <w:b/>
                <w:bCs/>
                <w:sz w:val="22"/>
                <w:szCs w:val="22"/>
              </w:rPr>
            </w:pPr>
            <w:ins w:id="4798" w:author="ERCOT" w:date="2023-10-26T12:41:00Z">
              <w:r w:rsidRPr="00E95F39">
                <w:rPr>
                  <w:sz w:val="22"/>
                  <w:szCs w:val="22"/>
                </w:rPr>
                <w:t>533</w:t>
              </w:r>
            </w:ins>
            <w:del w:id="4799" w:author="ERCOT" w:date="2023-10-26T12:41:00Z">
              <w:r w:rsidRPr="00E95F39" w:rsidDel="0054701B">
                <w:rPr>
                  <w:sz w:val="22"/>
                  <w:szCs w:val="22"/>
                </w:rPr>
                <w:delText>738</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00"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30CE445" w14:textId="625D3BFD" w:rsidR="008112EF" w:rsidRPr="00E95F39" w:rsidRDefault="008112EF" w:rsidP="00E95F39">
            <w:pPr>
              <w:widowControl/>
              <w:autoSpaceDE/>
              <w:autoSpaceDN/>
              <w:adjustRightInd/>
              <w:jc w:val="center"/>
              <w:rPr>
                <w:b/>
                <w:bCs/>
                <w:sz w:val="22"/>
                <w:szCs w:val="22"/>
              </w:rPr>
            </w:pPr>
            <w:ins w:id="4801" w:author="ERCOT" w:date="2023-10-26T12:41:00Z">
              <w:r w:rsidRPr="00E95F39">
                <w:rPr>
                  <w:sz w:val="22"/>
                  <w:szCs w:val="22"/>
                </w:rPr>
                <w:t>533</w:t>
              </w:r>
            </w:ins>
            <w:del w:id="4802" w:author="ERCOT" w:date="2023-10-26T12:41:00Z">
              <w:r w:rsidRPr="00E95F39" w:rsidDel="0054701B">
                <w:rPr>
                  <w:sz w:val="22"/>
                  <w:szCs w:val="22"/>
                </w:rPr>
                <w:delText>738</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0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09E19D0" w14:textId="1F1FE9F2" w:rsidR="008112EF" w:rsidRPr="00E95F39" w:rsidRDefault="008112EF" w:rsidP="00E95F39">
            <w:pPr>
              <w:widowControl/>
              <w:autoSpaceDE/>
              <w:autoSpaceDN/>
              <w:adjustRightInd/>
              <w:jc w:val="center"/>
              <w:rPr>
                <w:b/>
                <w:bCs/>
                <w:sz w:val="22"/>
                <w:szCs w:val="22"/>
              </w:rPr>
            </w:pPr>
            <w:ins w:id="4804" w:author="ERCOT" w:date="2023-10-26T12:41:00Z">
              <w:r w:rsidRPr="00E95F39">
                <w:rPr>
                  <w:sz w:val="22"/>
                  <w:szCs w:val="22"/>
                </w:rPr>
                <w:t>533</w:t>
              </w:r>
            </w:ins>
            <w:del w:id="4805" w:author="ERCOT" w:date="2023-10-26T12:41:00Z">
              <w:r w:rsidRPr="00E95F39" w:rsidDel="0054701B">
                <w:rPr>
                  <w:sz w:val="22"/>
                  <w:szCs w:val="22"/>
                </w:rPr>
                <w:delText>738</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806"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3C5105DF" w14:textId="1615A057" w:rsidR="008112EF" w:rsidRPr="00E95F39" w:rsidRDefault="008112EF" w:rsidP="00E95F39">
            <w:pPr>
              <w:widowControl/>
              <w:autoSpaceDE/>
              <w:autoSpaceDN/>
              <w:adjustRightInd/>
              <w:jc w:val="center"/>
              <w:rPr>
                <w:b/>
                <w:bCs/>
                <w:sz w:val="22"/>
                <w:szCs w:val="22"/>
              </w:rPr>
            </w:pPr>
            <w:ins w:id="4807" w:author="ERCOT" w:date="2023-10-26T12:41:00Z">
              <w:r w:rsidRPr="00E95F39">
                <w:rPr>
                  <w:sz w:val="22"/>
                  <w:szCs w:val="22"/>
                </w:rPr>
                <w:t>533</w:t>
              </w:r>
            </w:ins>
            <w:del w:id="4808" w:author="ERCOT" w:date="2023-10-26T12:41:00Z">
              <w:r w:rsidRPr="00E95F39" w:rsidDel="0054701B">
                <w:rPr>
                  <w:sz w:val="22"/>
                  <w:szCs w:val="22"/>
                </w:rPr>
                <w:delText>738</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809"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0B5B1687" w14:textId="75050F9D" w:rsidR="008112EF" w:rsidRPr="00E95F39" w:rsidRDefault="008112EF" w:rsidP="00E95F39">
            <w:pPr>
              <w:widowControl/>
              <w:autoSpaceDE/>
              <w:autoSpaceDN/>
              <w:adjustRightInd/>
              <w:jc w:val="center"/>
              <w:rPr>
                <w:b/>
                <w:bCs/>
                <w:sz w:val="22"/>
                <w:szCs w:val="22"/>
              </w:rPr>
            </w:pPr>
            <w:ins w:id="4810" w:author="ERCOT" w:date="2023-10-26T12:41:00Z">
              <w:r w:rsidRPr="00E95F39">
                <w:rPr>
                  <w:sz w:val="22"/>
                  <w:szCs w:val="22"/>
                </w:rPr>
                <w:t>510</w:t>
              </w:r>
            </w:ins>
            <w:del w:id="4811" w:author="ERCOT" w:date="2023-10-26T12:41:00Z">
              <w:r w:rsidRPr="00E95F39" w:rsidDel="0054701B">
                <w:rPr>
                  <w:sz w:val="22"/>
                  <w:szCs w:val="22"/>
                </w:rPr>
                <w:delText>729</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812"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407BFCB4" w14:textId="32315F51" w:rsidR="008112EF" w:rsidRPr="00E95F39" w:rsidRDefault="008112EF" w:rsidP="00E95F39">
            <w:pPr>
              <w:widowControl/>
              <w:autoSpaceDE/>
              <w:autoSpaceDN/>
              <w:adjustRightInd/>
              <w:jc w:val="center"/>
              <w:rPr>
                <w:b/>
                <w:bCs/>
                <w:sz w:val="22"/>
                <w:szCs w:val="22"/>
              </w:rPr>
            </w:pPr>
            <w:ins w:id="4813" w:author="ERCOT" w:date="2023-10-26T12:41:00Z">
              <w:r w:rsidRPr="00E95F39">
                <w:rPr>
                  <w:sz w:val="22"/>
                  <w:szCs w:val="22"/>
                </w:rPr>
                <w:t>510</w:t>
              </w:r>
            </w:ins>
            <w:del w:id="4814" w:author="ERCOT" w:date="2023-10-26T12:41:00Z">
              <w:r w:rsidRPr="00E95F39" w:rsidDel="0054701B">
                <w:rPr>
                  <w:sz w:val="22"/>
                  <w:szCs w:val="22"/>
                </w:rPr>
                <w:delText>729</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815"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6F9A600D" w14:textId="66829828" w:rsidR="008112EF" w:rsidRPr="00E95F39" w:rsidRDefault="008112EF" w:rsidP="00E95F39">
            <w:pPr>
              <w:widowControl/>
              <w:autoSpaceDE/>
              <w:autoSpaceDN/>
              <w:adjustRightInd/>
              <w:jc w:val="center"/>
              <w:rPr>
                <w:b/>
                <w:bCs/>
                <w:sz w:val="22"/>
                <w:szCs w:val="22"/>
              </w:rPr>
            </w:pPr>
            <w:ins w:id="4816" w:author="ERCOT" w:date="2023-10-26T12:41:00Z">
              <w:r w:rsidRPr="00E95F39">
                <w:rPr>
                  <w:sz w:val="22"/>
                  <w:szCs w:val="22"/>
                </w:rPr>
                <w:t>510</w:t>
              </w:r>
            </w:ins>
            <w:del w:id="4817" w:author="ERCOT" w:date="2023-10-26T12:41:00Z">
              <w:r w:rsidRPr="00E95F39" w:rsidDel="0054701B">
                <w:rPr>
                  <w:sz w:val="22"/>
                  <w:szCs w:val="22"/>
                </w:rPr>
                <w:delText>729</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818"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1063CAB0" w14:textId="0EA79CF3" w:rsidR="008112EF" w:rsidRPr="00E95F39" w:rsidRDefault="008112EF" w:rsidP="00E95F39">
            <w:pPr>
              <w:widowControl/>
              <w:autoSpaceDE/>
              <w:autoSpaceDN/>
              <w:adjustRightInd/>
              <w:jc w:val="center"/>
              <w:rPr>
                <w:b/>
                <w:bCs/>
                <w:sz w:val="22"/>
                <w:szCs w:val="22"/>
              </w:rPr>
            </w:pPr>
            <w:ins w:id="4819" w:author="ERCOT" w:date="2023-10-26T12:41:00Z">
              <w:r w:rsidRPr="00E95F39">
                <w:rPr>
                  <w:sz w:val="22"/>
                  <w:szCs w:val="22"/>
                </w:rPr>
                <w:t>510</w:t>
              </w:r>
            </w:ins>
            <w:del w:id="4820" w:author="ERCOT" w:date="2023-10-26T12:41:00Z">
              <w:r w:rsidRPr="00E95F39" w:rsidDel="0054701B">
                <w:rPr>
                  <w:sz w:val="22"/>
                  <w:szCs w:val="22"/>
                </w:rPr>
                <w:delText>729</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821"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5F636E12" w14:textId="6C454990" w:rsidR="008112EF" w:rsidRPr="00E95F39" w:rsidRDefault="008112EF" w:rsidP="00E95F39">
            <w:pPr>
              <w:widowControl/>
              <w:autoSpaceDE/>
              <w:autoSpaceDN/>
              <w:adjustRightInd/>
              <w:jc w:val="center"/>
              <w:rPr>
                <w:b/>
                <w:bCs/>
                <w:sz w:val="22"/>
                <w:szCs w:val="22"/>
              </w:rPr>
            </w:pPr>
            <w:ins w:id="4822" w:author="ERCOT" w:date="2023-10-26T12:41:00Z">
              <w:r w:rsidRPr="00E95F39">
                <w:rPr>
                  <w:sz w:val="22"/>
                  <w:szCs w:val="22"/>
                </w:rPr>
                <w:t>510</w:t>
              </w:r>
            </w:ins>
            <w:del w:id="4823" w:author="ERCOT" w:date="2023-10-26T12:41:00Z">
              <w:r w:rsidRPr="00E95F39" w:rsidDel="0054701B">
                <w:rPr>
                  <w:sz w:val="22"/>
                  <w:szCs w:val="22"/>
                </w:rPr>
                <w:delText>729</w:delText>
              </w:r>
            </w:del>
          </w:p>
        </w:tc>
        <w:tc>
          <w:tcPr>
            <w:tcW w:w="244" w:type="pct"/>
            <w:tcBorders>
              <w:top w:val="single" w:sz="4" w:space="0" w:color="auto"/>
              <w:bottom w:val="single" w:sz="4" w:space="0" w:color="auto"/>
            </w:tcBorders>
            <w:vAlign w:val="center"/>
            <w:tcPrChange w:id="4824" w:author="ERCOT" w:date="2023-10-26T12:41:00Z">
              <w:tcPr>
                <w:tcW w:w="244" w:type="pct"/>
                <w:gridSpan w:val="2"/>
                <w:tcBorders>
                  <w:top w:val="single" w:sz="4" w:space="0" w:color="auto"/>
                  <w:bottom w:val="single" w:sz="4" w:space="0" w:color="auto"/>
                </w:tcBorders>
                <w:vAlign w:val="center"/>
              </w:tcPr>
            </w:tcPrChange>
          </w:tcPr>
          <w:p w14:paraId="6D7E99EE" w14:textId="39300BE9" w:rsidR="008112EF" w:rsidRPr="00E95F39" w:rsidRDefault="008112EF" w:rsidP="00E95F39">
            <w:pPr>
              <w:widowControl/>
              <w:autoSpaceDE/>
              <w:autoSpaceDN/>
              <w:adjustRightInd/>
              <w:jc w:val="center"/>
              <w:rPr>
                <w:b/>
                <w:bCs/>
                <w:sz w:val="22"/>
                <w:szCs w:val="22"/>
              </w:rPr>
            </w:pPr>
            <w:ins w:id="4825" w:author="ERCOT" w:date="2023-10-26T12:41:00Z">
              <w:r w:rsidRPr="00E95F39">
                <w:rPr>
                  <w:sz w:val="22"/>
                  <w:szCs w:val="22"/>
                </w:rPr>
                <w:t>510</w:t>
              </w:r>
            </w:ins>
            <w:del w:id="4826" w:author="ERCOT" w:date="2023-10-26T12:41:00Z">
              <w:r w:rsidRPr="00E95F39" w:rsidDel="0054701B">
                <w:rPr>
                  <w:sz w:val="22"/>
                  <w:szCs w:val="22"/>
                </w:rPr>
                <w:delText>729</w:delText>
              </w:r>
            </w:del>
          </w:p>
        </w:tc>
      </w:tr>
      <w:tr w:rsidR="008112EF" w:rsidRPr="00E66AD4" w14:paraId="5892B0DA" w14:textId="49A7E2E2"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827"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828"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829"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1DBC75D1" w14:textId="77777777" w:rsidR="008112EF" w:rsidRPr="000357D1" w:rsidRDefault="008112EF" w:rsidP="008112EF">
            <w:pPr>
              <w:widowControl/>
              <w:autoSpaceDE/>
              <w:autoSpaceDN/>
              <w:adjustRightInd/>
              <w:jc w:val="center"/>
              <w:rPr>
                <w:sz w:val="22"/>
                <w:szCs w:val="22"/>
              </w:rPr>
            </w:pPr>
            <w:r w:rsidRPr="000357D1">
              <w:rPr>
                <w:b/>
                <w:bCs/>
                <w:sz w:val="22"/>
                <w:szCs w:val="22"/>
              </w:rPr>
              <w:t>Oct.</w:t>
            </w:r>
          </w:p>
        </w:tc>
        <w:tc>
          <w:tcPr>
            <w:tcW w:w="199" w:type="pct"/>
            <w:tcBorders>
              <w:top w:val="single" w:sz="4" w:space="0" w:color="auto"/>
              <w:left w:val="single" w:sz="4" w:space="0" w:color="000000"/>
              <w:bottom w:val="single" w:sz="4" w:space="0" w:color="auto"/>
              <w:right w:val="single" w:sz="4" w:space="0" w:color="000000"/>
            </w:tcBorders>
            <w:vAlign w:val="center"/>
            <w:tcPrChange w:id="4830"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6200A2CC" w14:textId="24DF6F70" w:rsidR="008112EF" w:rsidRPr="00E95F39" w:rsidRDefault="008112EF" w:rsidP="00E95F39">
            <w:pPr>
              <w:widowControl/>
              <w:autoSpaceDE/>
              <w:autoSpaceDN/>
              <w:adjustRightInd/>
              <w:jc w:val="center"/>
              <w:rPr>
                <w:b/>
                <w:bCs/>
                <w:sz w:val="22"/>
                <w:szCs w:val="22"/>
              </w:rPr>
            </w:pPr>
            <w:ins w:id="4831" w:author="ERCOT" w:date="2023-10-26T12:41:00Z">
              <w:r w:rsidRPr="00E95F39">
                <w:rPr>
                  <w:sz w:val="22"/>
                  <w:szCs w:val="22"/>
                </w:rPr>
                <w:t>581</w:t>
              </w:r>
            </w:ins>
            <w:del w:id="4832" w:author="ERCOT" w:date="2023-10-26T12:41:00Z">
              <w:r w:rsidRPr="00E95F39" w:rsidDel="0054701B">
                <w:rPr>
                  <w:sz w:val="22"/>
                  <w:szCs w:val="22"/>
                </w:rPr>
                <w:delText>467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3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D725E13" w14:textId="12A01840" w:rsidR="008112EF" w:rsidRPr="00E95F39" w:rsidRDefault="008112EF" w:rsidP="00E95F39">
            <w:pPr>
              <w:widowControl/>
              <w:autoSpaceDE/>
              <w:autoSpaceDN/>
              <w:adjustRightInd/>
              <w:jc w:val="center"/>
              <w:rPr>
                <w:b/>
                <w:bCs/>
                <w:sz w:val="22"/>
                <w:szCs w:val="22"/>
              </w:rPr>
            </w:pPr>
            <w:ins w:id="4834" w:author="ERCOT" w:date="2023-10-26T12:41:00Z">
              <w:r w:rsidRPr="00E95F39">
                <w:rPr>
                  <w:sz w:val="22"/>
                  <w:szCs w:val="22"/>
                </w:rPr>
                <w:t>581</w:t>
              </w:r>
            </w:ins>
            <w:del w:id="4835" w:author="ERCOT" w:date="2023-10-26T12:41:00Z">
              <w:r w:rsidRPr="00E95F39" w:rsidDel="0054701B">
                <w:rPr>
                  <w:sz w:val="22"/>
                  <w:szCs w:val="22"/>
                </w:rPr>
                <w:delText>467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3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78FE34F" w14:textId="7A802D0D" w:rsidR="008112EF" w:rsidRPr="00E95F39" w:rsidRDefault="008112EF" w:rsidP="00E95F39">
            <w:pPr>
              <w:widowControl/>
              <w:autoSpaceDE/>
              <w:autoSpaceDN/>
              <w:adjustRightInd/>
              <w:jc w:val="center"/>
              <w:rPr>
                <w:b/>
                <w:bCs/>
                <w:sz w:val="22"/>
                <w:szCs w:val="22"/>
              </w:rPr>
            </w:pPr>
            <w:ins w:id="4837" w:author="ERCOT" w:date="2023-10-26T12:41:00Z">
              <w:r w:rsidRPr="00E95F39">
                <w:rPr>
                  <w:sz w:val="22"/>
                  <w:szCs w:val="22"/>
                </w:rPr>
                <w:t>581</w:t>
              </w:r>
            </w:ins>
            <w:del w:id="4838" w:author="ERCOT" w:date="2023-10-26T12:41:00Z">
              <w:r w:rsidRPr="00E95F39" w:rsidDel="0054701B">
                <w:rPr>
                  <w:sz w:val="22"/>
                  <w:szCs w:val="22"/>
                </w:rPr>
                <w:delText>467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3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6101076" w14:textId="077B3679" w:rsidR="008112EF" w:rsidRPr="00E95F39" w:rsidRDefault="008112EF" w:rsidP="00E95F39">
            <w:pPr>
              <w:widowControl/>
              <w:autoSpaceDE/>
              <w:autoSpaceDN/>
              <w:adjustRightInd/>
              <w:jc w:val="center"/>
              <w:rPr>
                <w:b/>
                <w:bCs/>
                <w:sz w:val="22"/>
                <w:szCs w:val="22"/>
              </w:rPr>
            </w:pPr>
            <w:ins w:id="4840" w:author="ERCOT" w:date="2023-10-26T12:41:00Z">
              <w:r w:rsidRPr="00E95F39">
                <w:rPr>
                  <w:sz w:val="22"/>
                  <w:szCs w:val="22"/>
                </w:rPr>
                <w:t>581</w:t>
              </w:r>
            </w:ins>
            <w:del w:id="4841" w:author="ERCOT" w:date="2023-10-26T12:41:00Z">
              <w:r w:rsidRPr="00E95F39" w:rsidDel="0054701B">
                <w:rPr>
                  <w:sz w:val="22"/>
                  <w:szCs w:val="22"/>
                </w:rPr>
                <w:delText>467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4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15452A3" w14:textId="2A1CD467" w:rsidR="008112EF" w:rsidRPr="00E95F39" w:rsidRDefault="008112EF" w:rsidP="00E95F39">
            <w:pPr>
              <w:widowControl/>
              <w:autoSpaceDE/>
              <w:autoSpaceDN/>
              <w:adjustRightInd/>
              <w:jc w:val="center"/>
              <w:rPr>
                <w:b/>
                <w:bCs/>
                <w:sz w:val="22"/>
                <w:szCs w:val="22"/>
              </w:rPr>
            </w:pPr>
            <w:ins w:id="4843" w:author="ERCOT" w:date="2023-10-26T12:41:00Z">
              <w:r w:rsidRPr="00E95F39">
                <w:rPr>
                  <w:sz w:val="22"/>
                  <w:szCs w:val="22"/>
                </w:rPr>
                <w:t>581</w:t>
              </w:r>
            </w:ins>
            <w:del w:id="4844" w:author="ERCOT" w:date="2023-10-26T12:41:00Z">
              <w:r w:rsidRPr="00E95F39" w:rsidDel="0054701B">
                <w:rPr>
                  <w:sz w:val="22"/>
                  <w:szCs w:val="22"/>
                </w:rPr>
                <w:delText>467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4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AF313E7" w14:textId="29882F1C" w:rsidR="008112EF" w:rsidRPr="00E95F39" w:rsidRDefault="008112EF" w:rsidP="00E95F39">
            <w:pPr>
              <w:widowControl/>
              <w:autoSpaceDE/>
              <w:autoSpaceDN/>
              <w:adjustRightInd/>
              <w:jc w:val="center"/>
              <w:rPr>
                <w:b/>
                <w:bCs/>
                <w:sz w:val="22"/>
                <w:szCs w:val="22"/>
              </w:rPr>
            </w:pPr>
            <w:ins w:id="4846" w:author="ERCOT" w:date="2023-10-26T12:41:00Z">
              <w:r w:rsidRPr="00E95F39">
                <w:rPr>
                  <w:sz w:val="22"/>
                  <w:szCs w:val="22"/>
                </w:rPr>
                <w:t>581</w:t>
              </w:r>
            </w:ins>
            <w:del w:id="4847" w:author="ERCOT" w:date="2023-10-26T12:41:00Z">
              <w:r w:rsidRPr="00E95F39" w:rsidDel="0054701B">
                <w:rPr>
                  <w:sz w:val="22"/>
                  <w:szCs w:val="22"/>
                </w:rPr>
                <w:delText>467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4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A4F52D8" w14:textId="2F5EAAFF" w:rsidR="008112EF" w:rsidRPr="00E95F39" w:rsidRDefault="008112EF" w:rsidP="00E95F39">
            <w:pPr>
              <w:widowControl/>
              <w:autoSpaceDE/>
              <w:autoSpaceDN/>
              <w:adjustRightInd/>
              <w:jc w:val="center"/>
              <w:rPr>
                <w:b/>
                <w:bCs/>
                <w:sz w:val="22"/>
                <w:szCs w:val="22"/>
              </w:rPr>
            </w:pPr>
            <w:ins w:id="4849" w:author="ERCOT" w:date="2023-10-26T12:41:00Z">
              <w:r w:rsidRPr="00E95F39">
                <w:rPr>
                  <w:sz w:val="22"/>
                  <w:szCs w:val="22"/>
                </w:rPr>
                <w:t>1016</w:t>
              </w:r>
            </w:ins>
            <w:del w:id="4850" w:author="ERCOT" w:date="2023-10-26T12:41:00Z">
              <w:r w:rsidRPr="00E95F39" w:rsidDel="0054701B">
                <w:rPr>
                  <w:sz w:val="22"/>
                  <w:szCs w:val="22"/>
                </w:rPr>
                <w:delText>795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5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029FEB6" w14:textId="7A015996" w:rsidR="008112EF" w:rsidRPr="00E95F39" w:rsidRDefault="008112EF" w:rsidP="00E95F39">
            <w:pPr>
              <w:widowControl/>
              <w:autoSpaceDE/>
              <w:autoSpaceDN/>
              <w:adjustRightInd/>
              <w:jc w:val="center"/>
              <w:rPr>
                <w:b/>
                <w:bCs/>
                <w:sz w:val="22"/>
                <w:szCs w:val="22"/>
              </w:rPr>
            </w:pPr>
            <w:ins w:id="4852" w:author="ERCOT" w:date="2023-10-26T12:41:00Z">
              <w:r w:rsidRPr="00E95F39">
                <w:rPr>
                  <w:sz w:val="22"/>
                  <w:szCs w:val="22"/>
                </w:rPr>
                <w:t>1016</w:t>
              </w:r>
            </w:ins>
            <w:del w:id="4853" w:author="ERCOT" w:date="2023-10-26T12:41:00Z">
              <w:r w:rsidRPr="00E95F39" w:rsidDel="0054701B">
                <w:rPr>
                  <w:sz w:val="22"/>
                  <w:szCs w:val="22"/>
                </w:rPr>
                <w:delText>795</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854"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461D6894" w14:textId="6B805645" w:rsidR="008112EF" w:rsidRPr="00E95F39" w:rsidRDefault="008112EF" w:rsidP="00E95F39">
            <w:pPr>
              <w:widowControl/>
              <w:autoSpaceDE/>
              <w:autoSpaceDN/>
              <w:adjustRightInd/>
              <w:jc w:val="center"/>
              <w:rPr>
                <w:b/>
                <w:bCs/>
                <w:sz w:val="22"/>
                <w:szCs w:val="22"/>
              </w:rPr>
            </w:pPr>
            <w:ins w:id="4855" w:author="ERCOT" w:date="2023-10-26T12:41:00Z">
              <w:r w:rsidRPr="00E95F39">
                <w:rPr>
                  <w:sz w:val="22"/>
                  <w:szCs w:val="22"/>
                </w:rPr>
                <w:t>1016</w:t>
              </w:r>
            </w:ins>
            <w:del w:id="4856" w:author="ERCOT" w:date="2023-10-26T12:41:00Z">
              <w:r w:rsidRPr="00E95F39" w:rsidDel="0054701B">
                <w:rPr>
                  <w:sz w:val="22"/>
                  <w:szCs w:val="22"/>
                </w:rPr>
                <w:delText>795</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857"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7141D526" w14:textId="36DD9682" w:rsidR="008112EF" w:rsidRPr="00E95F39" w:rsidRDefault="008112EF" w:rsidP="00E95F39">
            <w:pPr>
              <w:widowControl/>
              <w:autoSpaceDE/>
              <w:autoSpaceDN/>
              <w:adjustRightInd/>
              <w:jc w:val="center"/>
              <w:rPr>
                <w:b/>
                <w:bCs/>
                <w:sz w:val="22"/>
                <w:szCs w:val="22"/>
              </w:rPr>
            </w:pPr>
            <w:ins w:id="4858" w:author="ERCOT" w:date="2023-10-26T12:41:00Z">
              <w:r w:rsidRPr="00E95F39">
                <w:rPr>
                  <w:sz w:val="22"/>
                  <w:szCs w:val="22"/>
                </w:rPr>
                <w:t>1016</w:t>
              </w:r>
            </w:ins>
            <w:del w:id="4859" w:author="ERCOT" w:date="2023-10-26T12:41:00Z">
              <w:r w:rsidRPr="00E95F39" w:rsidDel="0054701B">
                <w:rPr>
                  <w:sz w:val="22"/>
                  <w:szCs w:val="22"/>
                </w:rPr>
                <w:delText>795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6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59AF56A" w14:textId="54C3CBC6" w:rsidR="008112EF" w:rsidRPr="00E95F39" w:rsidRDefault="008112EF" w:rsidP="00E95F39">
            <w:pPr>
              <w:widowControl/>
              <w:autoSpaceDE/>
              <w:autoSpaceDN/>
              <w:adjustRightInd/>
              <w:jc w:val="center"/>
              <w:rPr>
                <w:b/>
                <w:bCs/>
                <w:sz w:val="22"/>
                <w:szCs w:val="22"/>
              </w:rPr>
            </w:pPr>
            <w:ins w:id="4861" w:author="ERCOT" w:date="2023-10-26T12:41:00Z">
              <w:r w:rsidRPr="00E95F39">
                <w:rPr>
                  <w:sz w:val="22"/>
                  <w:szCs w:val="22"/>
                </w:rPr>
                <w:t>1016</w:t>
              </w:r>
            </w:ins>
            <w:del w:id="4862" w:author="ERCOT" w:date="2023-10-26T12:41:00Z">
              <w:r w:rsidRPr="00E95F39" w:rsidDel="0054701B">
                <w:rPr>
                  <w:sz w:val="22"/>
                  <w:szCs w:val="22"/>
                </w:rPr>
                <w:delText>795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6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4C5987C" w14:textId="5AD135C5" w:rsidR="008112EF" w:rsidRPr="00E95F39" w:rsidRDefault="008112EF" w:rsidP="00E95F39">
            <w:pPr>
              <w:widowControl/>
              <w:autoSpaceDE/>
              <w:autoSpaceDN/>
              <w:adjustRightInd/>
              <w:jc w:val="center"/>
              <w:rPr>
                <w:b/>
                <w:bCs/>
                <w:sz w:val="22"/>
                <w:szCs w:val="22"/>
              </w:rPr>
            </w:pPr>
            <w:ins w:id="4864" w:author="ERCOT" w:date="2023-10-26T12:41:00Z">
              <w:r w:rsidRPr="00E95F39">
                <w:rPr>
                  <w:sz w:val="22"/>
                  <w:szCs w:val="22"/>
                </w:rPr>
                <w:t>1016</w:t>
              </w:r>
            </w:ins>
            <w:del w:id="4865" w:author="ERCOT" w:date="2023-10-26T12:41:00Z">
              <w:r w:rsidRPr="00E95F39" w:rsidDel="0054701B">
                <w:rPr>
                  <w:sz w:val="22"/>
                  <w:szCs w:val="22"/>
                </w:rPr>
                <w:delText>795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66"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B7790A2" w14:textId="11E47D1C" w:rsidR="008112EF" w:rsidRPr="00E95F39" w:rsidRDefault="008112EF" w:rsidP="00E95F39">
            <w:pPr>
              <w:widowControl/>
              <w:autoSpaceDE/>
              <w:autoSpaceDN/>
              <w:adjustRightInd/>
              <w:jc w:val="center"/>
              <w:rPr>
                <w:b/>
                <w:bCs/>
                <w:sz w:val="22"/>
                <w:szCs w:val="22"/>
              </w:rPr>
            </w:pPr>
            <w:ins w:id="4867" w:author="ERCOT" w:date="2023-10-26T12:41:00Z">
              <w:r w:rsidRPr="00E95F39">
                <w:rPr>
                  <w:sz w:val="22"/>
                  <w:szCs w:val="22"/>
                </w:rPr>
                <w:t>995</w:t>
              </w:r>
            </w:ins>
            <w:del w:id="4868" w:author="ERCOT" w:date="2023-10-26T12:41:00Z">
              <w:r w:rsidRPr="00E95F39" w:rsidDel="0054701B">
                <w:rPr>
                  <w:sz w:val="22"/>
                  <w:szCs w:val="22"/>
                </w:rPr>
                <w:delText>880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6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4F46A8C" w14:textId="743AADDA" w:rsidR="008112EF" w:rsidRPr="00E95F39" w:rsidRDefault="008112EF" w:rsidP="00E95F39">
            <w:pPr>
              <w:widowControl/>
              <w:autoSpaceDE/>
              <w:autoSpaceDN/>
              <w:adjustRightInd/>
              <w:jc w:val="center"/>
              <w:rPr>
                <w:b/>
                <w:bCs/>
                <w:sz w:val="22"/>
                <w:szCs w:val="22"/>
              </w:rPr>
            </w:pPr>
            <w:ins w:id="4870" w:author="ERCOT" w:date="2023-10-26T12:41:00Z">
              <w:r w:rsidRPr="00E95F39">
                <w:rPr>
                  <w:sz w:val="22"/>
                  <w:szCs w:val="22"/>
                </w:rPr>
                <w:t>995</w:t>
              </w:r>
            </w:ins>
            <w:del w:id="4871" w:author="ERCOT" w:date="2023-10-26T12:41:00Z">
              <w:r w:rsidRPr="00E95F39" w:rsidDel="0054701B">
                <w:rPr>
                  <w:sz w:val="22"/>
                  <w:szCs w:val="22"/>
                </w:rPr>
                <w:delText>880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72"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6FA85293" w14:textId="64C9BDE0" w:rsidR="008112EF" w:rsidRPr="00E95F39" w:rsidRDefault="008112EF" w:rsidP="00E95F39">
            <w:pPr>
              <w:widowControl/>
              <w:autoSpaceDE/>
              <w:autoSpaceDN/>
              <w:adjustRightInd/>
              <w:jc w:val="center"/>
              <w:rPr>
                <w:b/>
                <w:bCs/>
                <w:sz w:val="22"/>
                <w:szCs w:val="22"/>
              </w:rPr>
            </w:pPr>
            <w:ins w:id="4873" w:author="ERCOT" w:date="2023-10-26T12:41:00Z">
              <w:r w:rsidRPr="00E95F39">
                <w:rPr>
                  <w:sz w:val="22"/>
                  <w:szCs w:val="22"/>
                </w:rPr>
                <w:t>995</w:t>
              </w:r>
            </w:ins>
            <w:del w:id="4874" w:author="ERCOT" w:date="2023-10-26T12:41:00Z">
              <w:r w:rsidRPr="00E95F39" w:rsidDel="0054701B">
                <w:rPr>
                  <w:sz w:val="22"/>
                  <w:szCs w:val="22"/>
                </w:rPr>
                <w:delText>880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75"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774C9D0" w14:textId="7651E1AC" w:rsidR="008112EF" w:rsidRPr="00E95F39" w:rsidRDefault="008112EF" w:rsidP="00E95F39">
            <w:pPr>
              <w:widowControl/>
              <w:autoSpaceDE/>
              <w:autoSpaceDN/>
              <w:adjustRightInd/>
              <w:jc w:val="center"/>
              <w:rPr>
                <w:b/>
                <w:bCs/>
                <w:sz w:val="22"/>
                <w:szCs w:val="22"/>
              </w:rPr>
            </w:pPr>
            <w:ins w:id="4876" w:author="ERCOT" w:date="2023-10-26T12:41:00Z">
              <w:r w:rsidRPr="00E95F39">
                <w:rPr>
                  <w:sz w:val="22"/>
                  <w:szCs w:val="22"/>
                </w:rPr>
                <w:t>995</w:t>
              </w:r>
            </w:ins>
            <w:del w:id="4877" w:author="ERCOT" w:date="2023-10-26T12:41:00Z">
              <w:r w:rsidRPr="00E95F39" w:rsidDel="0054701B">
                <w:rPr>
                  <w:sz w:val="22"/>
                  <w:szCs w:val="22"/>
                </w:rPr>
                <w:delText>880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7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66F0681" w14:textId="725B24DB" w:rsidR="008112EF" w:rsidRPr="00E95F39" w:rsidRDefault="008112EF" w:rsidP="00E95F39">
            <w:pPr>
              <w:widowControl/>
              <w:autoSpaceDE/>
              <w:autoSpaceDN/>
              <w:adjustRightInd/>
              <w:jc w:val="center"/>
              <w:rPr>
                <w:b/>
                <w:bCs/>
                <w:sz w:val="22"/>
                <w:szCs w:val="22"/>
              </w:rPr>
            </w:pPr>
            <w:ins w:id="4879" w:author="ERCOT" w:date="2023-10-26T12:41:00Z">
              <w:r w:rsidRPr="00E95F39">
                <w:rPr>
                  <w:sz w:val="22"/>
                  <w:szCs w:val="22"/>
                </w:rPr>
                <w:t>995</w:t>
              </w:r>
            </w:ins>
            <w:del w:id="4880" w:author="ERCOT" w:date="2023-10-26T12:41:00Z">
              <w:r w:rsidRPr="00E95F39" w:rsidDel="0054701B">
                <w:rPr>
                  <w:sz w:val="22"/>
                  <w:szCs w:val="22"/>
                </w:rPr>
                <w:delText>880</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881"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C5969D1" w14:textId="363D6412" w:rsidR="008112EF" w:rsidRPr="00E95F39" w:rsidRDefault="008112EF" w:rsidP="00E95F39">
            <w:pPr>
              <w:widowControl/>
              <w:autoSpaceDE/>
              <w:autoSpaceDN/>
              <w:adjustRightInd/>
              <w:jc w:val="center"/>
              <w:rPr>
                <w:b/>
                <w:bCs/>
                <w:sz w:val="22"/>
                <w:szCs w:val="22"/>
              </w:rPr>
            </w:pPr>
            <w:ins w:id="4882" w:author="ERCOT" w:date="2023-10-26T12:41:00Z">
              <w:r w:rsidRPr="00E95F39">
                <w:rPr>
                  <w:sz w:val="22"/>
                  <w:szCs w:val="22"/>
                </w:rPr>
                <w:t>995</w:t>
              </w:r>
            </w:ins>
            <w:del w:id="4883" w:author="ERCOT" w:date="2023-10-26T12:41:00Z">
              <w:r w:rsidRPr="00E95F39" w:rsidDel="0054701B">
                <w:rPr>
                  <w:sz w:val="22"/>
                  <w:szCs w:val="22"/>
                </w:rPr>
                <w:delText>880</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884"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7D3D406D" w14:textId="3FBC8703" w:rsidR="008112EF" w:rsidRPr="00E95F39" w:rsidRDefault="008112EF" w:rsidP="00E95F39">
            <w:pPr>
              <w:widowControl/>
              <w:autoSpaceDE/>
              <w:autoSpaceDN/>
              <w:adjustRightInd/>
              <w:jc w:val="center"/>
              <w:rPr>
                <w:b/>
                <w:bCs/>
                <w:sz w:val="22"/>
                <w:szCs w:val="22"/>
              </w:rPr>
            </w:pPr>
            <w:ins w:id="4885" w:author="ERCOT" w:date="2023-10-26T12:41:00Z">
              <w:r w:rsidRPr="00E95F39">
                <w:rPr>
                  <w:sz w:val="22"/>
                  <w:szCs w:val="22"/>
                </w:rPr>
                <w:t>863</w:t>
              </w:r>
            </w:ins>
            <w:del w:id="4886" w:author="ERCOT" w:date="2023-10-26T12:41:00Z">
              <w:r w:rsidRPr="00E95F39" w:rsidDel="0054701B">
                <w:rPr>
                  <w:sz w:val="22"/>
                  <w:szCs w:val="22"/>
                </w:rPr>
                <w:delText>824</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887"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31DD9D12" w14:textId="59D07039" w:rsidR="008112EF" w:rsidRPr="00E95F39" w:rsidRDefault="008112EF" w:rsidP="00E95F39">
            <w:pPr>
              <w:widowControl/>
              <w:autoSpaceDE/>
              <w:autoSpaceDN/>
              <w:adjustRightInd/>
              <w:jc w:val="center"/>
              <w:rPr>
                <w:b/>
                <w:bCs/>
                <w:sz w:val="22"/>
                <w:szCs w:val="22"/>
              </w:rPr>
            </w:pPr>
            <w:ins w:id="4888" w:author="ERCOT" w:date="2023-10-26T12:41:00Z">
              <w:r w:rsidRPr="00E95F39">
                <w:rPr>
                  <w:sz w:val="22"/>
                  <w:szCs w:val="22"/>
                </w:rPr>
                <w:t>863</w:t>
              </w:r>
            </w:ins>
            <w:del w:id="4889" w:author="ERCOT" w:date="2023-10-26T12:41:00Z">
              <w:r w:rsidRPr="00E95F39" w:rsidDel="0054701B">
                <w:rPr>
                  <w:sz w:val="22"/>
                  <w:szCs w:val="22"/>
                </w:rPr>
                <w:delText>824</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890"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1DDF7E9A" w14:textId="151A1BEA" w:rsidR="008112EF" w:rsidRPr="00E95F39" w:rsidRDefault="008112EF" w:rsidP="00E95F39">
            <w:pPr>
              <w:widowControl/>
              <w:autoSpaceDE/>
              <w:autoSpaceDN/>
              <w:adjustRightInd/>
              <w:jc w:val="center"/>
              <w:rPr>
                <w:b/>
                <w:bCs/>
                <w:sz w:val="22"/>
                <w:szCs w:val="22"/>
              </w:rPr>
            </w:pPr>
            <w:ins w:id="4891" w:author="ERCOT" w:date="2023-10-26T12:41:00Z">
              <w:r w:rsidRPr="00E95F39">
                <w:rPr>
                  <w:sz w:val="22"/>
                  <w:szCs w:val="22"/>
                </w:rPr>
                <w:t>863</w:t>
              </w:r>
            </w:ins>
            <w:del w:id="4892" w:author="ERCOT" w:date="2023-10-26T12:41:00Z">
              <w:r w:rsidRPr="00E95F39" w:rsidDel="0054701B">
                <w:rPr>
                  <w:sz w:val="22"/>
                  <w:szCs w:val="22"/>
                </w:rPr>
                <w:delText>824</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893"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2208A33A" w14:textId="1189707F" w:rsidR="008112EF" w:rsidRPr="00E95F39" w:rsidRDefault="008112EF" w:rsidP="00E95F39">
            <w:pPr>
              <w:widowControl/>
              <w:autoSpaceDE/>
              <w:autoSpaceDN/>
              <w:adjustRightInd/>
              <w:jc w:val="center"/>
              <w:rPr>
                <w:b/>
                <w:bCs/>
                <w:sz w:val="22"/>
                <w:szCs w:val="22"/>
              </w:rPr>
            </w:pPr>
            <w:ins w:id="4894" w:author="ERCOT" w:date="2023-10-26T12:41:00Z">
              <w:r w:rsidRPr="00E95F39">
                <w:rPr>
                  <w:sz w:val="22"/>
                  <w:szCs w:val="22"/>
                </w:rPr>
                <w:t>863</w:t>
              </w:r>
            </w:ins>
            <w:del w:id="4895" w:author="ERCOT" w:date="2023-10-26T12:41:00Z">
              <w:r w:rsidRPr="00E95F39" w:rsidDel="0054701B">
                <w:rPr>
                  <w:sz w:val="22"/>
                  <w:szCs w:val="22"/>
                </w:rPr>
                <w:delText>824</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896"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406AB446" w14:textId="765CCAD8" w:rsidR="008112EF" w:rsidRPr="00E95F39" w:rsidRDefault="008112EF" w:rsidP="00E95F39">
            <w:pPr>
              <w:widowControl/>
              <w:autoSpaceDE/>
              <w:autoSpaceDN/>
              <w:adjustRightInd/>
              <w:jc w:val="center"/>
              <w:rPr>
                <w:b/>
                <w:bCs/>
                <w:sz w:val="22"/>
                <w:szCs w:val="22"/>
              </w:rPr>
            </w:pPr>
            <w:ins w:id="4897" w:author="ERCOT" w:date="2023-10-26T12:41:00Z">
              <w:r w:rsidRPr="00E95F39">
                <w:rPr>
                  <w:sz w:val="22"/>
                  <w:szCs w:val="22"/>
                </w:rPr>
                <w:t>863</w:t>
              </w:r>
            </w:ins>
            <w:del w:id="4898" w:author="ERCOT" w:date="2023-10-26T12:41:00Z">
              <w:r w:rsidRPr="00E95F39" w:rsidDel="0054701B">
                <w:rPr>
                  <w:sz w:val="22"/>
                  <w:szCs w:val="22"/>
                </w:rPr>
                <w:delText>824</w:delText>
              </w:r>
            </w:del>
          </w:p>
        </w:tc>
        <w:tc>
          <w:tcPr>
            <w:tcW w:w="244" w:type="pct"/>
            <w:tcBorders>
              <w:top w:val="single" w:sz="4" w:space="0" w:color="auto"/>
              <w:bottom w:val="single" w:sz="4" w:space="0" w:color="auto"/>
            </w:tcBorders>
            <w:vAlign w:val="center"/>
            <w:tcPrChange w:id="4899" w:author="ERCOT" w:date="2023-10-26T12:41:00Z">
              <w:tcPr>
                <w:tcW w:w="244" w:type="pct"/>
                <w:gridSpan w:val="2"/>
                <w:tcBorders>
                  <w:top w:val="single" w:sz="4" w:space="0" w:color="auto"/>
                  <w:bottom w:val="single" w:sz="4" w:space="0" w:color="auto"/>
                </w:tcBorders>
                <w:vAlign w:val="center"/>
              </w:tcPr>
            </w:tcPrChange>
          </w:tcPr>
          <w:p w14:paraId="48B7DA42" w14:textId="5BEB9FBB" w:rsidR="008112EF" w:rsidRPr="00E95F39" w:rsidRDefault="008112EF" w:rsidP="00E95F39">
            <w:pPr>
              <w:widowControl/>
              <w:autoSpaceDE/>
              <w:autoSpaceDN/>
              <w:adjustRightInd/>
              <w:jc w:val="center"/>
              <w:rPr>
                <w:b/>
                <w:bCs/>
                <w:sz w:val="22"/>
                <w:szCs w:val="22"/>
              </w:rPr>
            </w:pPr>
            <w:ins w:id="4900" w:author="ERCOT" w:date="2023-10-26T12:41:00Z">
              <w:r w:rsidRPr="00E95F39">
                <w:rPr>
                  <w:sz w:val="22"/>
                  <w:szCs w:val="22"/>
                </w:rPr>
                <w:t>863</w:t>
              </w:r>
            </w:ins>
            <w:del w:id="4901" w:author="ERCOT" w:date="2023-10-26T12:41:00Z">
              <w:r w:rsidRPr="00E95F39" w:rsidDel="0054701B">
                <w:rPr>
                  <w:sz w:val="22"/>
                  <w:szCs w:val="22"/>
                </w:rPr>
                <w:delText>824</w:delText>
              </w:r>
            </w:del>
          </w:p>
        </w:tc>
      </w:tr>
      <w:tr w:rsidR="008112EF" w:rsidRPr="00E66AD4" w14:paraId="39EAAB89" w14:textId="4C7E39F6"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902"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903"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904"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0E9789B8" w14:textId="77777777" w:rsidR="008112EF" w:rsidRPr="000357D1" w:rsidRDefault="008112EF" w:rsidP="008112EF">
            <w:pPr>
              <w:widowControl/>
              <w:autoSpaceDE/>
              <w:autoSpaceDN/>
              <w:adjustRightInd/>
              <w:jc w:val="center"/>
              <w:rPr>
                <w:sz w:val="22"/>
                <w:szCs w:val="22"/>
              </w:rPr>
            </w:pPr>
            <w:r w:rsidRPr="000357D1">
              <w:rPr>
                <w:b/>
                <w:bCs/>
                <w:sz w:val="22"/>
                <w:szCs w:val="22"/>
              </w:rPr>
              <w:t>Nov.</w:t>
            </w:r>
          </w:p>
        </w:tc>
        <w:tc>
          <w:tcPr>
            <w:tcW w:w="199" w:type="pct"/>
            <w:tcBorders>
              <w:top w:val="single" w:sz="4" w:space="0" w:color="auto"/>
              <w:left w:val="single" w:sz="4" w:space="0" w:color="000000"/>
              <w:bottom w:val="single" w:sz="4" w:space="0" w:color="auto"/>
              <w:right w:val="single" w:sz="4" w:space="0" w:color="000000"/>
            </w:tcBorders>
            <w:vAlign w:val="center"/>
            <w:tcPrChange w:id="4905"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668B083F" w14:textId="4DCD9D17" w:rsidR="008112EF" w:rsidRPr="00E95F39" w:rsidRDefault="008112EF" w:rsidP="00E95F39">
            <w:pPr>
              <w:widowControl/>
              <w:autoSpaceDE/>
              <w:autoSpaceDN/>
              <w:adjustRightInd/>
              <w:jc w:val="center"/>
              <w:rPr>
                <w:b/>
                <w:bCs/>
                <w:sz w:val="22"/>
                <w:szCs w:val="22"/>
              </w:rPr>
            </w:pPr>
            <w:ins w:id="4906" w:author="ERCOT" w:date="2023-10-26T12:41:00Z">
              <w:r w:rsidRPr="00E95F39">
                <w:rPr>
                  <w:sz w:val="22"/>
                  <w:szCs w:val="22"/>
                </w:rPr>
                <w:t>639</w:t>
              </w:r>
            </w:ins>
            <w:del w:id="4907" w:author="ERCOT" w:date="2023-10-26T12:41:00Z">
              <w:r w:rsidRPr="00E95F39" w:rsidDel="0054701B">
                <w:rPr>
                  <w:sz w:val="22"/>
                  <w:szCs w:val="22"/>
                </w:rPr>
                <w:delText>585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90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EC83FC2" w14:textId="617332E7" w:rsidR="008112EF" w:rsidRPr="00E95F39" w:rsidRDefault="008112EF" w:rsidP="00E95F39">
            <w:pPr>
              <w:widowControl/>
              <w:autoSpaceDE/>
              <w:autoSpaceDN/>
              <w:adjustRightInd/>
              <w:jc w:val="center"/>
              <w:rPr>
                <w:b/>
                <w:bCs/>
                <w:sz w:val="22"/>
                <w:szCs w:val="22"/>
              </w:rPr>
            </w:pPr>
            <w:ins w:id="4909" w:author="ERCOT" w:date="2023-10-26T12:41:00Z">
              <w:r w:rsidRPr="00E95F39">
                <w:rPr>
                  <w:sz w:val="22"/>
                  <w:szCs w:val="22"/>
                </w:rPr>
                <w:t>639</w:t>
              </w:r>
            </w:ins>
            <w:del w:id="4910" w:author="ERCOT" w:date="2023-10-26T12:41:00Z">
              <w:r w:rsidRPr="00E95F39" w:rsidDel="0054701B">
                <w:rPr>
                  <w:sz w:val="22"/>
                  <w:szCs w:val="22"/>
                </w:rPr>
                <w:delText>585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1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34304BD" w14:textId="687EF255" w:rsidR="008112EF" w:rsidRPr="00E95F39" w:rsidRDefault="008112EF" w:rsidP="00E95F39">
            <w:pPr>
              <w:widowControl/>
              <w:autoSpaceDE/>
              <w:autoSpaceDN/>
              <w:adjustRightInd/>
              <w:jc w:val="center"/>
              <w:rPr>
                <w:b/>
                <w:bCs/>
                <w:sz w:val="22"/>
                <w:szCs w:val="22"/>
              </w:rPr>
            </w:pPr>
            <w:ins w:id="4912" w:author="ERCOT" w:date="2023-10-26T12:41:00Z">
              <w:r w:rsidRPr="00E95F39">
                <w:rPr>
                  <w:sz w:val="22"/>
                  <w:szCs w:val="22"/>
                </w:rPr>
                <w:t>639</w:t>
              </w:r>
            </w:ins>
            <w:del w:id="4913" w:author="ERCOT" w:date="2023-10-26T12:41:00Z">
              <w:r w:rsidRPr="00E95F39" w:rsidDel="0054701B">
                <w:rPr>
                  <w:sz w:val="22"/>
                  <w:szCs w:val="22"/>
                </w:rPr>
                <w:delText>585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1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D19ABE4" w14:textId="12A35DCB" w:rsidR="008112EF" w:rsidRPr="00E95F39" w:rsidRDefault="008112EF" w:rsidP="00E95F39">
            <w:pPr>
              <w:widowControl/>
              <w:autoSpaceDE/>
              <w:autoSpaceDN/>
              <w:adjustRightInd/>
              <w:jc w:val="center"/>
              <w:rPr>
                <w:b/>
                <w:bCs/>
                <w:sz w:val="22"/>
                <w:szCs w:val="22"/>
              </w:rPr>
            </w:pPr>
            <w:ins w:id="4915" w:author="ERCOT" w:date="2023-10-26T12:41:00Z">
              <w:r w:rsidRPr="00E95F39">
                <w:rPr>
                  <w:sz w:val="22"/>
                  <w:szCs w:val="22"/>
                </w:rPr>
                <w:t>639</w:t>
              </w:r>
            </w:ins>
            <w:del w:id="4916" w:author="ERCOT" w:date="2023-10-26T12:41:00Z">
              <w:r w:rsidRPr="00E95F39" w:rsidDel="0054701B">
                <w:rPr>
                  <w:sz w:val="22"/>
                  <w:szCs w:val="22"/>
                </w:rPr>
                <w:delText>585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1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CE40C83" w14:textId="0396C9BE" w:rsidR="008112EF" w:rsidRPr="00E95F39" w:rsidRDefault="008112EF" w:rsidP="00E95F39">
            <w:pPr>
              <w:widowControl/>
              <w:autoSpaceDE/>
              <w:autoSpaceDN/>
              <w:adjustRightInd/>
              <w:jc w:val="center"/>
              <w:rPr>
                <w:b/>
                <w:bCs/>
                <w:sz w:val="22"/>
                <w:szCs w:val="22"/>
              </w:rPr>
            </w:pPr>
            <w:ins w:id="4918" w:author="ERCOT" w:date="2023-10-26T12:41:00Z">
              <w:r w:rsidRPr="00E95F39">
                <w:rPr>
                  <w:sz w:val="22"/>
                  <w:szCs w:val="22"/>
                </w:rPr>
                <w:t>639</w:t>
              </w:r>
            </w:ins>
            <w:del w:id="4919" w:author="ERCOT" w:date="2023-10-26T12:41:00Z">
              <w:r w:rsidRPr="00E95F39" w:rsidDel="0054701B">
                <w:rPr>
                  <w:sz w:val="22"/>
                  <w:szCs w:val="22"/>
                </w:rPr>
                <w:delText>585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2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3C0F0C1" w14:textId="2F96D67C" w:rsidR="008112EF" w:rsidRPr="00E95F39" w:rsidRDefault="008112EF" w:rsidP="00E95F39">
            <w:pPr>
              <w:widowControl/>
              <w:autoSpaceDE/>
              <w:autoSpaceDN/>
              <w:adjustRightInd/>
              <w:jc w:val="center"/>
              <w:rPr>
                <w:b/>
                <w:bCs/>
                <w:sz w:val="22"/>
                <w:szCs w:val="22"/>
              </w:rPr>
            </w:pPr>
            <w:ins w:id="4921" w:author="ERCOT" w:date="2023-10-26T12:41:00Z">
              <w:r w:rsidRPr="00E95F39">
                <w:rPr>
                  <w:sz w:val="22"/>
                  <w:szCs w:val="22"/>
                </w:rPr>
                <w:t>639</w:t>
              </w:r>
            </w:ins>
            <w:del w:id="4922" w:author="ERCOT" w:date="2023-10-26T12:41:00Z">
              <w:r w:rsidRPr="00E95F39" w:rsidDel="0054701B">
                <w:rPr>
                  <w:sz w:val="22"/>
                  <w:szCs w:val="22"/>
                </w:rPr>
                <w:delText>585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2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BE0FCFF" w14:textId="01C1A481" w:rsidR="008112EF" w:rsidRPr="00E95F39" w:rsidRDefault="008112EF" w:rsidP="00E95F39">
            <w:pPr>
              <w:widowControl/>
              <w:autoSpaceDE/>
              <w:autoSpaceDN/>
              <w:adjustRightInd/>
              <w:jc w:val="center"/>
              <w:rPr>
                <w:b/>
                <w:bCs/>
                <w:sz w:val="22"/>
                <w:szCs w:val="22"/>
              </w:rPr>
            </w:pPr>
            <w:ins w:id="4924" w:author="ERCOT" w:date="2023-10-26T12:41:00Z">
              <w:r w:rsidRPr="00E95F39">
                <w:rPr>
                  <w:sz w:val="22"/>
                  <w:szCs w:val="22"/>
                </w:rPr>
                <w:t>835</w:t>
              </w:r>
            </w:ins>
            <w:del w:id="4925" w:author="ERCOT" w:date="2023-10-26T12:41:00Z">
              <w:r w:rsidRPr="00E95F39" w:rsidDel="0054701B">
                <w:rPr>
                  <w:sz w:val="22"/>
                  <w:szCs w:val="22"/>
                </w:rPr>
                <w:delText>767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2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1569727" w14:textId="6B6EF73E" w:rsidR="008112EF" w:rsidRPr="00E95F39" w:rsidRDefault="008112EF" w:rsidP="00E95F39">
            <w:pPr>
              <w:widowControl/>
              <w:autoSpaceDE/>
              <w:autoSpaceDN/>
              <w:adjustRightInd/>
              <w:jc w:val="center"/>
              <w:rPr>
                <w:b/>
                <w:bCs/>
                <w:sz w:val="22"/>
                <w:szCs w:val="22"/>
              </w:rPr>
            </w:pPr>
            <w:ins w:id="4927" w:author="ERCOT" w:date="2023-10-26T12:41:00Z">
              <w:r w:rsidRPr="00E95F39">
                <w:rPr>
                  <w:sz w:val="22"/>
                  <w:szCs w:val="22"/>
                </w:rPr>
                <w:t>835</w:t>
              </w:r>
            </w:ins>
            <w:del w:id="4928" w:author="ERCOT" w:date="2023-10-26T12:41:00Z">
              <w:r w:rsidRPr="00E95F39" w:rsidDel="0054701B">
                <w:rPr>
                  <w:sz w:val="22"/>
                  <w:szCs w:val="22"/>
                </w:rPr>
                <w:delText>767</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929"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21F1AF2D" w14:textId="4C8572AF" w:rsidR="008112EF" w:rsidRPr="00E95F39" w:rsidRDefault="008112EF" w:rsidP="00E95F39">
            <w:pPr>
              <w:widowControl/>
              <w:autoSpaceDE/>
              <w:autoSpaceDN/>
              <w:adjustRightInd/>
              <w:jc w:val="center"/>
              <w:rPr>
                <w:b/>
                <w:bCs/>
                <w:sz w:val="22"/>
                <w:szCs w:val="22"/>
              </w:rPr>
            </w:pPr>
            <w:ins w:id="4930" w:author="ERCOT" w:date="2023-10-26T12:41:00Z">
              <w:r w:rsidRPr="00E95F39">
                <w:rPr>
                  <w:sz w:val="22"/>
                  <w:szCs w:val="22"/>
                </w:rPr>
                <w:t>835</w:t>
              </w:r>
            </w:ins>
            <w:del w:id="4931" w:author="ERCOT" w:date="2023-10-26T12:41:00Z">
              <w:r w:rsidRPr="00E95F39" w:rsidDel="0054701B">
                <w:rPr>
                  <w:sz w:val="22"/>
                  <w:szCs w:val="22"/>
                </w:rPr>
                <w:delText>767</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932"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4FDA1C80" w14:textId="6F0DE649" w:rsidR="008112EF" w:rsidRPr="00E95F39" w:rsidRDefault="008112EF" w:rsidP="00E95F39">
            <w:pPr>
              <w:widowControl/>
              <w:autoSpaceDE/>
              <w:autoSpaceDN/>
              <w:adjustRightInd/>
              <w:jc w:val="center"/>
              <w:rPr>
                <w:b/>
                <w:bCs/>
                <w:sz w:val="22"/>
                <w:szCs w:val="22"/>
              </w:rPr>
            </w:pPr>
            <w:ins w:id="4933" w:author="ERCOT" w:date="2023-10-26T12:41:00Z">
              <w:r w:rsidRPr="00E95F39">
                <w:rPr>
                  <w:sz w:val="22"/>
                  <w:szCs w:val="22"/>
                </w:rPr>
                <w:t>835</w:t>
              </w:r>
            </w:ins>
            <w:del w:id="4934" w:author="ERCOT" w:date="2023-10-26T12:41:00Z">
              <w:r w:rsidRPr="00E95F39" w:rsidDel="0054701B">
                <w:rPr>
                  <w:sz w:val="22"/>
                  <w:szCs w:val="22"/>
                </w:rPr>
                <w:delText>767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3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D843B74" w14:textId="0F0CF2B7" w:rsidR="008112EF" w:rsidRPr="00E95F39" w:rsidRDefault="008112EF" w:rsidP="00E95F39">
            <w:pPr>
              <w:widowControl/>
              <w:autoSpaceDE/>
              <w:autoSpaceDN/>
              <w:adjustRightInd/>
              <w:jc w:val="center"/>
              <w:rPr>
                <w:b/>
                <w:bCs/>
                <w:sz w:val="22"/>
                <w:szCs w:val="22"/>
              </w:rPr>
            </w:pPr>
            <w:ins w:id="4936" w:author="ERCOT" w:date="2023-10-26T12:41:00Z">
              <w:r w:rsidRPr="00E95F39">
                <w:rPr>
                  <w:sz w:val="22"/>
                  <w:szCs w:val="22"/>
                </w:rPr>
                <w:t>835</w:t>
              </w:r>
            </w:ins>
            <w:del w:id="4937" w:author="ERCOT" w:date="2023-10-26T12:41:00Z">
              <w:r w:rsidRPr="00E95F39" w:rsidDel="0054701B">
                <w:rPr>
                  <w:sz w:val="22"/>
                  <w:szCs w:val="22"/>
                </w:rPr>
                <w:delText>767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3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4E9D2FE" w14:textId="59C0155C" w:rsidR="008112EF" w:rsidRPr="00E95F39" w:rsidRDefault="008112EF" w:rsidP="00E95F39">
            <w:pPr>
              <w:widowControl/>
              <w:autoSpaceDE/>
              <w:autoSpaceDN/>
              <w:adjustRightInd/>
              <w:jc w:val="center"/>
              <w:rPr>
                <w:b/>
                <w:bCs/>
                <w:sz w:val="22"/>
                <w:szCs w:val="22"/>
              </w:rPr>
            </w:pPr>
            <w:ins w:id="4939" w:author="ERCOT" w:date="2023-10-26T12:41:00Z">
              <w:r w:rsidRPr="00E95F39">
                <w:rPr>
                  <w:sz w:val="22"/>
                  <w:szCs w:val="22"/>
                </w:rPr>
                <w:t>835</w:t>
              </w:r>
            </w:ins>
            <w:del w:id="4940" w:author="ERCOT" w:date="2023-10-26T12:41:00Z">
              <w:r w:rsidRPr="00E95F39" w:rsidDel="0054701B">
                <w:rPr>
                  <w:sz w:val="22"/>
                  <w:szCs w:val="22"/>
                </w:rPr>
                <w:delText>767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941"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9502BDF" w14:textId="5DC867A9" w:rsidR="008112EF" w:rsidRPr="00E95F39" w:rsidRDefault="008112EF" w:rsidP="00E95F39">
            <w:pPr>
              <w:widowControl/>
              <w:autoSpaceDE/>
              <w:autoSpaceDN/>
              <w:adjustRightInd/>
              <w:jc w:val="center"/>
              <w:rPr>
                <w:b/>
                <w:bCs/>
                <w:sz w:val="22"/>
                <w:szCs w:val="22"/>
              </w:rPr>
            </w:pPr>
            <w:ins w:id="4942" w:author="ERCOT" w:date="2023-10-26T12:41:00Z">
              <w:r w:rsidRPr="00E95F39">
                <w:rPr>
                  <w:sz w:val="22"/>
                  <w:szCs w:val="22"/>
                </w:rPr>
                <w:t>974</w:t>
              </w:r>
            </w:ins>
            <w:del w:id="4943" w:author="ERCOT" w:date="2023-10-26T12:41:00Z">
              <w:r w:rsidRPr="00E95F39" w:rsidDel="0054701B">
                <w:rPr>
                  <w:sz w:val="22"/>
                  <w:szCs w:val="22"/>
                </w:rPr>
                <w:delText>970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4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3AFDC70" w14:textId="14BDA82D" w:rsidR="008112EF" w:rsidRPr="00E95F39" w:rsidRDefault="008112EF" w:rsidP="00E95F39">
            <w:pPr>
              <w:widowControl/>
              <w:autoSpaceDE/>
              <w:autoSpaceDN/>
              <w:adjustRightInd/>
              <w:jc w:val="center"/>
              <w:rPr>
                <w:b/>
                <w:bCs/>
                <w:sz w:val="22"/>
                <w:szCs w:val="22"/>
              </w:rPr>
            </w:pPr>
            <w:ins w:id="4945" w:author="ERCOT" w:date="2023-10-26T12:41:00Z">
              <w:r w:rsidRPr="00E95F39">
                <w:rPr>
                  <w:sz w:val="22"/>
                  <w:szCs w:val="22"/>
                </w:rPr>
                <w:t>974</w:t>
              </w:r>
            </w:ins>
            <w:del w:id="4946" w:author="ERCOT" w:date="2023-10-26T12:41:00Z">
              <w:r w:rsidRPr="00E95F39" w:rsidDel="0054701B">
                <w:rPr>
                  <w:sz w:val="22"/>
                  <w:szCs w:val="22"/>
                </w:rPr>
                <w:delText>970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947"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CA860AD" w14:textId="79E7E5D7" w:rsidR="008112EF" w:rsidRPr="00E95F39" w:rsidRDefault="008112EF" w:rsidP="00E95F39">
            <w:pPr>
              <w:widowControl/>
              <w:autoSpaceDE/>
              <w:autoSpaceDN/>
              <w:adjustRightInd/>
              <w:jc w:val="center"/>
              <w:rPr>
                <w:b/>
                <w:bCs/>
                <w:sz w:val="22"/>
                <w:szCs w:val="22"/>
              </w:rPr>
            </w:pPr>
            <w:ins w:id="4948" w:author="ERCOT" w:date="2023-10-26T12:41:00Z">
              <w:r w:rsidRPr="00E95F39">
                <w:rPr>
                  <w:sz w:val="22"/>
                  <w:szCs w:val="22"/>
                </w:rPr>
                <w:t>974</w:t>
              </w:r>
            </w:ins>
            <w:del w:id="4949" w:author="ERCOT" w:date="2023-10-26T12:41:00Z">
              <w:r w:rsidRPr="00E95F39" w:rsidDel="0054701B">
                <w:rPr>
                  <w:sz w:val="22"/>
                  <w:szCs w:val="22"/>
                </w:rPr>
                <w:delText>970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950"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29171DD" w14:textId="73A133FB" w:rsidR="008112EF" w:rsidRPr="00E95F39" w:rsidRDefault="008112EF" w:rsidP="00E95F39">
            <w:pPr>
              <w:widowControl/>
              <w:autoSpaceDE/>
              <w:autoSpaceDN/>
              <w:adjustRightInd/>
              <w:jc w:val="center"/>
              <w:rPr>
                <w:b/>
                <w:bCs/>
                <w:sz w:val="22"/>
                <w:szCs w:val="22"/>
              </w:rPr>
            </w:pPr>
            <w:ins w:id="4951" w:author="ERCOT" w:date="2023-10-26T12:41:00Z">
              <w:r w:rsidRPr="00E95F39">
                <w:rPr>
                  <w:sz w:val="22"/>
                  <w:szCs w:val="22"/>
                </w:rPr>
                <w:t>974</w:t>
              </w:r>
            </w:ins>
            <w:del w:id="4952" w:author="ERCOT" w:date="2023-10-26T12:41:00Z">
              <w:r w:rsidRPr="00E95F39" w:rsidDel="0054701B">
                <w:rPr>
                  <w:sz w:val="22"/>
                  <w:szCs w:val="22"/>
                </w:rPr>
                <w:delText>970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95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0C9FACA" w14:textId="5A100F9C" w:rsidR="008112EF" w:rsidRPr="00E95F39" w:rsidRDefault="008112EF" w:rsidP="00E95F39">
            <w:pPr>
              <w:widowControl/>
              <w:autoSpaceDE/>
              <w:autoSpaceDN/>
              <w:adjustRightInd/>
              <w:jc w:val="center"/>
              <w:rPr>
                <w:b/>
                <w:bCs/>
                <w:sz w:val="22"/>
                <w:szCs w:val="22"/>
              </w:rPr>
            </w:pPr>
            <w:ins w:id="4954" w:author="ERCOT" w:date="2023-10-26T12:41:00Z">
              <w:r w:rsidRPr="00E95F39">
                <w:rPr>
                  <w:sz w:val="22"/>
                  <w:szCs w:val="22"/>
                </w:rPr>
                <w:t>974</w:t>
              </w:r>
            </w:ins>
            <w:del w:id="4955" w:author="ERCOT" w:date="2023-10-26T12:41:00Z">
              <w:r w:rsidRPr="00E95F39" w:rsidDel="0054701B">
                <w:rPr>
                  <w:sz w:val="22"/>
                  <w:szCs w:val="22"/>
                </w:rPr>
                <w:delText>970</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956"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FA6C025" w14:textId="1A916C65" w:rsidR="008112EF" w:rsidRPr="00E95F39" w:rsidRDefault="008112EF" w:rsidP="00E95F39">
            <w:pPr>
              <w:widowControl/>
              <w:autoSpaceDE/>
              <w:autoSpaceDN/>
              <w:adjustRightInd/>
              <w:jc w:val="center"/>
              <w:rPr>
                <w:b/>
                <w:bCs/>
                <w:sz w:val="22"/>
                <w:szCs w:val="22"/>
              </w:rPr>
            </w:pPr>
            <w:ins w:id="4957" w:author="ERCOT" w:date="2023-10-26T12:41:00Z">
              <w:r w:rsidRPr="00E95F39">
                <w:rPr>
                  <w:sz w:val="22"/>
                  <w:szCs w:val="22"/>
                </w:rPr>
                <w:t>974</w:t>
              </w:r>
            </w:ins>
            <w:del w:id="4958" w:author="ERCOT" w:date="2023-10-26T12:41:00Z">
              <w:r w:rsidRPr="00E95F39" w:rsidDel="0054701B">
                <w:rPr>
                  <w:sz w:val="22"/>
                  <w:szCs w:val="22"/>
                </w:rPr>
                <w:delText>970</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959"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2B261E17" w14:textId="636AA6F4" w:rsidR="008112EF" w:rsidRPr="00E95F39" w:rsidRDefault="008112EF" w:rsidP="00E95F39">
            <w:pPr>
              <w:widowControl/>
              <w:autoSpaceDE/>
              <w:autoSpaceDN/>
              <w:adjustRightInd/>
              <w:jc w:val="center"/>
              <w:rPr>
                <w:b/>
                <w:bCs/>
                <w:sz w:val="22"/>
                <w:szCs w:val="22"/>
              </w:rPr>
            </w:pPr>
            <w:ins w:id="4960" w:author="ERCOT" w:date="2023-10-26T12:41:00Z">
              <w:r w:rsidRPr="00E95F39">
                <w:rPr>
                  <w:sz w:val="22"/>
                  <w:szCs w:val="22"/>
                </w:rPr>
                <w:t>1055</w:t>
              </w:r>
            </w:ins>
            <w:del w:id="4961" w:author="ERCOT" w:date="2023-10-26T12:41:00Z">
              <w:r w:rsidRPr="00E95F39" w:rsidDel="0054701B">
                <w:rPr>
                  <w:sz w:val="22"/>
                  <w:szCs w:val="22"/>
                </w:rPr>
                <w:delText>1020</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962"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705D193E" w14:textId="7B43885F" w:rsidR="008112EF" w:rsidRPr="00E95F39" w:rsidRDefault="008112EF" w:rsidP="00E95F39">
            <w:pPr>
              <w:widowControl/>
              <w:autoSpaceDE/>
              <w:autoSpaceDN/>
              <w:adjustRightInd/>
              <w:jc w:val="center"/>
              <w:rPr>
                <w:b/>
                <w:bCs/>
                <w:sz w:val="22"/>
                <w:szCs w:val="22"/>
              </w:rPr>
            </w:pPr>
            <w:ins w:id="4963" w:author="ERCOT" w:date="2023-10-26T12:41:00Z">
              <w:r w:rsidRPr="00E95F39">
                <w:rPr>
                  <w:sz w:val="22"/>
                  <w:szCs w:val="22"/>
                </w:rPr>
                <w:t>1055</w:t>
              </w:r>
            </w:ins>
            <w:del w:id="4964" w:author="ERCOT" w:date="2023-10-26T12:41:00Z">
              <w:r w:rsidRPr="00E95F39" w:rsidDel="0054701B">
                <w:rPr>
                  <w:sz w:val="22"/>
                  <w:szCs w:val="22"/>
                </w:rPr>
                <w:delText>1020</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965"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3E9E44E7" w14:textId="1B29293B" w:rsidR="008112EF" w:rsidRPr="00E95F39" w:rsidRDefault="008112EF" w:rsidP="00E95F39">
            <w:pPr>
              <w:widowControl/>
              <w:autoSpaceDE/>
              <w:autoSpaceDN/>
              <w:adjustRightInd/>
              <w:jc w:val="center"/>
              <w:rPr>
                <w:b/>
                <w:bCs/>
                <w:sz w:val="22"/>
                <w:szCs w:val="22"/>
              </w:rPr>
            </w:pPr>
            <w:ins w:id="4966" w:author="ERCOT" w:date="2023-10-26T12:41:00Z">
              <w:r w:rsidRPr="00E95F39">
                <w:rPr>
                  <w:sz w:val="22"/>
                  <w:szCs w:val="22"/>
                </w:rPr>
                <w:t>1055</w:t>
              </w:r>
            </w:ins>
            <w:del w:id="4967" w:author="ERCOT" w:date="2023-10-26T12:41:00Z">
              <w:r w:rsidRPr="00E95F39" w:rsidDel="0054701B">
                <w:rPr>
                  <w:sz w:val="22"/>
                  <w:szCs w:val="22"/>
                </w:rPr>
                <w:delText>1020</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968"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58C6229D" w14:textId="7565092A" w:rsidR="008112EF" w:rsidRPr="00E95F39" w:rsidRDefault="008112EF" w:rsidP="00E95F39">
            <w:pPr>
              <w:widowControl/>
              <w:autoSpaceDE/>
              <w:autoSpaceDN/>
              <w:adjustRightInd/>
              <w:jc w:val="center"/>
              <w:rPr>
                <w:b/>
                <w:bCs/>
                <w:sz w:val="22"/>
                <w:szCs w:val="22"/>
              </w:rPr>
            </w:pPr>
            <w:ins w:id="4969" w:author="ERCOT" w:date="2023-10-26T12:41:00Z">
              <w:r w:rsidRPr="00E95F39">
                <w:rPr>
                  <w:sz w:val="22"/>
                  <w:szCs w:val="22"/>
                </w:rPr>
                <w:t>1055</w:t>
              </w:r>
            </w:ins>
            <w:del w:id="4970" w:author="ERCOT" w:date="2023-10-26T12:41:00Z">
              <w:r w:rsidRPr="00E95F39" w:rsidDel="0054701B">
                <w:rPr>
                  <w:sz w:val="22"/>
                  <w:szCs w:val="22"/>
                </w:rPr>
                <w:delText>1020</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971"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442AD2ED" w14:textId="4533DEF8" w:rsidR="008112EF" w:rsidRPr="00E95F39" w:rsidRDefault="008112EF" w:rsidP="00E95F39">
            <w:pPr>
              <w:widowControl/>
              <w:autoSpaceDE/>
              <w:autoSpaceDN/>
              <w:adjustRightInd/>
              <w:jc w:val="center"/>
              <w:rPr>
                <w:b/>
                <w:bCs/>
                <w:sz w:val="22"/>
                <w:szCs w:val="22"/>
              </w:rPr>
            </w:pPr>
            <w:ins w:id="4972" w:author="ERCOT" w:date="2023-10-26T12:41:00Z">
              <w:r w:rsidRPr="00E95F39">
                <w:rPr>
                  <w:sz w:val="22"/>
                  <w:szCs w:val="22"/>
                </w:rPr>
                <w:t>1055</w:t>
              </w:r>
            </w:ins>
            <w:del w:id="4973" w:author="ERCOT" w:date="2023-10-26T12:41:00Z">
              <w:r w:rsidRPr="00E95F39" w:rsidDel="0054701B">
                <w:rPr>
                  <w:sz w:val="22"/>
                  <w:szCs w:val="22"/>
                </w:rPr>
                <w:delText>1020</w:delText>
              </w:r>
            </w:del>
          </w:p>
        </w:tc>
        <w:tc>
          <w:tcPr>
            <w:tcW w:w="244" w:type="pct"/>
            <w:tcBorders>
              <w:top w:val="single" w:sz="4" w:space="0" w:color="auto"/>
              <w:bottom w:val="single" w:sz="4" w:space="0" w:color="auto"/>
            </w:tcBorders>
            <w:vAlign w:val="center"/>
            <w:tcPrChange w:id="4974" w:author="ERCOT" w:date="2023-10-26T12:41:00Z">
              <w:tcPr>
                <w:tcW w:w="244" w:type="pct"/>
                <w:gridSpan w:val="2"/>
                <w:tcBorders>
                  <w:top w:val="single" w:sz="4" w:space="0" w:color="auto"/>
                  <w:bottom w:val="single" w:sz="4" w:space="0" w:color="auto"/>
                </w:tcBorders>
                <w:vAlign w:val="center"/>
              </w:tcPr>
            </w:tcPrChange>
          </w:tcPr>
          <w:p w14:paraId="218263D1" w14:textId="28DAC51D" w:rsidR="008112EF" w:rsidRPr="00E95F39" w:rsidRDefault="008112EF" w:rsidP="00E95F39">
            <w:pPr>
              <w:widowControl/>
              <w:autoSpaceDE/>
              <w:autoSpaceDN/>
              <w:adjustRightInd/>
              <w:jc w:val="center"/>
              <w:rPr>
                <w:b/>
                <w:bCs/>
                <w:sz w:val="22"/>
                <w:szCs w:val="22"/>
              </w:rPr>
            </w:pPr>
            <w:ins w:id="4975" w:author="ERCOT" w:date="2023-10-26T12:41:00Z">
              <w:r w:rsidRPr="00E95F39">
                <w:rPr>
                  <w:sz w:val="22"/>
                  <w:szCs w:val="22"/>
                </w:rPr>
                <w:t>1055</w:t>
              </w:r>
            </w:ins>
            <w:del w:id="4976" w:author="ERCOT" w:date="2023-10-26T12:41:00Z">
              <w:r w:rsidRPr="00E95F39" w:rsidDel="0054701B">
                <w:rPr>
                  <w:sz w:val="22"/>
                  <w:szCs w:val="22"/>
                </w:rPr>
                <w:delText>1020</w:delText>
              </w:r>
            </w:del>
          </w:p>
        </w:tc>
      </w:tr>
      <w:tr w:rsidR="008112EF" w:rsidRPr="00E66AD4" w14:paraId="7D357262" w14:textId="74DB4FBB"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977"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978" w:author="ERCOT" w:date="2023-10-26T12:41:00Z">
            <w:trPr>
              <w:gridBefore w:val="1"/>
              <w:trHeight w:val="576"/>
              <w:tblCellSpacing w:w="0" w:type="dxa"/>
            </w:trPr>
          </w:trPrChange>
        </w:trPr>
        <w:tc>
          <w:tcPr>
            <w:tcW w:w="339" w:type="pct"/>
            <w:tcBorders>
              <w:top w:val="single" w:sz="4" w:space="0" w:color="auto"/>
              <w:left w:val="single" w:sz="8" w:space="0" w:color="000000"/>
              <w:bottom w:val="single" w:sz="18" w:space="0" w:color="000000"/>
              <w:right w:val="single" w:sz="4" w:space="0" w:color="000000"/>
            </w:tcBorders>
            <w:vAlign w:val="center"/>
            <w:tcPrChange w:id="4979" w:author="ERCOT" w:date="2023-10-26T12:41:00Z">
              <w:tcPr>
                <w:tcW w:w="339" w:type="pct"/>
                <w:gridSpan w:val="2"/>
                <w:tcBorders>
                  <w:top w:val="single" w:sz="4" w:space="0" w:color="auto"/>
                  <w:left w:val="single" w:sz="8" w:space="0" w:color="000000"/>
                  <w:bottom w:val="single" w:sz="18" w:space="0" w:color="000000"/>
                  <w:right w:val="single" w:sz="4" w:space="0" w:color="000000"/>
                </w:tcBorders>
                <w:vAlign w:val="center"/>
              </w:tcPr>
            </w:tcPrChange>
          </w:tcPr>
          <w:p w14:paraId="7AC36DA6" w14:textId="77777777" w:rsidR="008112EF" w:rsidRPr="000357D1" w:rsidRDefault="008112EF" w:rsidP="008112EF">
            <w:pPr>
              <w:widowControl/>
              <w:autoSpaceDE/>
              <w:autoSpaceDN/>
              <w:adjustRightInd/>
              <w:jc w:val="center"/>
              <w:rPr>
                <w:sz w:val="22"/>
                <w:szCs w:val="22"/>
              </w:rPr>
            </w:pPr>
            <w:r w:rsidRPr="000357D1">
              <w:rPr>
                <w:b/>
                <w:bCs/>
                <w:sz w:val="22"/>
                <w:szCs w:val="22"/>
              </w:rPr>
              <w:t>Dec.</w:t>
            </w:r>
          </w:p>
        </w:tc>
        <w:tc>
          <w:tcPr>
            <w:tcW w:w="199" w:type="pct"/>
            <w:tcBorders>
              <w:top w:val="single" w:sz="4" w:space="0" w:color="auto"/>
              <w:left w:val="single" w:sz="4" w:space="0" w:color="000000"/>
              <w:bottom w:val="single" w:sz="18" w:space="0" w:color="000000"/>
              <w:right w:val="single" w:sz="4" w:space="0" w:color="000000"/>
            </w:tcBorders>
            <w:vAlign w:val="center"/>
            <w:tcPrChange w:id="4980" w:author="ERCOT" w:date="2023-10-26T12:41:00Z">
              <w:tcPr>
                <w:tcW w:w="199" w:type="pct"/>
                <w:gridSpan w:val="2"/>
                <w:tcBorders>
                  <w:top w:val="single" w:sz="4" w:space="0" w:color="auto"/>
                  <w:left w:val="single" w:sz="4" w:space="0" w:color="000000"/>
                  <w:bottom w:val="single" w:sz="18" w:space="0" w:color="000000"/>
                  <w:right w:val="single" w:sz="4" w:space="0" w:color="000000"/>
                </w:tcBorders>
                <w:vAlign w:val="center"/>
              </w:tcPr>
            </w:tcPrChange>
          </w:tcPr>
          <w:p w14:paraId="36527310" w14:textId="0DA066B5" w:rsidR="008112EF" w:rsidRPr="00E95F39" w:rsidRDefault="008112EF" w:rsidP="00E95F39">
            <w:pPr>
              <w:widowControl/>
              <w:autoSpaceDE/>
              <w:autoSpaceDN/>
              <w:adjustRightInd/>
              <w:jc w:val="center"/>
              <w:rPr>
                <w:b/>
                <w:bCs/>
                <w:sz w:val="22"/>
                <w:szCs w:val="22"/>
              </w:rPr>
            </w:pPr>
            <w:ins w:id="4981" w:author="ERCOT" w:date="2023-10-26T12:41:00Z">
              <w:r w:rsidRPr="00E95F39">
                <w:rPr>
                  <w:sz w:val="22"/>
                  <w:szCs w:val="22"/>
                </w:rPr>
                <w:t>668</w:t>
              </w:r>
            </w:ins>
            <w:del w:id="4982" w:author="ERCOT" w:date="2023-10-26T12:41:00Z">
              <w:r w:rsidRPr="00E95F39" w:rsidDel="0054701B">
                <w:rPr>
                  <w:sz w:val="22"/>
                  <w:szCs w:val="22"/>
                </w:rPr>
                <w:delText>525</w:delText>
              </w:r>
            </w:del>
          </w:p>
        </w:tc>
        <w:tc>
          <w:tcPr>
            <w:tcW w:w="194" w:type="pct"/>
            <w:tcBorders>
              <w:top w:val="single" w:sz="4" w:space="0" w:color="auto"/>
              <w:left w:val="single" w:sz="4" w:space="0" w:color="000000"/>
              <w:bottom w:val="single" w:sz="18" w:space="0" w:color="000000"/>
              <w:right w:val="single" w:sz="4" w:space="0" w:color="000000"/>
            </w:tcBorders>
            <w:vAlign w:val="center"/>
            <w:tcPrChange w:id="4983" w:author="ERCOT" w:date="2023-10-26T12:41: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14150D19" w14:textId="1D4241E6" w:rsidR="008112EF" w:rsidRPr="00E95F39" w:rsidRDefault="008112EF" w:rsidP="00E95F39">
            <w:pPr>
              <w:widowControl/>
              <w:autoSpaceDE/>
              <w:autoSpaceDN/>
              <w:adjustRightInd/>
              <w:jc w:val="center"/>
              <w:rPr>
                <w:b/>
                <w:bCs/>
                <w:sz w:val="22"/>
                <w:szCs w:val="22"/>
              </w:rPr>
            </w:pPr>
            <w:ins w:id="4984" w:author="ERCOT" w:date="2023-10-26T12:41:00Z">
              <w:r w:rsidRPr="00E95F39">
                <w:rPr>
                  <w:sz w:val="22"/>
                  <w:szCs w:val="22"/>
                </w:rPr>
                <w:t>668</w:t>
              </w:r>
            </w:ins>
            <w:del w:id="4985" w:author="ERCOT" w:date="2023-10-26T12:41:00Z">
              <w:r w:rsidRPr="00E95F39" w:rsidDel="0054701B">
                <w:rPr>
                  <w:sz w:val="22"/>
                  <w:szCs w:val="22"/>
                </w:rPr>
                <w:delText>525</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4986"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06A43B39" w14:textId="5D107287" w:rsidR="008112EF" w:rsidRPr="00E95F39" w:rsidRDefault="008112EF" w:rsidP="00E95F39">
            <w:pPr>
              <w:widowControl/>
              <w:autoSpaceDE/>
              <w:autoSpaceDN/>
              <w:adjustRightInd/>
              <w:jc w:val="center"/>
              <w:rPr>
                <w:b/>
                <w:bCs/>
                <w:sz w:val="22"/>
                <w:szCs w:val="22"/>
              </w:rPr>
            </w:pPr>
            <w:ins w:id="4987" w:author="ERCOT" w:date="2023-10-26T12:41:00Z">
              <w:r w:rsidRPr="00E95F39">
                <w:rPr>
                  <w:sz w:val="22"/>
                  <w:szCs w:val="22"/>
                </w:rPr>
                <w:t>668</w:t>
              </w:r>
            </w:ins>
            <w:del w:id="4988" w:author="ERCOT" w:date="2023-10-26T12:41:00Z">
              <w:r w:rsidRPr="00E95F39" w:rsidDel="0054701B">
                <w:rPr>
                  <w:sz w:val="22"/>
                  <w:szCs w:val="22"/>
                </w:rPr>
                <w:delText>525</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4989"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6580A397" w14:textId="22D6FA6E" w:rsidR="008112EF" w:rsidRPr="00E95F39" w:rsidRDefault="008112EF" w:rsidP="00E95F39">
            <w:pPr>
              <w:widowControl/>
              <w:autoSpaceDE/>
              <w:autoSpaceDN/>
              <w:adjustRightInd/>
              <w:jc w:val="center"/>
              <w:rPr>
                <w:b/>
                <w:bCs/>
                <w:sz w:val="22"/>
                <w:szCs w:val="22"/>
              </w:rPr>
            </w:pPr>
            <w:ins w:id="4990" w:author="ERCOT" w:date="2023-10-26T12:41:00Z">
              <w:r w:rsidRPr="00E95F39">
                <w:rPr>
                  <w:sz w:val="22"/>
                  <w:szCs w:val="22"/>
                </w:rPr>
                <w:t>668</w:t>
              </w:r>
            </w:ins>
            <w:del w:id="4991" w:author="ERCOT" w:date="2023-10-26T12:41:00Z">
              <w:r w:rsidRPr="00E95F39" w:rsidDel="0054701B">
                <w:rPr>
                  <w:sz w:val="22"/>
                  <w:szCs w:val="22"/>
                </w:rPr>
                <w:delText>525</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4992"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1310C64E" w14:textId="65F8FEB6" w:rsidR="008112EF" w:rsidRPr="00E95F39" w:rsidRDefault="008112EF" w:rsidP="00E95F39">
            <w:pPr>
              <w:widowControl/>
              <w:autoSpaceDE/>
              <w:autoSpaceDN/>
              <w:adjustRightInd/>
              <w:jc w:val="center"/>
              <w:rPr>
                <w:b/>
                <w:bCs/>
                <w:sz w:val="22"/>
                <w:szCs w:val="22"/>
              </w:rPr>
            </w:pPr>
            <w:ins w:id="4993" w:author="ERCOT" w:date="2023-10-26T12:41:00Z">
              <w:r w:rsidRPr="00E95F39">
                <w:rPr>
                  <w:sz w:val="22"/>
                  <w:szCs w:val="22"/>
                </w:rPr>
                <w:t>668</w:t>
              </w:r>
            </w:ins>
            <w:del w:id="4994" w:author="ERCOT" w:date="2023-10-26T12:41:00Z">
              <w:r w:rsidRPr="00E95F39" w:rsidDel="0054701B">
                <w:rPr>
                  <w:sz w:val="22"/>
                  <w:szCs w:val="22"/>
                </w:rPr>
                <w:delText>525</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4995"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059447C6" w14:textId="58C7FB99" w:rsidR="008112EF" w:rsidRPr="00E95F39" w:rsidRDefault="008112EF" w:rsidP="00E95F39">
            <w:pPr>
              <w:widowControl/>
              <w:autoSpaceDE/>
              <w:autoSpaceDN/>
              <w:adjustRightInd/>
              <w:jc w:val="center"/>
              <w:rPr>
                <w:b/>
                <w:bCs/>
                <w:sz w:val="22"/>
                <w:szCs w:val="22"/>
              </w:rPr>
            </w:pPr>
            <w:ins w:id="4996" w:author="ERCOT" w:date="2023-10-26T12:41:00Z">
              <w:r w:rsidRPr="00E95F39">
                <w:rPr>
                  <w:sz w:val="22"/>
                  <w:szCs w:val="22"/>
                </w:rPr>
                <w:t>668</w:t>
              </w:r>
            </w:ins>
            <w:del w:id="4997" w:author="ERCOT" w:date="2023-10-26T12:41:00Z">
              <w:r w:rsidRPr="00E95F39" w:rsidDel="0054701B">
                <w:rPr>
                  <w:sz w:val="22"/>
                  <w:szCs w:val="22"/>
                </w:rPr>
                <w:delText>525</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4998"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24923B91" w14:textId="676C02B6" w:rsidR="008112EF" w:rsidRPr="00E95F39" w:rsidRDefault="008112EF" w:rsidP="00E95F39">
            <w:pPr>
              <w:widowControl/>
              <w:autoSpaceDE/>
              <w:autoSpaceDN/>
              <w:adjustRightInd/>
              <w:jc w:val="center"/>
              <w:rPr>
                <w:b/>
                <w:bCs/>
                <w:sz w:val="22"/>
                <w:szCs w:val="22"/>
              </w:rPr>
            </w:pPr>
            <w:ins w:id="4999" w:author="ERCOT" w:date="2023-10-26T12:41:00Z">
              <w:r w:rsidRPr="00E95F39">
                <w:rPr>
                  <w:sz w:val="22"/>
                  <w:szCs w:val="22"/>
                </w:rPr>
                <w:t>775</w:t>
              </w:r>
            </w:ins>
            <w:del w:id="5000" w:author="ERCOT" w:date="2023-10-26T12:41:00Z">
              <w:r w:rsidRPr="00E95F39" w:rsidDel="0054701B">
                <w:rPr>
                  <w:sz w:val="22"/>
                  <w:szCs w:val="22"/>
                </w:rPr>
                <w:delText>766</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5001"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1903EBD7" w14:textId="5FEDB7E9" w:rsidR="008112EF" w:rsidRPr="00E95F39" w:rsidRDefault="008112EF" w:rsidP="00E95F39">
            <w:pPr>
              <w:widowControl/>
              <w:autoSpaceDE/>
              <w:autoSpaceDN/>
              <w:adjustRightInd/>
              <w:jc w:val="center"/>
              <w:rPr>
                <w:b/>
                <w:bCs/>
                <w:sz w:val="22"/>
                <w:szCs w:val="22"/>
              </w:rPr>
            </w:pPr>
            <w:ins w:id="5002" w:author="ERCOT" w:date="2023-10-26T12:41:00Z">
              <w:r w:rsidRPr="00E95F39">
                <w:rPr>
                  <w:sz w:val="22"/>
                  <w:szCs w:val="22"/>
                </w:rPr>
                <w:t>775</w:t>
              </w:r>
            </w:ins>
            <w:del w:id="5003" w:author="ERCOT" w:date="2023-10-26T12:41:00Z">
              <w:r w:rsidRPr="00E95F39" w:rsidDel="0054701B">
                <w:rPr>
                  <w:sz w:val="22"/>
                  <w:szCs w:val="22"/>
                </w:rPr>
                <w:delText>766</w:delText>
              </w:r>
            </w:del>
          </w:p>
        </w:tc>
        <w:tc>
          <w:tcPr>
            <w:tcW w:w="178" w:type="pct"/>
            <w:tcBorders>
              <w:top w:val="single" w:sz="4" w:space="0" w:color="auto"/>
              <w:left w:val="single" w:sz="4" w:space="0" w:color="000000"/>
              <w:bottom w:val="single" w:sz="18" w:space="0" w:color="000000"/>
              <w:right w:val="single" w:sz="4" w:space="0" w:color="000000"/>
            </w:tcBorders>
            <w:vAlign w:val="center"/>
            <w:tcPrChange w:id="5004" w:author="ERCOT" w:date="2023-10-26T12:41:00Z">
              <w:tcPr>
                <w:tcW w:w="178" w:type="pct"/>
                <w:gridSpan w:val="2"/>
                <w:tcBorders>
                  <w:top w:val="single" w:sz="4" w:space="0" w:color="auto"/>
                  <w:left w:val="single" w:sz="4" w:space="0" w:color="000000"/>
                  <w:bottom w:val="single" w:sz="18" w:space="0" w:color="000000"/>
                  <w:right w:val="single" w:sz="4" w:space="0" w:color="000000"/>
                </w:tcBorders>
                <w:vAlign w:val="center"/>
              </w:tcPr>
            </w:tcPrChange>
          </w:tcPr>
          <w:p w14:paraId="467B597E" w14:textId="70E36097" w:rsidR="008112EF" w:rsidRPr="00E95F39" w:rsidRDefault="008112EF" w:rsidP="00E95F39">
            <w:pPr>
              <w:widowControl/>
              <w:autoSpaceDE/>
              <w:autoSpaceDN/>
              <w:adjustRightInd/>
              <w:jc w:val="center"/>
              <w:rPr>
                <w:b/>
                <w:bCs/>
                <w:sz w:val="22"/>
                <w:szCs w:val="22"/>
              </w:rPr>
            </w:pPr>
            <w:ins w:id="5005" w:author="ERCOT" w:date="2023-10-26T12:41:00Z">
              <w:r w:rsidRPr="00E95F39">
                <w:rPr>
                  <w:sz w:val="22"/>
                  <w:szCs w:val="22"/>
                </w:rPr>
                <w:t>775</w:t>
              </w:r>
            </w:ins>
            <w:del w:id="5006" w:author="ERCOT" w:date="2023-10-26T12:41:00Z">
              <w:r w:rsidRPr="00E95F39" w:rsidDel="0054701B">
                <w:rPr>
                  <w:sz w:val="22"/>
                  <w:szCs w:val="22"/>
                </w:rPr>
                <w:delText>766</w:delText>
              </w:r>
            </w:del>
          </w:p>
        </w:tc>
        <w:tc>
          <w:tcPr>
            <w:tcW w:w="219" w:type="pct"/>
            <w:tcBorders>
              <w:top w:val="single" w:sz="4" w:space="0" w:color="auto"/>
              <w:left w:val="single" w:sz="4" w:space="0" w:color="000000"/>
              <w:bottom w:val="single" w:sz="18" w:space="0" w:color="000000"/>
              <w:right w:val="single" w:sz="4" w:space="0" w:color="000000"/>
            </w:tcBorders>
            <w:vAlign w:val="center"/>
            <w:tcPrChange w:id="5007" w:author="ERCOT" w:date="2023-10-26T12:41:00Z">
              <w:tcPr>
                <w:tcW w:w="219" w:type="pct"/>
                <w:gridSpan w:val="2"/>
                <w:tcBorders>
                  <w:top w:val="single" w:sz="4" w:space="0" w:color="auto"/>
                  <w:left w:val="single" w:sz="4" w:space="0" w:color="000000"/>
                  <w:bottom w:val="single" w:sz="18" w:space="0" w:color="000000"/>
                  <w:right w:val="single" w:sz="4" w:space="0" w:color="000000"/>
                </w:tcBorders>
                <w:vAlign w:val="center"/>
              </w:tcPr>
            </w:tcPrChange>
          </w:tcPr>
          <w:p w14:paraId="05250E12" w14:textId="604FF993" w:rsidR="008112EF" w:rsidRPr="00E95F39" w:rsidRDefault="008112EF" w:rsidP="00E95F39">
            <w:pPr>
              <w:widowControl/>
              <w:autoSpaceDE/>
              <w:autoSpaceDN/>
              <w:adjustRightInd/>
              <w:jc w:val="center"/>
              <w:rPr>
                <w:b/>
                <w:bCs/>
                <w:sz w:val="22"/>
                <w:szCs w:val="22"/>
              </w:rPr>
            </w:pPr>
            <w:ins w:id="5008" w:author="ERCOT" w:date="2023-10-26T12:41:00Z">
              <w:r w:rsidRPr="00E95F39">
                <w:rPr>
                  <w:sz w:val="22"/>
                  <w:szCs w:val="22"/>
                </w:rPr>
                <w:t>775</w:t>
              </w:r>
            </w:ins>
            <w:del w:id="5009" w:author="ERCOT" w:date="2023-10-26T12:41:00Z">
              <w:r w:rsidRPr="00E95F39" w:rsidDel="0054701B">
                <w:rPr>
                  <w:sz w:val="22"/>
                  <w:szCs w:val="22"/>
                </w:rPr>
                <w:delText>766</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5010"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79996D1A" w14:textId="185C50F1" w:rsidR="008112EF" w:rsidRPr="00E95F39" w:rsidRDefault="008112EF" w:rsidP="00E95F39">
            <w:pPr>
              <w:widowControl/>
              <w:autoSpaceDE/>
              <w:autoSpaceDN/>
              <w:adjustRightInd/>
              <w:jc w:val="center"/>
              <w:rPr>
                <w:b/>
                <w:bCs/>
                <w:sz w:val="22"/>
                <w:szCs w:val="22"/>
              </w:rPr>
            </w:pPr>
            <w:ins w:id="5011" w:author="ERCOT" w:date="2023-10-26T12:41:00Z">
              <w:r w:rsidRPr="00E95F39">
                <w:rPr>
                  <w:sz w:val="22"/>
                  <w:szCs w:val="22"/>
                </w:rPr>
                <w:t>775</w:t>
              </w:r>
            </w:ins>
            <w:del w:id="5012" w:author="ERCOT" w:date="2023-10-26T12:41:00Z">
              <w:r w:rsidRPr="00E95F39" w:rsidDel="0054701B">
                <w:rPr>
                  <w:sz w:val="22"/>
                  <w:szCs w:val="22"/>
                </w:rPr>
                <w:delText>766</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5013"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0DFB70DD" w14:textId="36822B5D" w:rsidR="008112EF" w:rsidRPr="00E95F39" w:rsidRDefault="008112EF" w:rsidP="00E95F39">
            <w:pPr>
              <w:widowControl/>
              <w:autoSpaceDE/>
              <w:autoSpaceDN/>
              <w:adjustRightInd/>
              <w:jc w:val="center"/>
              <w:rPr>
                <w:b/>
                <w:bCs/>
                <w:sz w:val="22"/>
                <w:szCs w:val="22"/>
              </w:rPr>
            </w:pPr>
            <w:ins w:id="5014" w:author="ERCOT" w:date="2023-10-26T12:41:00Z">
              <w:r w:rsidRPr="00E95F39">
                <w:rPr>
                  <w:sz w:val="22"/>
                  <w:szCs w:val="22"/>
                </w:rPr>
                <w:t>775</w:t>
              </w:r>
            </w:ins>
            <w:del w:id="5015" w:author="ERCOT" w:date="2023-10-26T12:41:00Z">
              <w:r w:rsidRPr="00E95F39" w:rsidDel="0054701B">
                <w:rPr>
                  <w:sz w:val="22"/>
                  <w:szCs w:val="22"/>
                </w:rPr>
                <w:delText>766</w:delText>
              </w:r>
            </w:del>
          </w:p>
        </w:tc>
        <w:tc>
          <w:tcPr>
            <w:tcW w:w="194" w:type="pct"/>
            <w:tcBorders>
              <w:top w:val="single" w:sz="4" w:space="0" w:color="auto"/>
              <w:left w:val="single" w:sz="4" w:space="0" w:color="000000"/>
              <w:bottom w:val="single" w:sz="18" w:space="0" w:color="000000"/>
              <w:right w:val="single" w:sz="4" w:space="0" w:color="000000"/>
            </w:tcBorders>
            <w:vAlign w:val="center"/>
            <w:tcPrChange w:id="5016" w:author="ERCOT" w:date="2023-10-26T12:41: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02258FDA" w14:textId="6A0D03C2" w:rsidR="008112EF" w:rsidRPr="00E95F39" w:rsidRDefault="008112EF" w:rsidP="00E95F39">
            <w:pPr>
              <w:widowControl/>
              <w:autoSpaceDE/>
              <w:autoSpaceDN/>
              <w:adjustRightInd/>
              <w:jc w:val="center"/>
              <w:rPr>
                <w:b/>
                <w:bCs/>
                <w:sz w:val="22"/>
                <w:szCs w:val="22"/>
              </w:rPr>
            </w:pPr>
            <w:ins w:id="5017" w:author="ERCOT" w:date="2023-10-26T12:41:00Z">
              <w:r w:rsidRPr="00E95F39">
                <w:rPr>
                  <w:sz w:val="22"/>
                  <w:szCs w:val="22"/>
                </w:rPr>
                <w:t>1018</w:t>
              </w:r>
            </w:ins>
            <w:del w:id="5018" w:author="ERCOT" w:date="2023-10-26T12:41:00Z">
              <w:r w:rsidRPr="00E95F39" w:rsidDel="0054701B">
                <w:rPr>
                  <w:sz w:val="22"/>
                  <w:szCs w:val="22"/>
                </w:rPr>
                <w:delText>824</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5019"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760C4F32" w14:textId="52A11FDE" w:rsidR="008112EF" w:rsidRPr="00E95F39" w:rsidRDefault="008112EF" w:rsidP="00E95F39">
            <w:pPr>
              <w:widowControl/>
              <w:autoSpaceDE/>
              <w:autoSpaceDN/>
              <w:adjustRightInd/>
              <w:jc w:val="center"/>
              <w:rPr>
                <w:b/>
                <w:bCs/>
                <w:sz w:val="22"/>
                <w:szCs w:val="22"/>
              </w:rPr>
            </w:pPr>
            <w:ins w:id="5020" w:author="ERCOT" w:date="2023-10-26T12:41:00Z">
              <w:r w:rsidRPr="00E95F39">
                <w:rPr>
                  <w:sz w:val="22"/>
                  <w:szCs w:val="22"/>
                </w:rPr>
                <w:t>1018</w:t>
              </w:r>
            </w:ins>
            <w:del w:id="5021" w:author="ERCOT" w:date="2023-10-26T12:41:00Z">
              <w:r w:rsidRPr="00E95F39" w:rsidDel="0054701B">
                <w:rPr>
                  <w:sz w:val="22"/>
                  <w:szCs w:val="22"/>
                </w:rPr>
                <w:delText>824</w:delText>
              </w:r>
            </w:del>
          </w:p>
        </w:tc>
        <w:tc>
          <w:tcPr>
            <w:tcW w:w="194" w:type="pct"/>
            <w:tcBorders>
              <w:top w:val="single" w:sz="4" w:space="0" w:color="auto"/>
              <w:left w:val="single" w:sz="4" w:space="0" w:color="000000"/>
              <w:bottom w:val="single" w:sz="18" w:space="0" w:color="000000"/>
              <w:right w:val="single" w:sz="4" w:space="0" w:color="000000"/>
            </w:tcBorders>
            <w:vAlign w:val="center"/>
            <w:tcPrChange w:id="5022" w:author="ERCOT" w:date="2023-10-26T12:41: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5147296D" w14:textId="4A28B987" w:rsidR="008112EF" w:rsidRPr="00E95F39" w:rsidRDefault="008112EF" w:rsidP="00E95F39">
            <w:pPr>
              <w:widowControl/>
              <w:autoSpaceDE/>
              <w:autoSpaceDN/>
              <w:adjustRightInd/>
              <w:jc w:val="center"/>
              <w:rPr>
                <w:b/>
                <w:bCs/>
                <w:sz w:val="22"/>
                <w:szCs w:val="22"/>
              </w:rPr>
            </w:pPr>
            <w:ins w:id="5023" w:author="ERCOT" w:date="2023-10-26T12:41:00Z">
              <w:r w:rsidRPr="00E95F39">
                <w:rPr>
                  <w:sz w:val="22"/>
                  <w:szCs w:val="22"/>
                </w:rPr>
                <w:t>1018</w:t>
              </w:r>
            </w:ins>
            <w:del w:id="5024" w:author="ERCOT" w:date="2023-10-26T12:41:00Z">
              <w:r w:rsidRPr="00E95F39" w:rsidDel="0054701B">
                <w:rPr>
                  <w:sz w:val="22"/>
                  <w:szCs w:val="22"/>
                </w:rPr>
                <w:delText>824</w:delText>
              </w:r>
            </w:del>
          </w:p>
        </w:tc>
        <w:tc>
          <w:tcPr>
            <w:tcW w:w="194" w:type="pct"/>
            <w:tcBorders>
              <w:top w:val="single" w:sz="4" w:space="0" w:color="auto"/>
              <w:left w:val="single" w:sz="4" w:space="0" w:color="000000"/>
              <w:bottom w:val="single" w:sz="18" w:space="0" w:color="000000"/>
              <w:right w:val="single" w:sz="4" w:space="0" w:color="000000"/>
            </w:tcBorders>
            <w:vAlign w:val="center"/>
            <w:tcPrChange w:id="5025" w:author="ERCOT" w:date="2023-10-26T12:41: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320D1988" w14:textId="3217E4FF" w:rsidR="008112EF" w:rsidRPr="00E95F39" w:rsidRDefault="008112EF" w:rsidP="00E95F39">
            <w:pPr>
              <w:widowControl/>
              <w:autoSpaceDE/>
              <w:autoSpaceDN/>
              <w:adjustRightInd/>
              <w:jc w:val="center"/>
              <w:rPr>
                <w:b/>
                <w:bCs/>
                <w:sz w:val="22"/>
                <w:szCs w:val="22"/>
              </w:rPr>
            </w:pPr>
            <w:ins w:id="5026" w:author="ERCOT" w:date="2023-10-26T12:41:00Z">
              <w:r w:rsidRPr="00E95F39">
                <w:rPr>
                  <w:sz w:val="22"/>
                  <w:szCs w:val="22"/>
                </w:rPr>
                <w:t>1018</w:t>
              </w:r>
            </w:ins>
            <w:del w:id="5027" w:author="ERCOT" w:date="2023-10-26T12:41:00Z">
              <w:r w:rsidRPr="00E95F39" w:rsidDel="0054701B">
                <w:rPr>
                  <w:sz w:val="22"/>
                  <w:szCs w:val="22"/>
                </w:rPr>
                <w:delText>824</w:delText>
              </w:r>
            </w:del>
          </w:p>
        </w:tc>
        <w:tc>
          <w:tcPr>
            <w:tcW w:w="194" w:type="pct"/>
            <w:tcBorders>
              <w:top w:val="single" w:sz="4" w:space="0" w:color="auto"/>
              <w:left w:val="single" w:sz="4" w:space="0" w:color="000000"/>
              <w:bottom w:val="single" w:sz="18" w:space="0" w:color="000000"/>
              <w:right w:val="single" w:sz="4" w:space="0" w:color="000000"/>
            </w:tcBorders>
            <w:vAlign w:val="center"/>
            <w:tcPrChange w:id="5028" w:author="ERCOT" w:date="2023-10-26T12:41: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3B995591" w14:textId="247575C1" w:rsidR="008112EF" w:rsidRPr="00E95F39" w:rsidRDefault="008112EF" w:rsidP="00E95F39">
            <w:pPr>
              <w:widowControl/>
              <w:autoSpaceDE/>
              <w:autoSpaceDN/>
              <w:adjustRightInd/>
              <w:jc w:val="center"/>
              <w:rPr>
                <w:b/>
                <w:bCs/>
                <w:sz w:val="22"/>
                <w:szCs w:val="22"/>
              </w:rPr>
            </w:pPr>
            <w:ins w:id="5029" w:author="ERCOT" w:date="2023-10-26T12:41:00Z">
              <w:r w:rsidRPr="00E95F39">
                <w:rPr>
                  <w:sz w:val="22"/>
                  <w:szCs w:val="22"/>
                </w:rPr>
                <w:t>1018</w:t>
              </w:r>
            </w:ins>
            <w:del w:id="5030" w:author="ERCOT" w:date="2023-10-26T12:41:00Z">
              <w:r w:rsidRPr="00E95F39" w:rsidDel="0054701B">
                <w:rPr>
                  <w:sz w:val="22"/>
                  <w:szCs w:val="22"/>
                </w:rPr>
                <w:delText>824</w:delText>
              </w:r>
            </w:del>
          </w:p>
        </w:tc>
        <w:tc>
          <w:tcPr>
            <w:tcW w:w="176" w:type="pct"/>
            <w:tcBorders>
              <w:top w:val="single" w:sz="4" w:space="0" w:color="auto"/>
              <w:left w:val="single" w:sz="4" w:space="0" w:color="000000"/>
              <w:bottom w:val="single" w:sz="18" w:space="0" w:color="000000"/>
              <w:right w:val="single" w:sz="4" w:space="0" w:color="000000"/>
            </w:tcBorders>
            <w:vAlign w:val="center"/>
            <w:tcPrChange w:id="5031" w:author="ERCOT" w:date="2023-10-26T12:41:00Z">
              <w:tcPr>
                <w:tcW w:w="176" w:type="pct"/>
                <w:gridSpan w:val="2"/>
                <w:tcBorders>
                  <w:top w:val="single" w:sz="4" w:space="0" w:color="auto"/>
                  <w:left w:val="single" w:sz="4" w:space="0" w:color="000000"/>
                  <w:bottom w:val="single" w:sz="18" w:space="0" w:color="000000"/>
                  <w:right w:val="single" w:sz="4" w:space="0" w:color="000000"/>
                </w:tcBorders>
                <w:vAlign w:val="center"/>
              </w:tcPr>
            </w:tcPrChange>
          </w:tcPr>
          <w:p w14:paraId="04746961" w14:textId="4BF435D1" w:rsidR="008112EF" w:rsidRPr="00E95F39" w:rsidRDefault="008112EF" w:rsidP="00E95F39">
            <w:pPr>
              <w:widowControl/>
              <w:autoSpaceDE/>
              <w:autoSpaceDN/>
              <w:adjustRightInd/>
              <w:jc w:val="center"/>
              <w:rPr>
                <w:b/>
                <w:bCs/>
                <w:sz w:val="22"/>
                <w:szCs w:val="22"/>
              </w:rPr>
            </w:pPr>
            <w:ins w:id="5032" w:author="ERCOT" w:date="2023-10-26T12:41:00Z">
              <w:r w:rsidRPr="00E95F39">
                <w:rPr>
                  <w:sz w:val="22"/>
                  <w:szCs w:val="22"/>
                </w:rPr>
                <w:t>1018</w:t>
              </w:r>
            </w:ins>
            <w:del w:id="5033" w:author="ERCOT" w:date="2023-10-26T12:41:00Z">
              <w:r w:rsidRPr="00E95F39" w:rsidDel="0054701B">
                <w:rPr>
                  <w:sz w:val="22"/>
                  <w:szCs w:val="22"/>
                </w:rPr>
                <w:delText>824</w:delText>
              </w:r>
            </w:del>
          </w:p>
        </w:tc>
        <w:tc>
          <w:tcPr>
            <w:tcW w:w="187" w:type="pct"/>
            <w:tcBorders>
              <w:top w:val="single" w:sz="4" w:space="0" w:color="auto"/>
              <w:left w:val="single" w:sz="4" w:space="0" w:color="000000"/>
              <w:bottom w:val="single" w:sz="18" w:space="0" w:color="000000"/>
              <w:right w:val="single" w:sz="4" w:space="0" w:color="000000"/>
            </w:tcBorders>
            <w:vAlign w:val="center"/>
            <w:tcPrChange w:id="5034" w:author="ERCOT" w:date="2023-10-26T12:41:00Z">
              <w:tcPr>
                <w:tcW w:w="187" w:type="pct"/>
                <w:gridSpan w:val="2"/>
                <w:tcBorders>
                  <w:top w:val="single" w:sz="4" w:space="0" w:color="auto"/>
                  <w:left w:val="single" w:sz="4" w:space="0" w:color="000000"/>
                  <w:bottom w:val="single" w:sz="18" w:space="0" w:color="000000"/>
                  <w:right w:val="single" w:sz="4" w:space="0" w:color="000000"/>
                </w:tcBorders>
                <w:vAlign w:val="center"/>
              </w:tcPr>
            </w:tcPrChange>
          </w:tcPr>
          <w:p w14:paraId="00FB6F94" w14:textId="02456391" w:rsidR="008112EF" w:rsidRPr="00E95F39" w:rsidRDefault="008112EF" w:rsidP="00E95F39">
            <w:pPr>
              <w:widowControl/>
              <w:autoSpaceDE/>
              <w:autoSpaceDN/>
              <w:adjustRightInd/>
              <w:jc w:val="center"/>
              <w:rPr>
                <w:b/>
                <w:bCs/>
                <w:sz w:val="22"/>
                <w:szCs w:val="22"/>
              </w:rPr>
            </w:pPr>
            <w:ins w:id="5035" w:author="ERCOT" w:date="2023-10-26T12:41:00Z">
              <w:r w:rsidRPr="00E95F39">
                <w:rPr>
                  <w:sz w:val="22"/>
                  <w:szCs w:val="22"/>
                </w:rPr>
                <w:t>617</w:t>
              </w:r>
            </w:ins>
            <w:del w:id="5036" w:author="ERCOT" w:date="2023-10-26T12:41:00Z">
              <w:r w:rsidRPr="00E95F39" w:rsidDel="0054701B">
                <w:rPr>
                  <w:sz w:val="22"/>
                  <w:szCs w:val="22"/>
                </w:rPr>
                <w:delText>564</w:delText>
              </w:r>
            </w:del>
          </w:p>
        </w:tc>
        <w:tc>
          <w:tcPr>
            <w:tcW w:w="165" w:type="pct"/>
            <w:tcBorders>
              <w:top w:val="single" w:sz="4" w:space="0" w:color="auto"/>
              <w:left w:val="single" w:sz="4" w:space="0" w:color="000000"/>
              <w:bottom w:val="single" w:sz="18" w:space="0" w:color="000000"/>
              <w:right w:val="single" w:sz="4" w:space="0" w:color="000000"/>
            </w:tcBorders>
            <w:vAlign w:val="center"/>
            <w:tcPrChange w:id="5037" w:author="ERCOT" w:date="2023-10-26T12:41:00Z">
              <w:tcPr>
                <w:tcW w:w="165" w:type="pct"/>
                <w:gridSpan w:val="2"/>
                <w:tcBorders>
                  <w:top w:val="single" w:sz="4" w:space="0" w:color="auto"/>
                  <w:left w:val="single" w:sz="4" w:space="0" w:color="000000"/>
                  <w:bottom w:val="single" w:sz="18" w:space="0" w:color="000000"/>
                  <w:right w:val="single" w:sz="4" w:space="0" w:color="000000"/>
                </w:tcBorders>
                <w:vAlign w:val="center"/>
              </w:tcPr>
            </w:tcPrChange>
          </w:tcPr>
          <w:p w14:paraId="48F4433A" w14:textId="73F5C9C5" w:rsidR="008112EF" w:rsidRPr="00E95F39" w:rsidRDefault="008112EF" w:rsidP="00E95F39">
            <w:pPr>
              <w:widowControl/>
              <w:autoSpaceDE/>
              <w:autoSpaceDN/>
              <w:adjustRightInd/>
              <w:jc w:val="center"/>
              <w:rPr>
                <w:b/>
                <w:bCs/>
                <w:sz w:val="22"/>
                <w:szCs w:val="22"/>
              </w:rPr>
            </w:pPr>
            <w:ins w:id="5038" w:author="ERCOT" w:date="2023-10-26T12:41:00Z">
              <w:r w:rsidRPr="00E95F39">
                <w:rPr>
                  <w:sz w:val="22"/>
                  <w:szCs w:val="22"/>
                </w:rPr>
                <w:t>617</w:t>
              </w:r>
            </w:ins>
            <w:del w:id="5039" w:author="ERCOT" w:date="2023-10-26T12:41:00Z">
              <w:r w:rsidRPr="00E95F39" w:rsidDel="0054701B">
                <w:rPr>
                  <w:sz w:val="22"/>
                  <w:szCs w:val="22"/>
                </w:rPr>
                <w:delText>564</w:delText>
              </w:r>
            </w:del>
          </w:p>
        </w:tc>
        <w:tc>
          <w:tcPr>
            <w:tcW w:w="166" w:type="pct"/>
            <w:tcBorders>
              <w:top w:val="single" w:sz="4" w:space="0" w:color="auto"/>
              <w:left w:val="single" w:sz="4" w:space="0" w:color="000000"/>
              <w:bottom w:val="single" w:sz="18" w:space="0" w:color="000000"/>
              <w:right w:val="single" w:sz="4" w:space="0" w:color="000000"/>
            </w:tcBorders>
            <w:vAlign w:val="center"/>
            <w:tcPrChange w:id="5040" w:author="ERCOT" w:date="2023-10-26T12:41:00Z">
              <w:tcPr>
                <w:tcW w:w="166" w:type="pct"/>
                <w:gridSpan w:val="2"/>
                <w:tcBorders>
                  <w:top w:val="single" w:sz="4" w:space="0" w:color="auto"/>
                  <w:left w:val="single" w:sz="4" w:space="0" w:color="000000"/>
                  <w:bottom w:val="single" w:sz="18" w:space="0" w:color="000000"/>
                  <w:right w:val="single" w:sz="4" w:space="0" w:color="000000"/>
                </w:tcBorders>
                <w:vAlign w:val="center"/>
              </w:tcPr>
            </w:tcPrChange>
          </w:tcPr>
          <w:p w14:paraId="5DC3E654" w14:textId="3E53806D" w:rsidR="008112EF" w:rsidRPr="00E95F39" w:rsidRDefault="008112EF" w:rsidP="00E95F39">
            <w:pPr>
              <w:widowControl/>
              <w:autoSpaceDE/>
              <w:autoSpaceDN/>
              <w:adjustRightInd/>
              <w:jc w:val="center"/>
              <w:rPr>
                <w:b/>
                <w:bCs/>
                <w:sz w:val="22"/>
                <w:szCs w:val="22"/>
              </w:rPr>
            </w:pPr>
            <w:ins w:id="5041" w:author="ERCOT" w:date="2023-10-26T12:41:00Z">
              <w:r w:rsidRPr="00E95F39">
                <w:rPr>
                  <w:sz w:val="22"/>
                  <w:szCs w:val="22"/>
                </w:rPr>
                <w:t>617</w:t>
              </w:r>
            </w:ins>
            <w:del w:id="5042" w:author="ERCOT" w:date="2023-10-26T12:41:00Z">
              <w:r w:rsidRPr="00E95F39" w:rsidDel="0054701B">
                <w:rPr>
                  <w:sz w:val="22"/>
                  <w:szCs w:val="22"/>
                </w:rPr>
                <w:delText>564</w:delText>
              </w:r>
            </w:del>
          </w:p>
        </w:tc>
        <w:tc>
          <w:tcPr>
            <w:tcW w:w="180" w:type="pct"/>
            <w:tcBorders>
              <w:top w:val="single" w:sz="4" w:space="0" w:color="auto"/>
              <w:left w:val="single" w:sz="4" w:space="0" w:color="000000"/>
              <w:bottom w:val="single" w:sz="18" w:space="0" w:color="000000"/>
              <w:right w:val="single" w:sz="4" w:space="0" w:color="000000"/>
            </w:tcBorders>
            <w:vAlign w:val="center"/>
            <w:tcPrChange w:id="5043" w:author="ERCOT" w:date="2023-10-26T12:41:00Z">
              <w:tcPr>
                <w:tcW w:w="180" w:type="pct"/>
                <w:gridSpan w:val="2"/>
                <w:tcBorders>
                  <w:top w:val="single" w:sz="4" w:space="0" w:color="auto"/>
                  <w:left w:val="single" w:sz="4" w:space="0" w:color="000000"/>
                  <w:bottom w:val="single" w:sz="18" w:space="0" w:color="000000"/>
                  <w:right w:val="single" w:sz="4" w:space="0" w:color="000000"/>
                </w:tcBorders>
                <w:vAlign w:val="center"/>
              </w:tcPr>
            </w:tcPrChange>
          </w:tcPr>
          <w:p w14:paraId="3F681D27" w14:textId="5C17EC02" w:rsidR="008112EF" w:rsidRPr="00E95F39" w:rsidRDefault="008112EF" w:rsidP="00E95F39">
            <w:pPr>
              <w:widowControl/>
              <w:autoSpaceDE/>
              <w:autoSpaceDN/>
              <w:adjustRightInd/>
              <w:jc w:val="center"/>
              <w:rPr>
                <w:b/>
                <w:bCs/>
                <w:sz w:val="22"/>
                <w:szCs w:val="22"/>
              </w:rPr>
            </w:pPr>
            <w:ins w:id="5044" w:author="ERCOT" w:date="2023-10-26T12:41:00Z">
              <w:r w:rsidRPr="00E95F39">
                <w:rPr>
                  <w:sz w:val="22"/>
                  <w:szCs w:val="22"/>
                </w:rPr>
                <w:t>617</w:t>
              </w:r>
            </w:ins>
            <w:del w:id="5045" w:author="ERCOT" w:date="2023-10-26T12:41:00Z">
              <w:r w:rsidRPr="00E95F39" w:rsidDel="0054701B">
                <w:rPr>
                  <w:sz w:val="22"/>
                  <w:szCs w:val="22"/>
                </w:rPr>
                <w:delText>564</w:delText>
              </w:r>
            </w:del>
          </w:p>
        </w:tc>
        <w:tc>
          <w:tcPr>
            <w:tcW w:w="195" w:type="pct"/>
            <w:tcBorders>
              <w:top w:val="single" w:sz="4" w:space="0" w:color="auto"/>
              <w:left w:val="single" w:sz="4" w:space="0" w:color="000000"/>
              <w:bottom w:val="single" w:sz="18" w:space="0" w:color="000000"/>
              <w:right w:val="single" w:sz="4" w:space="0" w:color="000000"/>
            </w:tcBorders>
            <w:vAlign w:val="center"/>
            <w:tcPrChange w:id="5046" w:author="ERCOT" w:date="2023-10-26T12:41:00Z">
              <w:tcPr>
                <w:tcW w:w="195" w:type="pct"/>
                <w:gridSpan w:val="2"/>
                <w:tcBorders>
                  <w:top w:val="single" w:sz="4" w:space="0" w:color="auto"/>
                  <w:left w:val="single" w:sz="4" w:space="0" w:color="000000"/>
                  <w:bottom w:val="single" w:sz="18" w:space="0" w:color="000000"/>
                  <w:right w:val="single" w:sz="4" w:space="0" w:color="000000"/>
                </w:tcBorders>
                <w:vAlign w:val="center"/>
              </w:tcPr>
            </w:tcPrChange>
          </w:tcPr>
          <w:p w14:paraId="18332595" w14:textId="7123E8BB" w:rsidR="008112EF" w:rsidRPr="00E95F39" w:rsidRDefault="008112EF" w:rsidP="00E95F39">
            <w:pPr>
              <w:widowControl/>
              <w:autoSpaceDE/>
              <w:autoSpaceDN/>
              <w:adjustRightInd/>
              <w:jc w:val="center"/>
              <w:rPr>
                <w:b/>
                <w:bCs/>
                <w:sz w:val="22"/>
                <w:szCs w:val="22"/>
              </w:rPr>
            </w:pPr>
            <w:ins w:id="5047" w:author="ERCOT" w:date="2023-10-26T12:41:00Z">
              <w:r w:rsidRPr="00E95F39">
                <w:rPr>
                  <w:sz w:val="22"/>
                  <w:szCs w:val="22"/>
                </w:rPr>
                <w:t>617</w:t>
              </w:r>
            </w:ins>
            <w:del w:id="5048" w:author="ERCOT" w:date="2023-10-26T12:41:00Z">
              <w:r w:rsidRPr="00E95F39" w:rsidDel="0054701B">
                <w:rPr>
                  <w:sz w:val="22"/>
                  <w:szCs w:val="22"/>
                </w:rPr>
                <w:delText>564</w:delText>
              </w:r>
            </w:del>
          </w:p>
        </w:tc>
        <w:tc>
          <w:tcPr>
            <w:tcW w:w="244" w:type="pct"/>
            <w:tcBorders>
              <w:top w:val="single" w:sz="4" w:space="0" w:color="auto"/>
              <w:bottom w:val="single" w:sz="18" w:space="0" w:color="000000"/>
            </w:tcBorders>
            <w:vAlign w:val="center"/>
            <w:tcPrChange w:id="5049" w:author="ERCOT" w:date="2023-10-26T12:41:00Z">
              <w:tcPr>
                <w:tcW w:w="244" w:type="pct"/>
                <w:gridSpan w:val="2"/>
                <w:tcBorders>
                  <w:top w:val="single" w:sz="4" w:space="0" w:color="auto"/>
                  <w:bottom w:val="single" w:sz="18" w:space="0" w:color="000000"/>
                </w:tcBorders>
                <w:vAlign w:val="center"/>
              </w:tcPr>
            </w:tcPrChange>
          </w:tcPr>
          <w:p w14:paraId="1C8EA9EE" w14:textId="7BD2AF03" w:rsidR="008112EF" w:rsidRPr="00E95F39" w:rsidRDefault="008112EF" w:rsidP="00E95F39">
            <w:pPr>
              <w:widowControl/>
              <w:autoSpaceDE/>
              <w:autoSpaceDN/>
              <w:adjustRightInd/>
              <w:jc w:val="center"/>
              <w:rPr>
                <w:b/>
                <w:bCs/>
                <w:sz w:val="22"/>
                <w:szCs w:val="22"/>
              </w:rPr>
            </w:pPr>
            <w:ins w:id="5050" w:author="ERCOT" w:date="2023-10-26T12:41:00Z">
              <w:r w:rsidRPr="00E95F39">
                <w:rPr>
                  <w:sz w:val="22"/>
                  <w:szCs w:val="22"/>
                </w:rPr>
                <w:t>617</w:t>
              </w:r>
            </w:ins>
            <w:del w:id="5051" w:author="ERCOT" w:date="2023-10-26T12:41:00Z">
              <w:r w:rsidRPr="00E95F39" w:rsidDel="0054701B">
                <w:rPr>
                  <w:sz w:val="22"/>
                  <w:szCs w:val="22"/>
                </w:rPr>
                <w:delText>564</w:delText>
              </w:r>
            </w:del>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4FF26B4C" w:rsidR="00B320AB" w:rsidRPr="003A24F9" w:rsidRDefault="00EA55AB" w:rsidP="0051646F">
      <w:pPr>
        <w:pStyle w:val="H3"/>
        <w:tabs>
          <w:tab w:val="clear" w:pos="1080"/>
          <w:tab w:val="left" w:pos="7485"/>
        </w:tabs>
        <w:ind w:left="0" w:firstLine="0"/>
        <w:jc w:val="both"/>
      </w:pPr>
      <w:bookmarkStart w:id="5052" w:name="_Toc139626033"/>
      <w:r>
        <w:rPr>
          <w:lang w:val="en-US"/>
        </w:rPr>
        <w:lastRenderedPageBreak/>
        <w:t>Re</w:t>
      </w:r>
      <w:r w:rsidR="00B320AB" w:rsidRPr="003A24F9">
        <w:t>sponsive Reserve (RRS) Requirement</w:t>
      </w:r>
      <w:r w:rsidR="006C49B5" w:rsidRPr="003A24F9">
        <w:t xml:space="preserve"> Details</w:t>
      </w:r>
      <w:bookmarkEnd w:id="2998"/>
      <w:bookmarkEnd w:id="5052"/>
      <w:r w:rsidR="00B320AB" w:rsidRPr="003A24F9">
        <w:t xml:space="preserve"> </w:t>
      </w:r>
    </w:p>
    <w:p w14:paraId="6677FE17" w14:textId="029160E8"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w:t>
      </w:r>
      <w:r w:rsidR="00BF7A67">
        <w:t>1,</w:t>
      </w:r>
      <w:ins w:id="5053" w:author="ERCOT" w:date="2023-10-26T15:26:00Z">
        <w:r w:rsidR="00216AF8">
          <w:t>185</w:t>
        </w:r>
      </w:ins>
      <w:del w:id="5054" w:author="ERCOT" w:date="2023-10-26T15:26:00Z">
        <w:r w:rsidR="00ED6439" w:rsidDel="00216AF8">
          <w:delText>39</w:delText>
        </w:r>
        <w:r w:rsidR="00BF7A67" w:rsidDel="00216AF8">
          <w:delText>0</w:delText>
        </w:r>
      </w:del>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del w:id="5055" w:author="ERCOT" w:date="2023-10-06T00:18:00Z">
        <w:r w:rsidR="00D538D5" w:rsidRPr="00D538D5" w:rsidDel="008851C2">
          <w:delText>A floor of 2</w:delText>
        </w:r>
        <w:r w:rsidR="005A2C98" w:rsidDel="008851C2">
          <w:delText>,</w:delText>
        </w:r>
        <w:r w:rsidR="00D538D5" w:rsidRPr="00D538D5" w:rsidDel="008851C2">
          <w:delText>800 MW will be applied to RRS quantities during the peak</w:delText>
        </w:r>
        <w:r w:rsidR="00C40FB9" w:rsidDel="008851C2">
          <w:delText xml:space="preserve"> hours</w:delText>
        </w:r>
        <w:r w:rsidR="00D538D5" w:rsidRPr="00D538D5" w:rsidDel="008851C2">
          <w:delText xml:space="preserve">. </w:delText>
        </w:r>
      </w:del>
      <w:r w:rsidR="00D538D5" w:rsidRPr="00D538D5">
        <w:t>During the peak hour</w:t>
      </w:r>
      <w:r w:rsidR="00C40FB9">
        <w:t>s</w:t>
      </w:r>
      <w:r w:rsidR="00D538D5" w:rsidRPr="00D538D5">
        <w:t>, this additional RRS will help maintain a</w:t>
      </w:r>
      <w:r w:rsidR="00C40FB9">
        <w:t xml:space="preserve">n </w:t>
      </w:r>
      <w:r w:rsidR="00611831">
        <w:t xml:space="preserve">increased </w:t>
      </w:r>
      <w:r w:rsidR="00D538D5" w:rsidRPr="00D538D5">
        <w:t xml:space="preserve">operating margin and operate </w:t>
      </w:r>
      <w:r w:rsidR="00C40FB9">
        <w:t>the grid</w:t>
      </w:r>
      <w:r w:rsidR="00611831">
        <w:t xml:space="preserve"> more conservatively</w:t>
      </w:r>
      <w:r w:rsidR="00D538D5" w:rsidRPr="00D538D5">
        <w:t>.</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Load Resources excluding Controllable Load Resources.</w:t>
      </w:r>
      <w:r w:rsidR="00C90668" w:rsidRPr="00C90668">
        <w:t xml:space="preserve"> </w:t>
      </w:r>
    </w:p>
    <w:p w14:paraId="245B963E" w14:textId="33257B59" w:rsidR="00C90668" w:rsidRDefault="00C90668" w:rsidP="00A63BC3">
      <w:pPr>
        <w:spacing w:after="240"/>
        <w:jc w:val="both"/>
        <w:rPr>
          <w:szCs w:val="20"/>
        </w:rPr>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r>
        <w:rPr>
          <w:szCs w:val="20"/>
        </w:rPr>
        <w:br w:type="page"/>
      </w:r>
    </w:p>
    <w:p w14:paraId="42015945" w14:textId="77777777" w:rsidR="00AE3B80" w:rsidRPr="003A24F9" w:rsidRDefault="00AE3B80" w:rsidP="00AE3B80">
      <w:pPr>
        <w:pStyle w:val="H3"/>
        <w:ind w:left="0" w:firstLine="0"/>
        <w:jc w:val="both"/>
      </w:pPr>
      <w:bookmarkStart w:id="5056" w:name="_Toc139626034"/>
      <w:r>
        <w:rPr>
          <w:lang w:val="en-US"/>
        </w:rPr>
        <w:lastRenderedPageBreak/>
        <w:t>ERCOT Contingency Reserve Service (ECRS)</w:t>
      </w:r>
      <w:r w:rsidRPr="003A24F9">
        <w:t xml:space="preserve"> Details</w:t>
      </w:r>
      <w:bookmarkEnd w:id="5056"/>
    </w:p>
    <w:p w14:paraId="48CA9531" w14:textId="77777777" w:rsidR="00AE3B80" w:rsidRDefault="00AE3B80" w:rsidP="00AE3B80">
      <w:pPr>
        <w:pStyle w:val="Heading5"/>
        <w:spacing w:after="100" w:afterAutospacing="1"/>
        <w:jc w:val="both"/>
      </w:pPr>
      <w:r>
        <w:t>Introduction</w:t>
      </w:r>
    </w:p>
    <w:p w14:paraId="555AD205" w14:textId="6084161A" w:rsidR="00AE3B80" w:rsidRPr="00AE3B80" w:rsidRDefault="00AE3B80" w:rsidP="00AE3B80">
      <w:pPr>
        <w:pStyle w:val="BodyTextNumbered"/>
        <w:ind w:left="0" w:firstLine="0"/>
        <w:jc w:val="both"/>
        <w:rPr>
          <w:rStyle w:val="CommentReference"/>
          <w:sz w:val="24"/>
          <w:szCs w:val="20"/>
        </w:rPr>
      </w:pPr>
      <w:r w:rsidRPr="002139D2">
        <w:rPr>
          <w:szCs w:val="24"/>
        </w:rPr>
        <w:t xml:space="preserve">ECRS is a service that is provided using capacity </w:t>
      </w:r>
      <w:ins w:id="5057" w:author="ERCOT" w:date="2023-10-06T00:19:00Z">
        <w:r w:rsidR="0061493B">
          <w:rPr>
            <w:szCs w:val="24"/>
          </w:rPr>
          <w:t xml:space="preserve">that is </w:t>
        </w:r>
        <w:r w:rsidR="0061493B">
          <w:t>capable of being ramped to a specified output level within 10 minutes</w:t>
        </w:r>
      </w:ins>
      <w:del w:id="5058" w:author="ERCOT" w:date="2023-10-06T00:19:00Z">
        <w:r w:rsidRPr="002139D2" w:rsidDel="0061493B">
          <w:rPr>
            <w:szCs w:val="24"/>
          </w:rPr>
          <w:delText>that can be sustained at a specified level for two consecutive hours</w:delText>
        </w:r>
      </w:del>
      <w:r>
        <w:rPr>
          <w:szCs w:val="24"/>
        </w:rPr>
        <w:t xml:space="preserve">.  </w:t>
      </w:r>
      <w:r>
        <w:t xml:space="preserve">ECRS </w:t>
      </w:r>
      <w:r w:rsidRPr="00CD22FE">
        <w:t xml:space="preserve">may be provided by </w:t>
      </w:r>
      <w:r w:rsidRPr="00825800">
        <w:t>unloaded, On-Line Generation Resource capacity; Quick Start Generation Resources (QSGRs)</w:t>
      </w:r>
      <w:r w:rsidRPr="002875C6">
        <w:t xml:space="preserve">; Load Resources that may or may not be controlled by high-set, underfrequency relays; Controllable Load Resources; and </w:t>
      </w:r>
      <w:r w:rsidRPr="007D6C29">
        <w:t xml:space="preserve">Generation Resources operating in synchronous condenser fast-response mode </w:t>
      </w:r>
      <w:r w:rsidRPr="00F46192">
        <w:t>as defined in the Operating Guides.</w:t>
      </w:r>
      <w:r w:rsidRPr="000C2FF8">
        <w:t xml:space="preserve"> </w:t>
      </w:r>
      <w:r>
        <w:t>ECRS</w:t>
      </w:r>
      <w:r w:rsidRPr="00CD22FE">
        <w:t xml:space="preserve"> may be deployed to re</w:t>
      </w:r>
      <w:r>
        <w:t>store</w:t>
      </w:r>
      <w:r w:rsidRPr="00CD22FE">
        <w:t xml:space="preserve"> </w:t>
      </w:r>
      <w:r>
        <w:t>frequency within 10 minutes of a significant frequency deviation to recover deployed Regulation Service</w:t>
      </w:r>
      <w:r w:rsidRPr="00CD22FE">
        <w:t xml:space="preserve">, to compensate for </w:t>
      </w:r>
      <w:r>
        <w:t>intra-hour net l</w:t>
      </w:r>
      <w:r w:rsidRPr="00CD22FE">
        <w:t xml:space="preserve">oad forecast uncertainty </w:t>
      </w:r>
      <w:r>
        <w:t xml:space="preserve">and variability </w:t>
      </w:r>
      <w:r w:rsidRPr="00CD22FE">
        <w:t xml:space="preserve">on days in which large amounts of </w:t>
      </w:r>
      <w:r>
        <w:t>online thermal ramping capability</w:t>
      </w:r>
      <w:r w:rsidRPr="00CD22FE">
        <w:t xml:space="preserve"> </w:t>
      </w:r>
      <w:r>
        <w:t>is</w:t>
      </w:r>
      <w:r w:rsidRPr="00CD22FE">
        <w:t xml:space="preserve"> not available, or when there is a limited amount of capacity availabl</w:t>
      </w:r>
      <w:r w:rsidRPr="00E9642C">
        <w:t>e for Security-Constrained Economic Dispatch (SCED).</w:t>
      </w:r>
    </w:p>
    <w:p w14:paraId="1837FEEF" w14:textId="77777777" w:rsidR="00AE3B80" w:rsidRDefault="00AE3B80" w:rsidP="00AE3B80">
      <w:pPr>
        <w:pStyle w:val="Heading5"/>
        <w:spacing w:after="100" w:afterAutospacing="1"/>
        <w:jc w:val="both"/>
      </w:pPr>
      <w:r>
        <w:t>Procedure</w:t>
      </w:r>
    </w:p>
    <w:p w14:paraId="373BC6A1" w14:textId="77777777" w:rsidR="00AE3B80" w:rsidRDefault="00AE3B80" w:rsidP="00AE3B80">
      <w:pPr>
        <w:pStyle w:val="BodyTextNumbered"/>
        <w:ind w:left="0" w:firstLine="0"/>
        <w:jc w:val="both"/>
      </w:pPr>
      <w:r w:rsidRPr="00E81DE2">
        <w:t xml:space="preserve">ERCOT will procure amounts of </w:t>
      </w:r>
      <w:r>
        <w:t>ECRS</w:t>
      </w:r>
      <w:r w:rsidRPr="00E81DE2">
        <w:t xml:space="preserve"> that vary by hour of the day and by month. </w:t>
      </w:r>
      <w:r>
        <w:t xml:space="preserve">ERCOT will determine the ECRS requirement </w:t>
      </w:r>
      <w:r w:rsidRPr="00B73AC0">
        <w:t xml:space="preserve">as the </w:t>
      </w:r>
      <w:r>
        <w:t xml:space="preserve">sum of </w:t>
      </w:r>
      <w:r w:rsidRPr="00B73AC0">
        <w:t xml:space="preserve">capacity needed to recover frequency following a large unit trip and capacity needed to </w:t>
      </w:r>
      <w:r>
        <w:t>cover for</w:t>
      </w:r>
      <w:r w:rsidRPr="00B73AC0">
        <w:t xml:space="preserve"> </w:t>
      </w:r>
      <w:r>
        <w:t xml:space="preserve">intra-hour </w:t>
      </w:r>
      <w:r w:rsidRPr="00B73AC0">
        <w:t>net load forecast</w:t>
      </w:r>
      <w:r>
        <w:t xml:space="preserve"> </w:t>
      </w:r>
      <w:r w:rsidRPr="00B73AC0">
        <w:t>errors</w:t>
      </w:r>
      <w:r>
        <w:t xml:space="preserve">. </w:t>
      </w:r>
    </w:p>
    <w:p w14:paraId="0B3FE3FC" w14:textId="398B5EBD" w:rsidR="00AE3B80" w:rsidRDefault="00AE3B80" w:rsidP="00AE3B80">
      <w:pPr>
        <w:pStyle w:val="BodyTextNumbered"/>
        <w:ind w:left="0" w:firstLine="0"/>
        <w:jc w:val="both"/>
      </w:pPr>
      <w:r>
        <w:t xml:space="preserve">The frequency recovery related capacity for ECRS is computed for each hour in every month as capacity needed following a supply-side trip to recover frequency; will be based on </w:t>
      </w:r>
      <w:r w:rsidRPr="00EB245F">
        <w:t>expected diurnal load, solar, and wind patterns</w:t>
      </w:r>
      <w:r>
        <w:t xml:space="preserve">; </w:t>
      </w:r>
      <w:del w:id="5059" w:author="ERCOT" w:date="2023-10-06T00:20:00Z">
        <w:r w:rsidDel="00A126CD">
          <w:delText>and</w:delText>
        </w:r>
      </w:del>
      <w:r>
        <w:t xml:space="preserve"> </w:t>
      </w:r>
      <w:r w:rsidRPr="004A7CAC">
        <w:t xml:space="preserve">will cover </w:t>
      </w:r>
      <w:ins w:id="5060" w:author="ERCOT" w:date="2023-10-06T00:20:00Z">
        <w:r w:rsidR="00A126CD">
          <w:t>6</w:t>
        </w:r>
      </w:ins>
      <w:del w:id="5061" w:author="ERCOT" w:date="2023-10-06T00:20:00Z">
        <w:r w:rsidRPr="004A7CAC" w:rsidDel="00A126CD">
          <w:delText>7</w:delText>
        </w:r>
      </w:del>
      <w:r w:rsidRPr="004A7CAC">
        <w:t>0% of historic system inertia conditions for each hour for the month</w:t>
      </w:r>
      <w:ins w:id="5062" w:author="ERCOT" w:date="2023-10-06T00:20:00Z">
        <w:r w:rsidR="00A126CD">
          <w:t xml:space="preserve"> and will include an </w:t>
        </w:r>
        <w:r w:rsidR="00A126CD" w:rsidRPr="00A126CD">
          <w:t>adjust</w:t>
        </w:r>
        <w:r w:rsidR="00A126CD">
          <w:t xml:space="preserve">ment </w:t>
        </w:r>
        <w:r w:rsidR="00A126CD" w:rsidRPr="00A126CD">
          <w:t xml:space="preserve">to account for Regulation </w:t>
        </w:r>
        <w:r w:rsidR="00BE79B7">
          <w:t>Up requirement</w:t>
        </w:r>
        <w:r w:rsidR="00A126CD" w:rsidRPr="00A126CD">
          <w:t xml:space="preserve"> in the hour</w:t>
        </w:r>
      </w:ins>
      <w:r>
        <w:t xml:space="preserve">. </w:t>
      </w:r>
    </w:p>
    <w:p w14:paraId="2D19F7B1" w14:textId="77777777" w:rsidR="00AE3B80" w:rsidRDefault="00AE3B80" w:rsidP="00AE3B80">
      <w:pPr>
        <w:pStyle w:val="BodyTextNumbered"/>
        <w:ind w:left="0" w:firstLine="0"/>
        <w:jc w:val="both"/>
      </w:pPr>
      <w:r>
        <w:t>Intra-hour net load forecast is utilized in establishing Base Points for SCED dispatchable Resources. ERCOT has observed larger intra-hour net load forecast errors during times when there are sudden net load ramps. Through including intra-hour net load forecast errors in calculating ECRS quantities, uncertainty in forecasting intra-hour net load (and hence intra-hour net load ramps) will be accounted for. Specifically, the intra-hour net load forecast error related capacity for ECRS is computed using the 85</w:t>
      </w:r>
      <w:r w:rsidRPr="006C525D">
        <w:rPr>
          <w:vertAlign w:val="superscript"/>
        </w:rPr>
        <w:t>th</w:t>
      </w:r>
      <w:r>
        <w:t xml:space="preserve"> to 95</w:t>
      </w:r>
      <w:r w:rsidRPr="006C525D">
        <w:rPr>
          <w:vertAlign w:val="superscript"/>
        </w:rPr>
        <w:t>th</w:t>
      </w:r>
      <w:r>
        <w: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t>
      </w:r>
      <w:r w:rsidRPr="00623874">
        <w:t xml:space="preserve">the </w:t>
      </w:r>
      <w:r>
        <w:t xml:space="preserve">average </w:t>
      </w:r>
      <w:r w:rsidRPr="00623874">
        <w:t xml:space="preserve">net load within the </w:t>
      </w:r>
      <w:r>
        <w:t>SCED interval</w:t>
      </w:r>
      <w:r w:rsidDel="00623874">
        <w:t xml:space="preserve"> </w:t>
      </w:r>
      <w:r>
        <w:t xml:space="preserve">and the forecasted net load.  </w:t>
      </w:r>
    </w:p>
    <w:p w14:paraId="583FFD2B" w14:textId="3385D9DF" w:rsidR="00AE3B80" w:rsidRDefault="00AE3B80" w:rsidP="00AE3B80">
      <w:pPr>
        <w:pStyle w:val="BodyTextNumbered"/>
        <w:ind w:left="0" w:firstLine="0"/>
        <w:jc w:val="both"/>
        <w:rPr>
          <w:iCs/>
        </w:rPr>
      </w:pPr>
      <w:r>
        <w:rPr>
          <w:iCs/>
        </w:rPr>
        <w:t>The risk of net load ramp is determined based on the change in net load over an hour divided by highest observed net load for the season.  The fixed value of percentile ranging between 85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85</w:t>
      </w:r>
      <w:r w:rsidRPr="006C525D">
        <w:rPr>
          <w:iCs/>
          <w:vertAlign w:val="superscript"/>
        </w:rPr>
        <w:t>th</w:t>
      </w:r>
      <w:r>
        <w:rPr>
          <w:iCs/>
        </w:rPr>
        <w:t xml:space="preserve"> </w:t>
      </w:r>
      <w:r>
        <w:rPr>
          <w:iCs/>
        </w:rPr>
        <w:lastRenderedPageBreak/>
        <w:t xml:space="preserve">percentile for periods with lowest risks. </w:t>
      </w:r>
      <w:ins w:id="5063" w:author="ERCOT" w:date="2023-10-06T00:21:00Z">
        <w:r w:rsidR="00BE79B7">
          <w:rPr>
            <w:iCs/>
          </w:rPr>
          <w:t>A value o</w:t>
        </w:r>
        <w:r w:rsidR="00465634">
          <w:rPr>
            <w:iCs/>
          </w:rPr>
          <w:t>f at</w:t>
        </w:r>
      </w:ins>
      <w:ins w:id="5064" w:author="ERCOT" w:date="2023-10-06T00:22:00Z">
        <w:r w:rsidR="00465634">
          <w:rPr>
            <w:iCs/>
          </w:rPr>
          <w:t xml:space="preserve"> </w:t>
        </w:r>
      </w:ins>
      <w:ins w:id="5065" w:author="ERCOT" w:date="2023-10-06T00:21:00Z">
        <w:r w:rsidR="00465634">
          <w:rPr>
            <w:iCs/>
          </w:rPr>
          <w:t>least 90</w:t>
        </w:r>
        <w:r w:rsidR="00465634" w:rsidRPr="00465634">
          <w:rPr>
            <w:iCs/>
            <w:vertAlign w:val="superscript"/>
          </w:rPr>
          <w:t>th</w:t>
        </w:r>
        <w:r w:rsidR="00465634">
          <w:rPr>
            <w:iCs/>
          </w:rPr>
          <w:t xml:space="preserve"> </w:t>
        </w:r>
      </w:ins>
      <w:ins w:id="5066" w:author="ERCOT" w:date="2023-10-06T00:22:00Z">
        <w:r w:rsidR="00465634">
          <w:rPr>
            <w:iCs/>
          </w:rPr>
          <w:t>percentile will be assigned to the net load forecast uncertainty calculated</w:t>
        </w:r>
      </w:ins>
      <w:r>
        <w:rPr>
          <w:iCs/>
        </w:rPr>
        <w:t xml:space="preserve"> </w:t>
      </w:r>
      <w:ins w:id="5067" w:author="ERCOT" w:date="2023-10-06T00:22:00Z">
        <w:r w:rsidR="00465634">
          <w:rPr>
            <w:iCs/>
          </w:rPr>
          <w:t>during sunset hours.</w:t>
        </w:r>
      </w:ins>
      <w:r>
        <w:rPr>
          <w:iCs/>
        </w:rPr>
        <w:t xml:space="preserve"> </w:t>
      </w:r>
    </w:p>
    <w:p w14:paraId="3FF9CC70" w14:textId="29E0397B" w:rsidR="00AE3B80" w:rsidRDefault="00AE3B80" w:rsidP="00AE3B80">
      <w:pPr>
        <w:spacing w:after="240"/>
        <w:jc w:val="both"/>
        <w:rPr>
          <w:szCs w:val="20"/>
        </w:rPr>
      </w:pPr>
      <w:r>
        <w:rPr>
          <w:iCs/>
        </w:rPr>
        <w: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t>
      </w:r>
      <w:r w:rsidRPr="003A24F9">
        <w:rPr>
          <w:iCs/>
        </w:rPr>
        <w:t xml:space="preserve">, ERCOT will </w:t>
      </w:r>
      <w:r>
        <w:rPr>
          <w:iCs/>
        </w:rPr>
        <w:t>include the estimated impact of increase in over-forecast error from</w:t>
      </w:r>
      <w:r w:rsidRPr="003A24F9">
        <w:rPr>
          <w:iCs/>
        </w:rPr>
        <w:t xml:space="preserve"> the </w:t>
      </w:r>
      <w:r>
        <w:rPr>
          <w:iCs/>
        </w:rPr>
        <w:t>expected growth</w:t>
      </w:r>
      <w:r w:rsidRPr="003A24F9">
        <w:rPr>
          <w:iCs/>
        </w:rPr>
        <w:t xml:space="preserve"> in </w:t>
      </w:r>
      <w:r>
        <w:rPr>
          <w:iCs/>
        </w:rPr>
        <w:t xml:space="preserve">solar </w:t>
      </w:r>
      <w:r w:rsidRPr="003A24F9">
        <w:rPr>
          <w:iCs/>
        </w:rPr>
        <w:t>generation installed capacity</w:t>
      </w:r>
      <w:r>
        <w:rPr>
          <w:iCs/>
        </w:rPr>
        <w:t xml:space="preserve"> into the future ECRS requirement.  The net solar impact is calculated by a multiplication of the projected solar capacity growth between the same month of current year and the next year, and i</w:t>
      </w:r>
      <w:r w:rsidRPr="00876168">
        <w:rPr>
          <w:iCs/>
        </w:rPr>
        <w:t xml:space="preserve">ncremental </w:t>
      </w:r>
      <w:r>
        <w:rPr>
          <w:iCs/>
        </w:rPr>
        <w:t>MW a</w:t>
      </w:r>
      <w:r w:rsidRPr="00876168">
        <w:rPr>
          <w:iCs/>
        </w:rPr>
        <w:t xml:space="preserve">djustment to </w:t>
      </w:r>
      <w:r>
        <w:rPr>
          <w:iCs/>
        </w:rPr>
        <w:t>ECRS</w:t>
      </w:r>
      <w:r w:rsidRPr="00876168">
        <w:rPr>
          <w:iCs/>
        </w:rPr>
        <w:t xml:space="preserve"> </w:t>
      </w:r>
      <w:r>
        <w:rPr>
          <w:iCs/>
        </w:rPr>
        <w:t>v</w:t>
      </w:r>
      <w:r w:rsidRPr="00876168">
        <w:rPr>
          <w:iCs/>
        </w:rPr>
        <w:t>alue</w:t>
      </w:r>
      <w:r>
        <w:rPr>
          <w:iCs/>
        </w:rPr>
        <w:t xml:space="preserve"> per 1000 MW of incremental solar g</w:t>
      </w:r>
      <w:r w:rsidRPr="00876168">
        <w:rPr>
          <w:iCs/>
        </w:rPr>
        <w:t xml:space="preserve">eneration </w:t>
      </w:r>
      <w:r>
        <w:rPr>
          <w:iCs/>
        </w:rPr>
        <w:t>c</w:t>
      </w:r>
      <w:r w:rsidRPr="00876168">
        <w:rPr>
          <w:iCs/>
        </w:rPr>
        <w:t>apacity</w:t>
      </w:r>
      <w:r>
        <w:rPr>
          <w:iCs/>
        </w:rPr>
        <w:t>.  The i</w:t>
      </w:r>
      <w:r w:rsidRPr="00876168">
        <w:rPr>
          <w:iCs/>
        </w:rPr>
        <w:t xml:space="preserve">ncremental </w:t>
      </w:r>
      <w:r>
        <w:rPr>
          <w:iCs/>
        </w:rPr>
        <w:t>MW solar a</w:t>
      </w:r>
      <w:r w:rsidRPr="00876168">
        <w:rPr>
          <w:iCs/>
        </w:rPr>
        <w:t xml:space="preserve">djustment to </w:t>
      </w:r>
      <w:r>
        <w:rPr>
          <w:iCs/>
        </w:rPr>
        <w:t>the ECRS</w:t>
      </w:r>
      <w:r w:rsidRPr="00876168">
        <w:rPr>
          <w:iCs/>
        </w:rPr>
        <w:t xml:space="preserve"> </w:t>
      </w:r>
      <w:r>
        <w:rPr>
          <w:iCs/>
        </w:rPr>
        <w:t>v</w:t>
      </w:r>
      <w:r w:rsidRPr="00876168">
        <w:rPr>
          <w:iCs/>
        </w:rPr>
        <w:t>alue</w:t>
      </w:r>
      <w:r>
        <w:rPr>
          <w:iCs/>
        </w:rPr>
        <w:t xml:space="preserve"> per 1000 MW increase in solar installed capacity is calculated as the change in 50</w:t>
      </w:r>
      <w:r w:rsidRPr="00AA2A4B">
        <w:rPr>
          <w:iCs/>
          <w:vertAlign w:val="superscript"/>
        </w:rPr>
        <w:t>th</w:t>
      </w:r>
      <w:r>
        <w:rPr>
          <w:iCs/>
        </w:rPr>
        <w:t xml:space="preserve"> percentile of the historical solar over-forecast error for 4-hour blocks of each month in the past 2 years, which is then normalized to per 1000 MW of installed solar capacity.  The tables below reflects the additional ECRS adjustments per 1000 MW of installed solar capacity.</w:t>
      </w:r>
    </w:p>
    <w:p w14:paraId="0206D658" w14:textId="5B598F63" w:rsidR="00B77501" w:rsidRDefault="00B77501" w:rsidP="00DC7664">
      <w:pPr>
        <w:pStyle w:val="BodyTextNumbered"/>
        <w:ind w:left="0" w:firstLine="0"/>
        <w:jc w:val="both"/>
      </w:pPr>
    </w:p>
    <w:p w14:paraId="1929E0BD" w14:textId="4C02DDC6" w:rsidR="00B77501" w:rsidRDefault="00B77501" w:rsidP="00DC7664">
      <w:pPr>
        <w:pStyle w:val="BodyTextNumbered"/>
        <w:ind w:left="0" w:firstLine="0"/>
        <w:jc w:val="both"/>
        <w:sectPr w:rsidR="00B77501" w:rsidSect="00CB1780">
          <w:pgSz w:w="12240" w:h="15840" w:code="1"/>
          <w:pgMar w:top="1296" w:right="1440" w:bottom="1440" w:left="1440" w:header="720" w:footer="720" w:gutter="0"/>
          <w:cols w:space="720"/>
          <w:noEndnote/>
          <w:titlePg/>
        </w:sectPr>
      </w:pPr>
    </w:p>
    <w:tbl>
      <w:tblPr>
        <w:tblpPr w:leftFromText="180" w:rightFromText="180" w:vertAnchor="text" w:horzAnchor="page" w:tblpX="751" w:tblpY="166"/>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
      <w:tblGrid>
        <w:gridCol w:w="1053"/>
        <w:gridCol w:w="379"/>
        <w:gridCol w:w="380"/>
        <w:gridCol w:w="379"/>
        <w:gridCol w:w="379"/>
        <w:gridCol w:w="379"/>
        <w:gridCol w:w="379"/>
        <w:gridCol w:w="379"/>
        <w:gridCol w:w="379"/>
        <w:gridCol w:w="379"/>
        <w:gridCol w:w="379"/>
        <w:gridCol w:w="727"/>
        <w:gridCol w:w="727"/>
        <w:gridCol w:w="727"/>
        <w:gridCol w:w="727"/>
        <w:gridCol w:w="727"/>
        <w:gridCol w:w="727"/>
        <w:gridCol w:w="727"/>
        <w:gridCol w:w="727"/>
        <w:gridCol w:w="727"/>
        <w:gridCol w:w="727"/>
        <w:gridCol w:w="727"/>
        <w:gridCol w:w="727"/>
        <w:gridCol w:w="379"/>
        <w:gridCol w:w="395"/>
      </w:tblGrid>
      <w:tr w:rsidR="00AE3B80" w:rsidRPr="00EC4D96" w14:paraId="4EC82A40" w14:textId="77777777" w:rsidTr="00AE3B80">
        <w:trPr>
          <w:trHeight w:val="469"/>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FCB568" w14:textId="77777777" w:rsidR="00AE3B80" w:rsidRPr="00EC4D96" w:rsidRDefault="00AE3B80" w:rsidP="00EB11FA">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ERCOT Contingency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AE3B80" w:rsidRPr="000357D1" w14:paraId="4127F402" w14:textId="77777777" w:rsidTr="00AE3B80">
        <w:trPr>
          <w:trHeight w:val="489"/>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009C06C" w14:textId="77777777" w:rsidR="00AE3B80" w:rsidRPr="000357D1" w:rsidRDefault="00AE3B80" w:rsidP="00EB11FA">
            <w:pPr>
              <w:widowControl/>
              <w:autoSpaceDE/>
              <w:autoSpaceDN/>
              <w:adjustRightInd/>
              <w:jc w:val="center"/>
              <w:rPr>
                <w:b/>
                <w:bCs/>
                <w:sz w:val="22"/>
                <w:szCs w:val="22"/>
              </w:rPr>
            </w:pPr>
            <w:r w:rsidRPr="000357D1">
              <w:rPr>
                <w:b/>
                <w:bCs/>
                <w:sz w:val="22"/>
                <w:szCs w:val="22"/>
              </w:rPr>
              <w:t>Hour Ending</w:t>
            </w:r>
          </w:p>
        </w:tc>
      </w:tr>
      <w:tr w:rsidR="00AE3B80" w:rsidRPr="000357D1" w14:paraId="2BB76DA3" w14:textId="77777777" w:rsidTr="00AE3B80">
        <w:trPr>
          <w:trHeight w:val="653"/>
          <w:tblCellSpacing w:w="0" w:type="dxa"/>
        </w:trPr>
        <w:tc>
          <w:tcPr>
            <w:tcW w:w="0" w:type="auto"/>
            <w:tcBorders>
              <w:top w:val="single" w:sz="12" w:space="0" w:color="000000"/>
              <w:left w:val="single" w:sz="8" w:space="0" w:color="000000"/>
              <w:bottom w:val="single" w:sz="4" w:space="0" w:color="000000"/>
              <w:right w:val="single" w:sz="4" w:space="0" w:color="000000"/>
            </w:tcBorders>
            <w:shd w:val="clear" w:color="auto" w:fill="auto"/>
            <w:vAlign w:val="center"/>
          </w:tcPr>
          <w:p w14:paraId="34C8C579" w14:textId="77777777" w:rsidR="00AE3B80" w:rsidRPr="000357D1" w:rsidRDefault="00AE3B80" w:rsidP="00EB11FA">
            <w:pPr>
              <w:widowControl/>
              <w:autoSpaceDE/>
              <w:autoSpaceDN/>
              <w:adjustRightInd/>
              <w:jc w:val="center"/>
              <w:rPr>
                <w:sz w:val="22"/>
                <w:szCs w:val="22"/>
              </w:rPr>
            </w:pPr>
            <w:r w:rsidRPr="000357D1">
              <w:rPr>
                <w:b/>
                <w:bCs/>
                <w:sz w:val="22"/>
                <w:szCs w:val="22"/>
              </w:rPr>
              <w:t>Month</w:t>
            </w:r>
          </w:p>
        </w:tc>
        <w:tc>
          <w:tcPr>
            <w:tcW w:w="0" w:type="auto"/>
            <w:tcBorders>
              <w:top w:val="single" w:sz="12" w:space="0" w:color="000000"/>
              <w:left w:val="single" w:sz="4" w:space="0" w:color="000000"/>
              <w:bottom w:val="single" w:sz="4" w:space="0" w:color="000000"/>
              <w:right w:val="single" w:sz="4" w:space="0" w:color="000000"/>
            </w:tcBorders>
            <w:vAlign w:val="center"/>
          </w:tcPr>
          <w:p w14:paraId="154C7725" w14:textId="77777777" w:rsidR="00AE3B80" w:rsidRPr="000357D1" w:rsidRDefault="00AE3B80" w:rsidP="00EB11FA">
            <w:pPr>
              <w:widowControl/>
              <w:autoSpaceDE/>
              <w:autoSpaceDN/>
              <w:adjustRightInd/>
              <w:jc w:val="center"/>
              <w:rPr>
                <w:sz w:val="22"/>
                <w:szCs w:val="22"/>
              </w:rPr>
            </w:pPr>
            <w:r w:rsidRPr="000357D1">
              <w:rPr>
                <w:b/>
                <w:bCs/>
                <w:sz w:val="22"/>
                <w:szCs w:val="22"/>
              </w:rPr>
              <w:t>1</w:t>
            </w:r>
          </w:p>
        </w:tc>
        <w:tc>
          <w:tcPr>
            <w:tcW w:w="0" w:type="auto"/>
            <w:tcBorders>
              <w:top w:val="single" w:sz="12" w:space="0" w:color="000000"/>
              <w:left w:val="single" w:sz="4" w:space="0" w:color="000000"/>
              <w:bottom w:val="single" w:sz="4" w:space="0" w:color="000000"/>
              <w:right w:val="single" w:sz="4" w:space="0" w:color="000000"/>
            </w:tcBorders>
            <w:vAlign w:val="center"/>
          </w:tcPr>
          <w:p w14:paraId="31838528" w14:textId="77777777" w:rsidR="00AE3B80" w:rsidRPr="000357D1" w:rsidRDefault="00AE3B80" w:rsidP="00EB11FA">
            <w:pPr>
              <w:widowControl/>
              <w:autoSpaceDE/>
              <w:autoSpaceDN/>
              <w:adjustRightInd/>
              <w:jc w:val="center"/>
              <w:rPr>
                <w:sz w:val="22"/>
                <w:szCs w:val="22"/>
              </w:rPr>
            </w:pPr>
            <w:r w:rsidRPr="000357D1">
              <w:rPr>
                <w:b/>
                <w:bCs/>
                <w:sz w:val="22"/>
                <w:szCs w:val="22"/>
              </w:rPr>
              <w:t>2</w:t>
            </w:r>
          </w:p>
        </w:tc>
        <w:tc>
          <w:tcPr>
            <w:tcW w:w="0" w:type="auto"/>
            <w:tcBorders>
              <w:top w:val="single" w:sz="12" w:space="0" w:color="000000"/>
              <w:left w:val="single" w:sz="4" w:space="0" w:color="000000"/>
              <w:bottom w:val="single" w:sz="4" w:space="0" w:color="000000"/>
              <w:right w:val="single" w:sz="4" w:space="0" w:color="000000"/>
            </w:tcBorders>
            <w:vAlign w:val="center"/>
          </w:tcPr>
          <w:p w14:paraId="1D982AA5" w14:textId="77777777" w:rsidR="00AE3B80" w:rsidRPr="000357D1" w:rsidRDefault="00AE3B80" w:rsidP="00EB11FA">
            <w:pPr>
              <w:widowControl/>
              <w:autoSpaceDE/>
              <w:autoSpaceDN/>
              <w:adjustRightInd/>
              <w:jc w:val="center"/>
              <w:rPr>
                <w:sz w:val="22"/>
                <w:szCs w:val="22"/>
              </w:rPr>
            </w:pPr>
            <w:r w:rsidRPr="000357D1">
              <w:rPr>
                <w:b/>
                <w:bCs/>
                <w:sz w:val="22"/>
                <w:szCs w:val="22"/>
              </w:rPr>
              <w:t>3</w:t>
            </w:r>
          </w:p>
        </w:tc>
        <w:tc>
          <w:tcPr>
            <w:tcW w:w="0" w:type="auto"/>
            <w:tcBorders>
              <w:top w:val="single" w:sz="12" w:space="0" w:color="000000"/>
              <w:left w:val="single" w:sz="4" w:space="0" w:color="000000"/>
              <w:bottom w:val="single" w:sz="4" w:space="0" w:color="000000"/>
              <w:right w:val="single" w:sz="4" w:space="0" w:color="000000"/>
            </w:tcBorders>
            <w:vAlign w:val="center"/>
          </w:tcPr>
          <w:p w14:paraId="71A8D0FB" w14:textId="77777777" w:rsidR="00AE3B80" w:rsidRPr="000357D1" w:rsidRDefault="00AE3B80" w:rsidP="00EB11FA">
            <w:pPr>
              <w:widowControl/>
              <w:autoSpaceDE/>
              <w:autoSpaceDN/>
              <w:adjustRightInd/>
              <w:jc w:val="center"/>
              <w:rPr>
                <w:sz w:val="22"/>
                <w:szCs w:val="22"/>
              </w:rPr>
            </w:pPr>
            <w:r w:rsidRPr="000357D1">
              <w:rPr>
                <w:b/>
                <w:bCs/>
                <w:sz w:val="22"/>
                <w:szCs w:val="22"/>
              </w:rPr>
              <w:t>4</w:t>
            </w:r>
          </w:p>
        </w:tc>
        <w:tc>
          <w:tcPr>
            <w:tcW w:w="0" w:type="auto"/>
            <w:tcBorders>
              <w:top w:val="single" w:sz="12" w:space="0" w:color="000000"/>
              <w:left w:val="single" w:sz="4" w:space="0" w:color="000000"/>
              <w:bottom w:val="single" w:sz="4" w:space="0" w:color="000000"/>
              <w:right w:val="single" w:sz="4" w:space="0" w:color="000000"/>
            </w:tcBorders>
            <w:vAlign w:val="center"/>
          </w:tcPr>
          <w:p w14:paraId="7466339A" w14:textId="77777777" w:rsidR="00AE3B80" w:rsidRPr="000357D1" w:rsidRDefault="00AE3B80" w:rsidP="00EB11FA">
            <w:pPr>
              <w:widowControl/>
              <w:autoSpaceDE/>
              <w:autoSpaceDN/>
              <w:adjustRightInd/>
              <w:jc w:val="center"/>
              <w:rPr>
                <w:sz w:val="22"/>
                <w:szCs w:val="22"/>
              </w:rPr>
            </w:pPr>
            <w:r w:rsidRPr="000357D1">
              <w:rPr>
                <w:b/>
                <w:bCs/>
                <w:sz w:val="22"/>
                <w:szCs w:val="22"/>
              </w:rPr>
              <w:t>5</w:t>
            </w:r>
          </w:p>
        </w:tc>
        <w:tc>
          <w:tcPr>
            <w:tcW w:w="0" w:type="auto"/>
            <w:tcBorders>
              <w:top w:val="single" w:sz="12" w:space="0" w:color="000000"/>
              <w:left w:val="single" w:sz="4" w:space="0" w:color="000000"/>
              <w:bottom w:val="single" w:sz="4" w:space="0" w:color="000000"/>
              <w:right w:val="single" w:sz="4" w:space="0" w:color="000000"/>
            </w:tcBorders>
            <w:vAlign w:val="center"/>
          </w:tcPr>
          <w:p w14:paraId="0FD6960E" w14:textId="77777777" w:rsidR="00AE3B80" w:rsidRPr="000357D1" w:rsidRDefault="00AE3B80" w:rsidP="00EB11FA">
            <w:pPr>
              <w:widowControl/>
              <w:autoSpaceDE/>
              <w:autoSpaceDN/>
              <w:adjustRightInd/>
              <w:jc w:val="center"/>
              <w:rPr>
                <w:sz w:val="22"/>
                <w:szCs w:val="22"/>
              </w:rPr>
            </w:pPr>
            <w:r w:rsidRPr="000357D1">
              <w:rPr>
                <w:b/>
                <w:bCs/>
                <w:sz w:val="22"/>
                <w:szCs w:val="22"/>
              </w:rPr>
              <w:t>6</w:t>
            </w:r>
          </w:p>
        </w:tc>
        <w:tc>
          <w:tcPr>
            <w:tcW w:w="0" w:type="auto"/>
            <w:tcBorders>
              <w:top w:val="single" w:sz="12" w:space="0" w:color="000000"/>
              <w:left w:val="single" w:sz="4" w:space="0" w:color="000000"/>
              <w:bottom w:val="single" w:sz="4" w:space="0" w:color="000000"/>
              <w:right w:val="single" w:sz="4" w:space="0" w:color="000000"/>
            </w:tcBorders>
            <w:vAlign w:val="center"/>
          </w:tcPr>
          <w:p w14:paraId="36475B59" w14:textId="77777777" w:rsidR="00AE3B80" w:rsidRPr="000357D1" w:rsidRDefault="00AE3B80" w:rsidP="00EB11FA">
            <w:pPr>
              <w:widowControl/>
              <w:autoSpaceDE/>
              <w:autoSpaceDN/>
              <w:adjustRightInd/>
              <w:jc w:val="center"/>
              <w:rPr>
                <w:sz w:val="22"/>
                <w:szCs w:val="22"/>
              </w:rPr>
            </w:pPr>
            <w:r w:rsidRPr="000357D1">
              <w:rPr>
                <w:b/>
                <w:bCs/>
                <w:sz w:val="22"/>
                <w:szCs w:val="22"/>
              </w:rPr>
              <w:t>7</w:t>
            </w:r>
          </w:p>
        </w:tc>
        <w:tc>
          <w:tcPr>
            <w:tcW w:w="0" w:type="auto"/>
            <w:tcBorders>
              <w:top w:val="single" w:sz="12" w:space="0" w:color="000000"/>
              <w:left w:val="single" w:sz="4" w:space="0" w:color="000000"/>
              <w:bottom w:val="single" w:sz="4" w:space="0" w:color="000000"/>
              <w:right w:val="single" w:sz="4" w:space="0" w:color="000000"/>
            </w:tcBorders>
            <w:vAlign w:val="center"/>
          </w:tcPr>
          <w:p w14:paraId="6A882B03" w14:textId="77777777" w:rsidR="00AE3B80" w:rsidRPr="000357D1" w:rsidRDefault="00AE3B80" w:rsidP="00EB11FA">
            <w:pPr>
              <w:widowControl/>
              <w:autoSpaceDE/>
              <w:autoSpaceDN/>
              <w:adjustRightInd/>
              <w:jc w:val="center"/>
              <w:rPr>
                <w:sz w:val="22"/>
                <w:szCs w:val="22"/>
              </w:rPr>
            </w:pPr>
            <w:r w:rsidRPr="000357D1">
              <w:rPr>
                <w:b/>
                <w:bCs/>
                <w:sz w:val="22"/>
                <w:szCs w:val="22"/>
              </w:rPr>
              <w:t>8</w:t>
            </w:r>
          </w:p>
        </w:tc>
        <w:tc>
          <w:tcPr>
            <w:tcW w:w="0" w:type="auto"/>
            <w:tcBorders>
              <w:top w:val="single" w:sz="12" w:space="0" w:color="000000"/>
              <w:left w:val="single" w:sz="4" w:space="0" w:color="000000"/>
              <w:bottom w:val="single" w:sz="4" w:space="0" w:color="000000"/>
              <w:right w:val="single" w:sz="4" w:space="0" w:color="000000"/>
            </w:tcBorders>
            <w:vAlign w:val="center"/>
          </w:tcPr>
          <w:p w14:paraId="04E70F73" w14:textId="77777777" w:rsidR="00AE3B80" w:rsidRPr="000357D1" w:rsidRDefault="00AE3B80" w:rsidP="00EB11FA">
            <w:pPr>
              <w:widowControl/>
              <w:autoSpaceDE/>
              <w:autoSpaceDN/>
              <w:adjustRightInd/>
              <w:jc w:val="center"/>
              <w:rPr>
                <w:sz w:val="22"/>
                <w:szCs w:val="22"/>
              </w:rPr>
            </w:pPr>
            <w:r w:rsidRPr="000357D1">
              <w:rPr>
                <w:b/>
                <w:bCs/>
                <w:sz w:val="22"/>
                <w:szCs w:val="22"/>
              </w:rPr>
              <w:t>9</w:t>
            </w:r>
          </w:p>
        </w:tc>
        <w:tc>
          <w:tcPr>
            <w:tcW w:w="0" w:type="auto"/>
            <w:tcBorders>
              <w:top w:val="single" w:sz="12" w:space="0" w:color="000000"/>
              <w:left w:val="single" w:sz="4" w:space="0" w:color="000000"/>
              <w:bottom w:val="single" w:sz="4" w:space="0" w:color="000000"/>
              <w:right w:val="single" w:sz="4" w:space="0" w:color="000000"/>
            </w:tcBorders>
            <w:vAlign w:val="center"/>
          </w:tcPr>
          <w:p w14:paraId="2F485DD5" w14:textId="77777777" w:rsidR="00AE3B80" w:rsidRPr="000357D1" w:rsidRDefault="00AE3B80" w:rsidP="00EB11FA">
            <w:pPr>
              <w:widowControl/>
              <w:autoSpaceDE/>
              <w:autoSpaceDN/>
              <w:adjustRightInd/>
              <w:jc w:val="center"/>
              <w:rPr>
                <w:sz w:val="22"/>
                <w:szCs w:val="22"/>
              </w:rPr>
            </w:pPr>
            <w:r w:rsidRPr="000357D1">
              <w:rPr>
                <w:b/>
                <w:bCs/>
                <w:sz w:val="22"/>
                <w:szCs w:val="22"/>
              </w:rPr>
              <w:t>10</w:t>
            </w:r>
          </w:p>
        </w:tc>
        <w:tc>
          <w:tcPr>
            <w:tcW w:w="0" w:type="auto"/>
            <w:tcBorders>
              <w:top w:val="single" w:sz="12" w:space="0" w:color="000000"/>
              <w:left w:val="single" w:sz="4" w:space="0" w:color="000000"/>
              <w:bottom w:val="single" w:sz="4" w:space="0" w:color="000000"/>
              <w:right w:val="single" w:sz="4" w:space="0" w:color="000000"/>
            </w:tcBorders>
            <w:vAlign w:val="center"/>
          </w:tcPr>
          <w:p w14:paraId="064490EB" w14:textId="77777777" w:rsidR="00AE3B80" w:rsidRPr="000357D1" w:rsidRDefault="00AE3B80" w:rsidP="00EB11FA">
            <w:pPr>
              <w:widowControl/>
              <w:autoSpaceDE/>
              <w:autoSpaceDN/>
              <w:adjustRightInd/>
              <w:jc w:val="center"/>
              <w:rPr>
                <w:sz w:val="22"/>
                <w:szCs w:val="22"/>
              </w:rPr>
            </w:pPr>
            <w:r w:rsidRPr="000357D1">
              <w:rPr>
                <w:b/>
                <w:bCs/>
                <w:sz w:val="22"/>
                <w:szCs w:val="22"/>
              </w:rPr>
              <w:t>11</w:t>
            </w:r>
          </w:p>
        </w:tc>
        <w:tc>
          <w:tcPr>
            <w:tcW w:w="0" w:type="auto"/>
            <w:tcBorders>
              <w:top w:val="single" w:sz="12" w:space="0" w:color="000000"/>
              <w:left w:val="single" w:sz="4" w:space="0" w:color="000000"/>
              <w:bottom w:val="single" w:sz="4" w:space="0" w:color="000000"/>
              <w:right w:val="single" w:sz="4" w:space="0" w:color="000000"/>
            </w:tcBorders>
            <w:vAlign w:val="center"/>
          </w:tcPr>
          <w:p w14:paraId="0F78475D" w14:textId="77777777" w:rsidR="00AE3B80" w:rsidRPr="000357D1" w:rsidRDefault="00AE3B80" w:rsidP="00EB11FA">
            <w:pPr>
              <w:widowControl/>
              <w:autoSpaceDE/>
              <w:autoSpaceDN/>
              <w:adjustRightInd/>
              <w:jc w:val="center"/>
              <w:rPr>
                <w:sz w:val="22"/>
                <w:szCs w:val="22"/>
              </w:rPr>
            </w:pPr>
            <w:r w:rsidRPr="000357D1">
              <w:rPr>
                <w:b/>
                <w:bCs/>
                <w:sz w:val="22"/>
                <w:szCs w:val="22"/>
              </w:rPr>
              <w:t>12</w:t>
            </w:r>
          </w:p>
        </w:tc>
        <w:tc>
          <w:tcPr>
            <w:tcW w:w="0" w:type="auto"/>
            <w:tcBorders>
              <w:top w:val="single" w:sz="12" w:space="0" w:color="000000"/>
              <w:left w:val="single" w:sz="4" w:space="0" w:color="000000"/>
              <w:bottom w:val="single" w:sz="4" w:space="0" w:color="000000"/>
              <w:right w:val="single" w:sz="4" w:space="0" w:color="000000"/>
            </w:tcBorders>
            <w:vAlign w:val="center"/>
          </w:tcPr>
          <w:p w14:paraId="145672E9" w14:textId="77777777" w:rsidR="00AE3B80" w:rsidRPr="000357D1" w:rsidRDefault="00AE3B80" w:rsidP="00EB11FA">
            <w:pPr>
              <w:widowControl/>
              <w:autoSpaceDE/>
              <w:autoSpaceDN/>
              <w:adjustRightInd/>
              <w:jc w:val="center"/>
              <w:rPr>
                <w:sz w:val="22"/>
                <w:szCs w:val="22"/>
              </w:rPr>
            </w:pPr>
            <w:r w:rsidRPr="000357D1">
              <w:rPr>
                <w:b/>
                <w:bCs/>
                <w:sz w:val="22"/>
                <w:szCs w:val="22"/>
              </w:rPr>
              <w:t>13</w:t>
            </w:r>
          </w:p>
        </w:tc>
        <w:tc>
          <w:tcPr>
            <w:tcW w:w="0" w:type="auto"/>
            <w:tcBorders>
              <w:top w:val="single" w:sz="12" w:space="0" w:color="000000"/>
              <w:left w:val="single" w:sz="4" w:space="0" w:color="000000"/>
              <w:bottom w:val="single" w:sz="4" w:space="0" w:color="000000"/>
              <w:right w:val="single" w:sz="4" w:space="0" w:color="000000"/>
            </w:tcBorders>
            <w:vAlign w:val="center"/>
          </w:tcPr>
          <w:p w14:paraId="538309FE" w14:textId="77777777" w:rsidR="00AE3B80" w:rsidRPr="000357D1" w:rsidRDefault="00AE3B80" w:rsidP="00EB11FA">
            <w:pPr>
              <w:widowControl/>
              <w:autoSpaceDE/>
              <w:autoSpaceDN/>
              <w:adjustRightInd/>
              <w:jc w:val="center"/>
              <w:rPr>
                <w:sz w:val="22"/>
                <w:szCs w:val="22"/>
              </w:rPr>
            </w:pPr>
            <w:r w:rsidRPr="000357D1">
              <w:rPr>
                <w:b/>
                <w:bCs/>
                <w:sz w:val="22"/>
                <w:szCs w:val="22"/>
              </w:rPr>
              <w:t>14</w:t>
            </w:r>
          </w:p>
        </w:tc>
        <w:tc>
          <w:tcPr>
            <w:tcW w:w="0" w:type="auto"/>
            <w:tcBorders>
              <w:top w:val="single" w:sz="12" w:space="0" w:color="000000"/>
              <w:left w:val="single" w:sz="4" w:space="0" w:color="000000"/>
              <w:bottom w:val="single" w:sz="4" w:space="0" w:color="000000"/>
              <w:right w:val="single" w:sz="4" w:space="0" w:color="000000"/>
            </w:tcBorders>
            <w:vAlign w:val="center"/>
          </w:tcPr>
          <w:p w14:paraId="65233BB3" w14:textId="77777777" w:rsidR="00AE3B80" w:rsidRPr="000357D1" w:rsidRDefault="00AE3B80" w:rsidP="00EB11FA">
            <w:pPr>
              <w:widowControl/>
              <w:autoSpaceDE/>
              <w:autoSpaceDN/>
              <w:adjustRightInd/>
              <w:jc w:val="center"/>
              <w:rPr>
                <w:sz w:val="22"/>
                <w:szCs w:val="22"/>
              </w:rPr>
            </w:pPr>
            <w:r w:rsidRPr="000357D1">
              <w:rPr>
                <w:b/>
                <w:bCs/>
                <w:sz w:val="22"/>
                <w:szCs w:val="22"/>
              </w:rPr>
              <w:t>15</w:t>
            </w:r>
          </w:p>
        </w:tc>
        <w:tc>
          <w:tcPr>
            <w:tcW w:w="0" w:type="auto"/>
            <w:tcBorders>
              <w:top w:val="single" w:sz="12" w:space="0" w:color="000000"/>
              <w:left w:val="single" w:sz="4" w:space="0" w:color="000000"/>
              <w:bottom w:val="single" w:sz="4" w:space="0" w:color="000000"/>
              <w:right w:val="single" w:sz="4" w:space="0" w:color="000000"/>
            </w:tcBorders>
            <w:vAlign w:val="center"/>
          </w:tcPr>
          <w:p w14:paraId="13B6277C" w14:textId="77777777" w:rsidR="00AE3B80" w:rsidRPr="000357D1" w:rsidRDefault="00AE3B80" w:rsidP="00EB11FA">
            <w:pPr>
              <w:widowControl/>
              <w:autoSpaceDE/>
              <w:autoSpaceDN/>
              <w:adjustRightInd/>
              <w:jc w:val="center"/>
              <w:rPr>
                <w:sz w:val="22"/>
                <w:szCs w:val="22"/>
              </w:rPr>
            </w:pPr>
            <w:r w:rsidRPr="000357D1">
              <w:rPr>
                <w:b/>
                <w:bCs/>
                <w:sz w:val="22"/>
                <w:szCs w:val="22"/>
              </w:rPr>
              <w:t>16</w:t>
            </w:r>
          </w:p>
        </w:tc>
        <w:tc>
          <w:tcPr>
            <w:tcW w:w="0" w:type="auto"/>
            <w:tcBorders>
              <w:top w:val="single" w:sz="12" w:space="0" w:color="000000"/>
              <w:left w:val="single" w:sz="4" w:space="0" w:color="000000"/>
              <w:bottom w:val="single" w:sz="4" w:space="0" w:color="000000"/>
              <w:right w:val="single" w:sz="4" w:space="0" w:color="000000"/>
            </w:tcBorders>
            <w:vAlign w:val="center"/>
          </w:tcPr>
          <w:p w14:paraId="4E157146" w14:textId="77777777" w:rsidR="00AE3B80" w:rsidRPr="000357D1" w:rsidRDefault="00AE3B80" w:rsidP="00EB11FA">
            <w:pPr>
              <w:widowControl/>
              <w:autoSpaceDE/>
              <w:autoSpaceDN/>
              <w:adjustRightInd/>
              <w:jc w:val="center"/>
              <w:rPr>
                <w:sz w:val="22"/>
                <w:szCs w:val="22"/>
              </w:rPr>
            </w:pPr>
            <w:r w:rsidRPr="000357D1">
              <w:rPr>
                <w:b/>
                <w:bCs/>
                <w:sz w:val="22"/>
                <w:szCs w:val="22"/>
              </w:rPr>
              <w:t>17</w:t>
            </w:r>
          </w:p>
        </w:tc>
        <w:tc>
          <w:tcPr>
            <w:tcW w:w="0" w:type="auto"/>
            <w:tcBorders>
              <w:top w:val="single" w:sz="12" w:space="0" w:color="000000"/>
              <w:left w:val="single" w:sz="4" w:space="0" w:color="000000"/>
              <w:bottom w:val="single" w:sz="4" w:space="0" w:color="000000"/>
              <w:right w:val="single" w:sz="4" w:space="0" w:color="000000"/>
            </w:tcBorders>
            <w:vAlign w:val="center"/>
          </w:tcPr>
          <w:p w14:paraId="27A7713C" w14:textId="77777777" w:rsidR="00AE3B80" w:rsidRPr="000357D1" w:rsidRDefault="00AE3B80" w:rsidP="00EB11FA">
            <w:pPr>
              <w:widowControl/>
              <w:autoSpaceDE/>
              <w:autoSpaceDN/>
              <w:adjustRightInd/>
              <w:jc w:val="center"/>
              <w:rPr>
                <w:sz w:val="22"/>
                <w:szCs w:val="22"/>
              </w:rPr>
            </w:pPr>
            <w:r w:rsidRPr="000357D1">
              <w:rPr>
                <w:b/>
                <w:bCs/>
                <w:sz w:val="22"/>
                <w:szCs w:val="22"/>
              </w:rPr>
              <w:t>18</w:t>
            </w:r>
          </w:p>
        </w:tc>
        <w:tc>
          <w:tcPr>
            <w:tcW w:w="0" w:type="auto"/>
            <w:tcBorders>
              <w:top w:val="single" w:sz="12" w:space="0" w:color="000000"/>
              <w:left w:val="single" w:sz="4" w:space="0" w:color="000000"/>
              <w:bottom w:val="single" w:sz="4" w:space="0" w:color="000000"/>
              <w:right w:val="single" w:sz="4" w:space="0" w:color="000000"/>
            </w:tcBorders>
            <w:vAlign w:val="center"/>
          </w:tcPr>
          <w:p w14:paraId="5DAFC65D" w14:textId="77777777" w:rsidR="00AE3B80" w:rsidRPr="000357D1" w:rsidRDefault="00AE3B80" w:rsidP="00EB11FA">
            <w:pPr>
              <w:widowControl/>
              <w:autoSpaceDE/>
              <w:autoSpaceDN/>
              <w:adjustRightInd/>
              <w:jc w:val="center"/>
              <w:rPr>
                <w:sz w:val="22"/>
                <w:szCs w:val="22"/>
              </w:rPr>
            </w:pPr>
            <w:r w:rsidRPr="000357D1">
              <w:rPr>
                <w:b/>
                <w:bCs/>
                <w:sz w:val="22"/>
                <w:szCs w:val="22"/>
              </w:rPr>
              <w:t>19</w:t>
            </w:r>
          </w:p>
        </w:tc>
        <w:tc>
          <w:tcPr>
            <w:tcW w:w="0" w:type="auto"/>
            <w:tcBorders>
              <w:top w:val="single" w:sz="12" w:space="0" w:color="000000"/>
              <w:left w:val="single" w:sz="4" w:space="0" w:color="000000"/>
              <w:bottom w:val="single" w:sz="4" w:space="0" w:color="000000"/>
              <w:right w:val="single" w:sz="4" w:space="0" w:color="000000"/>
            </w:tcBorders>
            <w:vAlign w:val="center"/>
          </w:tcPr>
          <w:p w14:paraId="3B59C723" w14:textId="77777777" w:rsidR="00AE3B80" w:rsidRPr="000357D1" w:rsidRDefault="00AE3B80" w:rsidP="00EB11FA">
            <w:pPr>
              <w:widowControl/>
              <w:autoSpaceDE/>
              <w:autoSpaceDN/>
              <w:adjustRightInd/>
              <w:jc w:val="center"/>
              <w:rPr>
                <w:sz w:val="22"/>
                <w:szCs w:val="22"/>
              </w:rPr>
            </w:pPr>
            <w:r w:rsidRPr="000357D1">
              <w:rPr>
                <w:b/>
                <w:bCs/>
                <w:sz w:val="22"/>
                <w:szCs w:val="22"/>
              </w:rPr>
              <w:t>20</w:t>
            </w:r>
          </w:p>
        </w:tc>
        <w:tc>
          <w:tcPr>
            <w:tcW w:w="0" w:type="auto"/>
            <w:tcBorders>
              <w:top w:val="single" w:sz="12" w:space="0" w:color="000000"/>
              <w:left w:val="single" w:sz="4" w:space="0" w:color="000000"/>
              <w:bottom w:val="single" w:sz="4" w:space="0" w:color="000000"/>
              <w:right w:val="single" w:sz="4" w:space="0" w:color="000000"/>
            </w:tcBorders>
            <w:vAlign w:val="center"/>
          </w:tcPr>
          <w:p w14:paraId="7E394C06" w14:textId="77777777" w:rsidR="00AE3B80" w:rsidRPr="000357D1" w:rsidRDefault="00AE3B80" w:rsidP="00EB11FA">
            <w:pPr>
              <w:widowControl/>
              <w:autoSpaceDE/>
              <w:autoSpaceDN/>
              <w:adjustRightInd/>
              <w:jc w:val="center"/>
              <w:rPr>
                <w:sz w:val="22"/>
                <w:szCs w:val="22"/>
              </w:rPr>
            </w:pPr>
            <w:r w:rsidRPr="000357D1">
              <w:rPr>
                <w:b/>
                <w:bCs/>
                <w:sz w:val="22"/>
                <w:szCs w:val="22"/>
              </w:rPr>
              <w:t>21</w:t>
            </w:r>
          </w:p>
        </w:tc>
        <w:tc>
          <w:tcPr>
            <w:tcW w:w="0" w:type="auto"/>
            <w:tcBorders>
              <w:top w:val="single" w:sz="12" w:space="0" w:color="000000"/>
              <w:left w:val="single" w:sz="4" w:space="0" w:color="000000"/>
              <w:bottom w:val="single" w:sz="4" w:space="0" w:color="000000"/>
              <w:right w:val="single" w:sz="4" w:space="0" w:color="000000"/>
            </w:tcBorders>
            <w:vAlign w:val="center"/>
          </w:tcPr>
          <w:p w14:paraId="772678DD" w14:textId="77777777" w:rsidR="00AE3B80" w:rsidRPr="000357D1" w:rsidRDefault="00AE3B80" w:rsidP="00EB11FA">
            <w:pPr>
              <w:widowControl/>
              <w:autoSpaceDE/>
              <w:autoSpaceDN/>
              <w:adjustRightInd/>
              <w:jc w:val="center"/>
              <w:rPr>
                <w:sz w:val="22"/>
                <w:szCs w:val="22"/>
              </w:rPr>
            </w:pPr>
            <w:r w:rsidRPr="000357D1">
              <w:rPr>
                <w:b/>
                <w:bCs/>
                <w:sz w:val="22"/>
                <w:szCs w:val="22"/>
              </w:rPr>
              <w:t>22</w:t>
            </w:r>
          </w:p>
        </w:tc>
        <w:tc>
          <w:tcPr>
            <w:tcW w:w="0" w:type="auto"/>
            <w:tcBorders>
              <w:top w:val="single" w:sz="12" w:space="0" w:color="000000"/>
              <w:left w:val="single" w:sz="4" w:space="0" w:color="000000"/>
              <w:bottom w:val="single" w:sz="4" w:space="0" w:color="000000"/>
              <w:right w:val="single" w:sz="4" w:space="0" w:color="000000"/>
            </w:tcBorders>
            <w:vAlign w:val="center"/>
          </w:tcPr>
          <w:p w14:paraId="19F7ABB3" w14:textId="77777777" w:rsidR="00AE3B80" w:rsidRPr="000357D1" w:rsidRDefault="00AE3B80" w:rsidP="00EB11FA">
            <w:pPr>
              <w:widowControl/>
              <w:autoSpaceDE/>
              <w:autoSpaceDN/>
              <w:adjustRightInd/>
              <w:jc w:val="center"/>
              <w:rPr>
                <w:sz w:val="22"/>
                <w:szCs w:val="22"/>
              </w:rPr>
            </w:pPr>
            <w:r w:rsidRPr="000357D1">
              <w:rPr>
                <w:b/>
                <w:bCs/>
                <w:sz w:val="22"/>
                <w:szCs w:val="22"/>
              </w:rPr>
              <w:t>23</w:t>
            </w:r>
          </w:p>
        </w:tc>
        <w:tc>
          <w:tcPr>
            <w:tcW w:w="0" w:type="auto"/>
            <w:tcBorders>
              <w:top w:val="single" w:sz="12" w:space="0" w:color="000000"/>
              <w:left w:val="single" w:sz="4" w:space="0" w:color="000000"/>
              <w:bottom w:val="single" w:sz="4" w:space="0" w:color="000000"/>
              <w:right w:val="single" w:sz="8" w:space="0" w:color="000000"/>
            </w:tcBorders>
            <w:vAlign w:val="center"/>
          </w:tcPr>
          <w:p w14:paraId="4D82BDC8" w14:textId="77777777" w:rsidR="00AE3B80" w:rsidRPr="000357D1" w:rsidRDefault="00AE3B80" w:rsidP="00EB11FA">
            <w:pPr>
              <w:widowControl/>
              <w:autoSpaceDE/>
              <w:autoSpaceDN/>
              <w:adjustRightInd/>
              <w:jc w:val="center"/>
              <w:rPr>
                <w:sz w:val="22"/>
                <w:szCs w:val="22"/>
              </w:rPr>
            </w:pPr>
            <w:r w:rsidRPr="000357D1">
              <w:rPr>
                <w:b/>
                <w:bCs/>
                <w:sz w:val="22"/>
                <w:szCs w:val="22"/>
              </w:rPr>
              <w:t>24</w:t>
            </w:r>
          </w:p>
        </w:tc>
      </w:tr>
      <w:tr w:rsidR="00E95F39" w:rsidRPr="00E66AD4" w14:paraId="0EE2DF25" w14:textId="77777777" w:rsidTr="00E95F39">
        <w:trPr>
          <w:trHeight w:val="427"/>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36F5C0BC" w14:textId="77777777" w:rsidR="00E95F39" w:rsidRPr="000357D1" w:rsidRDefault="00E95F39" w:rsidP="00E95F39">
            <w:pPr>
              <w:widowControl/>
              <w:autoSpaceDE/>
              <w:autoSpaceDN/>
              <w:adjustRightInd/>
              <w:jc w:val="center"/>
              <w:rPr>
                <w:sz w:val="22"/>
                <w:szCs w:val="22"/>
              </w:rPr>
            </w:pPr>
            <w:r w:rsidRPr="000357D1">
              <w:rPr>
                <w:b/>
                <w:bCs/>
                <w:sz w:val="22"/>
                <w:szCs w:val="22"/>
              </w:rPr>
              <w:t>Jan.</w:t>
            </w:r>
          </w:p>
        </w:tc>
        <w:tc>
          <w:tcPr>
            <w:tcW w:w="0" w:type="auto"/>
            <w:tcBorders>
              <w:top w:val="single" w:sz="4" w:space="0" w:color="000000"/>
              <w:left w:val="single" w:sz="4" w:space="0" w:color="000000"/>
              <w:bottom w:val="single" w:sz="4" w:space="0" w:color="000000"/>
              <w:right w:val="single" w:sz="4" w:space="0" w:color="000000"/>
            </w:tcBorders>
            <w:vAlign w:val="center"/>
          </w:tcPr>
          <w:p w14:paraId="0CEFC0D2" w14:textId="122C2602" w:rsidR="00E95F39" w:rsidRPr="00E95F39" w:rsidRDefault="00E95F39" w:rsidP="00E95F39">
            <w:pPr>
              <w:widowControl/>
              <w:autoSpaceDE/>
              <w:autoSpaceDN/>
              <w:adjustRightInd/>
              <w:jc w:val="center"/>
              <w:rPr>
                <w:b/>
                <w:bCs/>
                <w:sz w:val="22"/>
                <w:szCs w:val="22"/>
              </w:rPr>
            </w:pPr>
            <w:ins w:id="5068" w:author="ERCOT" w:date="2023-10-26T12:41:00Z">
              <w:r w:rsidRPr="00E95F39">
                <w:rPr>
                  <w:sz w:val="22"/>
                  <w:szCs w:val="22"/>
                </w:rPr>
                <w:t>0</w:t>
              </w:r>
            </w:ins>
            <w:del w:id="506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C4E791" w14:textId="1670D0F1" w:rsidR="00E95F39" w:rsidRPr="00E95F39" w:rsidRDefault="00E95F39" w:rsidP="00E95F39">
            <w:pPr>
              <w:widowControl/>
              <w:autoSpaceDE/>
              <w:autoSpaceDN/>
              <w:adjustRightInd/>
              <w:jc w:val="center"/>
              <w:rPr>
                <w:b/>
                <w:bCs/>
                <w:sz w:val="22"/>
                <w:szCs w:val="22"/>
              </w:rPr>
            </w:pPr>
            <w:ins w:id="5070" w:author="ERCOT" w:date="2023-10-26T12:41:00Z">
              <w:r w:rsidRPr="00E95F39">
                <w:rPr>
                  <w:sz w:val="22"/>
                  <w:szCs w:val="22"/>
                </w:rPr>
                <w:t>0</w:t>
              </w:r>
            </w:ins>
            <w:del w:id="507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0F4971D" w14:textId="53495756" w:rsidR="00E95F39" w:rsidRPr="00E95F39" w:rsidRDefault="00E95F39" w:rsidP="00E95F39">
            <w:pPr>
              <w:widowControl/>
              <w:autoSpaceDE/>
              <w:autoSpaceDN/>
              <w:adjustRightInd/>
              <w:jc w:val="center"/>
              <w:rPr>
                <w:b/>
                <w:bCs/>
                <w:sz w:val="22"/>
                <w:szCs w:val="22"/>
              </w:rPr>
            </w:pPr>
            <w:ins w:id="5072" w:author="ERCOT" w:date="2023-10-26T12:41:00Z">
              <w:r w:rsidRPr="00E95F39">
                <w:rPr>
                  <w:sz w:val="22"/>
                  <w:szCs w:val="22"/>
                </w:rPr>
                <w:t>0</w:t>
              </w:r>
            </w:ins>
            <w:del w:id="507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25633E2" w14:textId="36EF0A49" w:rsidR="00E95F39" w:rsidRPr="00E95F39" w:rsidRDefault="00E95F39" w:rsidP="00E95F39">
            <w:pPr>
              <w:widowControl/>
              <w:autoSpaceDE/>
              <w:autoSpaceDN/>
              <w:adjustRightInd/>
              <w:jc w:val="center"/>
              <w:rPr>
                <w:b/>
                <w:bCs/>
                <w:sz w:val="22"/>
                <w:szCs w:val="22"/>
              </w:rPr>
            </w:pPr>
            <w:ins w:id="5074" w:author="ERCOT" w:date="2023-10-26T12:41:00Z">
              <w:r w:rsidRPr="00E95F39">
                <w:rPr>
                  <w:sz w:val="22"/>
                  <w:szCs w:val="22"/>
                </w:rPr>
                <w:t>0</w:t>
              </w:r>
            </w:ins>
            <w:del w:id="507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0116B25" w14:textId="0AE60CF4" w:rsidR="00E95F39" w:rsidRPr="00E95F39" w:rsidRDefault="00E95F39" w:rsidP="00E95F39">
            <w:pPr>
              <w:widowControl/>
              <w:autoSpaceDE/>
              <w:autoSpaceDN/>
              <w:adjustRightInd/>
              <w:jc w:val="center"/>
              <w:rPr>
                <w:b/>
                <w:bCs/>
                <w:sz w:val="22"/>
                <w:szCs w:val="22"/>
              </w:rPr>
            </w:pPr>
            <w:ins w:id="5076" w:author="ERCOT" w:date="2023-10-26T12:41:00Z">
              <w:r w:rsidRPr="00E95F39">
                <w:rPr>
                  <w:sz w:val="22"/>
                  <w:szCs w:val="22"/>
                </w:rPr>
                <w:t>0</w:t>
              </w:r>
            </w:ins>
            <w:del w:id="507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74868FE" w14:textId="265C4722" w:rsidR="00E95F39" w:rsidRPr="00E95F39" w:rsidRDefault="00E95F39" w:rsidP="00E95F39">
            <w:pPr>
              <w:widowControl/>
              <w:autoSpaceDE/>
              <w:autoSpaceDN/>
              <w:adjustRightInd/>
              <w:jc w:val="center"/>
              <w:rPr>
                <w:b/>
                <w:bCs/>
                <w:sz w:val="22"/>
                <w:szCs w:val="22"/>
              </w:rPr>
            </w:pPr>
            <w:ins w:id="5078" w:author="ERCOT" w:date="2023-10-26T12:41:00Z">
              <w:r w:rsidRPr="00E95F39">
                <w:rPr>
                  <w:sz w:val="22"/>
                  <w:szCs w:val="22"/>
                </w:rPr>
                <w:t>0</w:t>
              </w:r>
            </w:ins>
            <w:del w:id="507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FF0D088" w14:textId="4D7BAAFD" w:rsidR="00E95F39" w:rsidRPr="00E95F39" w:rsidRDefault="00E95F39" w:rsidP="00E95F39">
            <w:pPr>
              <w:widowControl/>
              <w:autoSpaceDE/>
              <w:autoSpaceDN/>
              <w:adjustRightInd/>
              <w:jc w:val="center"/>
              <w:rPr>
                <w:b/>
                <w:bCs/>
                <w:sz w:val="22"/>
                <w:szCs w:val="22"/>
              </w:rPr>
            </w:pPr>
            <w:ins w:id="5080" w:author="ERCOT" w:date="2023-10-26T12:41:00Z">
              <w:r w:rsidRPr="00E95F39">
                <w:rPr>
                  <w:sz w:val="22"/>
                  <w:szCs w:val="22"/>
                </w:rPr>
                <w:t>0</w:t>
              </w:r>
            </w:ins>
            <w:del w:id="508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47CDFB4" w14:textId="7DC24CF2" w:rsidR="00E95F39" w:rsidRPr="00E95F39" w:rsidRDefault="00E95F39" w:rsidP="00E95F39">
            <w:pPr>
              <w:widowControl/>
              <w:autoSpaceDE/>
              <w:autoSpaceDN/>
              <w:adjustRightInd/>
              <w:jc w:val="center"/>
              <w:rPr>
                <w:b/>
                <w:bCs/>
                <w:sz w:val="22"/>
                <w:szCs w:val="22"/>
              </w:rPr>
            </w:pPr>
            <w:ins w:id="5082" w:author="ERCOT" w:date="2023-10-26T12:41:00Z">
              <w:r w:rsidRPr="00E95F39">
                <w:rPr>
                  <w:sz w:val="22"/>
                  <w:szCs w:val="22"/>
                </w:rPr>
                <w:t>0</w:t>
              </w:r>
            </w:ins>
            <w:del w:id="508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59EBE41" w14:textId="2E45E168" w:rsidR="00E95F39" w:rsidRPr="00E95F39" w:rsidRDefault="00E95F39" w:rsidP="00E95F39">
            <w:pPr>
              <w:widowControl/>
              <w:autoSpaceDE/>
              <w:autoSpaceDN/>
              <w:adjustRightInd/>
              <w:jc w:val="center"/>
              <w:rPr>
                <w:b/>
                <w:bCs/>
                <w:sz w:val="22"/>
                <w:szCs w:val="22"/>
              </w:rPr>
            </w:pPr>
            <w:ins w:id="5084" w:author="ERCOT" w:date="2023-10-26T12:41:00Z">
              <w:r w:rsidRPr="00E95F39">
                <w:rPr>
                  <w:sz w:val="22"/>
                  <w:szCs w:val="22"/>
                </w:rPr>
                <w:t>0</w:t>
              </w:r>
            </w:ins>
            <w:del w:id="508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5F5907E" w14:textId="736175CF" w:rsidR="00E95F39" w:rsidRPr="00E95F39" w:rsidRDefault="00E95F39" w:rsidP="00E95F39">
            <w:pPr>
              <w:widowControl/>
              <w:autoSpaceDE/>
              <w:autoSpaceDN/>
              <w:adjustRightInd/>
              <w:jc w:val="center"/>
              <w:rPr>
                <w:b/>
                <w:bCs/>
                <w:sz w:val="22"/>
                <w:szCs w:val="22"/>
              </w:rPr>
            </w:pPr>
            <w:ins w:id="5086" w:author="ERCOT" w:date="2023-10-26T12:41:00Z">
              <w:r w:rsidRPr="00E95F39">
                <w:rPr>
                  <w:sz w:val="22"/>
                  <w:szCs w:val="22"/>
                </w:rPr>
                <w:t>0</w:t>
              </w:r>
            </w:ins>
            <w:del w:id="508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8B4F32F" w14:textId="55D57096" w:rsidR="00E95F39" w:rsidRPr="00E95F39" w:rsidRDefault="00E95F39" w:rsidP="00E95F39">
            <w:pPr>
              <w:widowControl/>
              <w:autoSpaceDE/>
              <w:autoSpaceDN/>
              <w:adjustRightInd/>
              <w:jc w:val="center"/>
              <w:rPr>
                <w:b/>
                <w:bCs/>
                <w:sz w:val="22"/>
                <w:szCs w:val="22"/>
              </w:rPr>
            </w:pPr>
            <w:ins w:id="5088" w:author="ERCOT" w:date="2023-10-26T12:41:00Z">
              <w:r w:rsidRPr="00E95F39">
                <w:rPr>
                  <w:sz w:val="22"/>
                  <w:szCs w:val="22"/>
                </w:rPr>
                <w:t>21</w:t>
              </w:r>
            </w:ins>
            <w:del w:id="5089"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0E241DE" w14:textId="3C980EF7" w:rsidR="00E95F39" w:rsidRPr="00E95F39" w:rsidRDefault="00E95F39" w:rsidP="00E95F39">
            <w:pPr>
              <w:widowControl/>
              <w:autoSpaceDE/>
              <w:autoSpaceDN/>
              <w:adjustRightInd/>
              <w:jc w:val="center"/>
              <w:rPr>
                <w:b/>
                <w:bCs/>
                <w:sz w:val="22"/>
                <w:szCs w:val="22"/>
              </w:rPr>
            </w:pPr>
            <w:ins w:id="5090" w:author="ERCOT" w:date="2023-10-26T12:41:00Z">
              <w:r w:rsidRPr="00E95F39">
                <w:rPr>
                  <w:sz w:val="22"/>
                  <w:szCs w:val="22"/>
                </w:rPr>
                <w:t>21</w:t>
              </w:r>
            </w:ins>
            <w:del w:id="5091"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305BBC9" w14:textId="2C87658A" w:rsidR="00E95F39" w:rsidRPr="00E95F39" w:rsidRDefault="00E95F39" w:rsidP="00E95F39">
            <w:pPr>
              <w:widowControl/>
              <w:autoSpaceDE/>
              <w:autoSpaceDN/>
              <w:adjustRightInd/>
              <w:jc w:val="center"/>
              <w:rPr>
                <w:b/>
                <w:bCs/>
                <w:sz w:val="22"/>
                <w:szCs w:val="22"/>
              </w:rPr>
            </w:pPr>
            <w:ins w:id="5092" w:author="ERCOT" w:date="2023-10-26T12:41:00Z">
              <w:r w:rsidRPr="00E95F39">
                <w:rPr>
                  <w:sz w:val="22"/>
                  <w:szCs w:val="22"/>
                </w:rPr>
                <w:t>21</w:t>
              </w:r>
            </w:ins>
            <w:del w:id="5093"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E01FB91" w14:textId="32DCED16" w:rsidR="00E95F39" w:rsidRPr="00E95F39" w:rsidRDefault="00E95F39" w:rsidP="00E95F39">
            <w:pPr>
              <w:widowControl/>
              <w:autoSpaceDE/>
              <w:autoSpaceDN/>
              <w:adjustRightInd/>
              <w:jc w:val="center"/>
              <w:rPr>
                <w:b/>
                <w:bCs/>
                <w:sz w:val="22"/>
                <w:szCs w:val="22"/>
              </w:rPr>
            </w:pPr>
            <w:ins w:id="5094" w:author="ERCOT" w:date="2023-10-26T12:41:00Z">
              <w:r w:rsidRPr="00E95F39">
                <w:rPr>
                  <w:sz w:val="22"/>
                  <w:szCs w:val="22"/>
                </w:rPr>
                <w:t>21</w:t>
              </w:r>
            </w:ins>
            <w:del w:id="5095"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D1CB2BA" w14:textId="2F037093" w:rsidR="00E95F39" w:rsidRPr="00E95F39" w:rsidRDefault="00E95F39" w:rsidP="00E95F39">
            <w:pPr>
              <w:widowControl/>
              <w:autoSpaceDE/>
              <w:autoSpaceDN/>
              <w:adjustRightInd/>
              <w:jc w:val="center"/>
              <w:rPr>
                <w:b/>
                <w:bCs/>
                <w:sz w:val="22"/>
                <w:szCs w:val="22"/>
              </w:rPr>
            </w:pPr>
            <w:ins w:id="5096" w:author="ERCOT" w:date="2023-10-26T12:41:00Z">
              <w:r w:rsidRPr="00E95F39">
                <w:rPr>
                  <w:sz w:val="22"/>
                  <w:szCs w:val="22"/>
                </w:rPr>
                <w:t>20</w:t>
              </w:r>
            </w:ins>
            <w:del w:id="5097"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1018D99" w14:textId="26659663" w:rsidR="00E95F39" w:rsidRPr="00E95F39" w:rsidRDefault="00E95F39" w:rsidP="00E95F39">
            <w:pPr>
              <w:widowControl/>
              <w:autoSpaceDE/>
              <w:autoSpaceDN/>
              <w:adjustRightInd/>
              <w:jc w:val="center"/>
              <w:rPr>
                <w:b/>
                <w:bCs/>
                <w:sz w:val="22"/>
                <w:szCs w:val="22"/>
              </w:rPr>
            </w:pPr>
            <w:ins w:id="5098" w:author="ERCOT" w:date="2023-10-26T12:41:00Z">
              <w:r w:rsidRPr="00E95F39">
                <w:rPr>
                  <w:sz w:val="22"/>
                  <w:szCs w:val="22"/>
                </w:rPr>
                <w:t>20</w:t>
              </w:r>
            </w:ins>
            <w:del w:id="5099"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3A1DC28" w14:textId="1F648D22" w:rsidR="00E95F39" w:rsidRPr="00E95F39" w:rsidRDefault="00E95F39" w:rsidP="00E95F39">
            <w:pPr>
              <w:widowControl/>
              <w:autoSpaceDE/>
              <w:autoSpaceDN/>
              <w:adjustRightInd/>
              <w:jc w:val="center"/>
              <w:rPr>
                <w:b/>
                <w:bCs/>
                <w:sz w:val="22"/>
                <w:szCs w:val="22"/>
              </w:rPr>
            </w:pPr>
            <w:ins w:id="5100" w:author="ERCOT" w:date="2023-10-26T12:41:00Z">
              <w:r w:rsidRPr="00E95F39">
                <w:rPr>
                  <w:sz w:val="22"/>
                  <w:szCs w:val="22"/>
                </w:rPr>
                <w:t>20</w:t>
              </w:r>
            </w:ins>
            <w:del w:id="5101"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387BF80" w14:textId="29CB4AF3" w:rsidR="00E95F39" w:rsidRPr="00E95F39" w:rsidRDefault="00E95F39" w:rsidP="00E95F39">
            <w:pPr>
              <w:widowControl/>
              <w:autoSpaceDE/>
              <w:autoSpaceDN/>
              <w:adjustRightInd/>
              <w:jc w:val="center"/>
              <w:rPr>
                <w:b/>
                <w:bCs/>
                <w:sz w:val="22"/>
                <w:szCs w:val="22"/>
              </w:rPr>
            </w:pPr>
            <w:ins w:id="5102" w:author="ERCOT" w:date="2023-10-26T12:41:00Z">
              <w:r w:rsidRPr="00E95F39">
                <w:rPr>
                  <w:sz w:val="22"/>
                  <w:szCs w:val="22"/>
                </w:rPr>
                <w:t>20</w:t>
              </w:r>
            </w:ins>
            <w:del w:id="5103"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9CA7617" w14:textId="63B95355" w:rsidR="00E95F39" w:rsidRPr="00E95F39" w:rsidRDefault="00E95F39" w:rsidP="00E95F39">
            <w:pPr>
              <w:widowControl/>
              <w:autoSpaceDE/>
              <w:autoSpaceDN/>
              <w:adjustRightInd/>
              <w:jc w:val="center"/>
              <w:rPr>
                <w:b/>
                <w:bCs/>
                <w:sz w:val="22"/>
                <w:szCs w:val="22"/>
              </w:rPr>
            </w:pPr>
            <w:ins w:id="5104" w:author="ERCOT" w:date="2023-10-26T12:41:00Z">
              <w:r w:rsidRPr="00E95F39">
                <w:rPr>
                  <w:sz w:val="22"/>
                  <w:szCs w:val="22"/>
                </w:rPr>
                <w:t>0</w:t>
              </w:r>
            </w:ins>
            <w:del w:id="510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72137C2" w14:textId="50385733" w:rsidR="00E95F39" w:rsidRPr="00E95F39" w:rsidRDefault="00E95F39" w:rsidP="00E95F39">
            <w:pPr>
              <w:widowControl/>
              <w:autoSpaceDE/>
              <w:autoSpaceDN/>
              <w:adjustRightInd/>
              <w:jc w:val="center"/>
              <w:rPr>
                <w:b/>
                <w:bCs/>
                <w:sz w:val="22"/>
                <w:szCs w:val="22"/>
              </w:rPr>
            </w:pPr>
            <w:ins w:id="5106" w:author="ERCOT" w:date="2023-10-26T12:41:00Z">
              <w:r w:rsidRPr="00E95F39">
                <w:rPr>
                  <w:sz w:val="22"/>
                  <w:szCs w:val="22"/>
                </w:rPr>
                <w:t>0</w:t>
              </w:r>
            </w:ins>
            <w:del w:id="510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064DA6D" w14:textId="78FA455A" w:rsidR="00E95F39" w:rsidRPr="00E95F39" w:rsidRDefault="00E95F39" w:rsidP="00E95F39">
            <w:pPr>
              <w:widowControl/>
              <w:autoSpaceDE/>
              <w:autoSpaceDN/>
              <w:adjustRightInd/>
              <w:jc w:val="center"/>
              <w:rPr>
                <w:b/>
                <w:bCs/>
                <w:sz w:val="22"/>
                <w:szCs w:val="22"/>
              </w:rPr>
            </w:pPr>
            <w:ins w:id="5108" w:author="ERCOT" w:date="2023-10-26T12:41:00Z">
              <w:r w:rsidRPr="00E95F39">
                <w:rPr>
                  <w:sz w:val="22"/>
                  <w:szCs w:val="22"/>
                </w:rPr>
                <w:t>0</w:t>
              </w:r>
            </w:ins>
            <w:del w:id="510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81C7657" w14:textId="1F1A7D21" w:rsidR="00E95F39" w:rsidRPr="00E95F39" w:rsidRDefault="00E95F39" w:rsidP="00E95F39">
            <w:pPr>
              <w:widowControl/>
              <w:autoSpaceDE/>
              <w:autoSpaceDN/>
              <w:adjustRightInd/>
              <w:jc w:val="center"/>
              <w:rPr>
                <w:b/>
                <w:bCs/>
                <w:sz w:val="22"/>
                <w:szCs w:val="22"/>
              </w:rPr>
            </w:pPr>
            <w:ins w:id="5110" w:author="ERCOT" w:date="2023-10-26T12:41:00Z">
              <w:r w:rsidRPr="00E95F39">
                <w:rPr>
                  <w:sz w:val="22"/>
                  <w:szCs w:val="22"/>
                </w:rPr>
                <w:t>0</w:t>
              </w:r>
            </w:ins>
            <w:del w:id="511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6F4D36E" w14:textId="511FA318" w:rsidR="00E95F39" w:rsidRPr="00E95F39" w:rsidRDefault="00E95F39" w:rsidP="00E95F39">
            <w:pPr>
              <w:widowControl/>
              <w:autoSpaceDE/>
              <w:autoSpaceDN/>
              <w:adjustRightInd/>
              <w:jc w:val="center"/>
              <w:rPr>
                <w:b/>
                <w:bCs/>
                <w:sz w:val="22"/>
                <w:szCs w:val="22"/>
              </w:rPr>
            </w:pPr>
            <w:ins w:id="5112" w:author="ERCOT" w:date="2023-10-26T12:41:00Z">
              <w:r w:rsidRPr="00E95F39">
                <w:rPr>
                  <w:sz w:val="22"/>
                  <w:szCs w:val="22"/>
                </w:rPr>
                <w:t>0</w:t>
              </w:r>
            </w:ins>
            <w:del w:id="511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195FE50D" w14:textId="0B0A8691" w:rsidR="00E95F39" w:rsidRPr="00E95F39" w:rsidRDefault="00E95F39" w:rsidP="00E95F39">
            <w:pPr>
              <w:widowControl/>
              <w:autoSpaceDE/>
              <w:autoSpaceDN/>
              <w:adjustRightInd/>
              <w:jc w:val="center"/>
              <w:rPr>
                <w:b/>
                <w:bCs/>
                <w:sz w:val="22"/>
                <w:szCs w:val="22"/>
              </w:rPr>
            </w:pPr>
            <w:ins w:id="5114" w:author="ERCOT" w:date="2023-10-26T12:41:00Z">
              <w:r w:rsidRPr="00E95F39">
                <w:rPr>
                  <w:sz w:val="22"/>
                  <w:szCs w:val="22"/>
                </w:rPr>
                <w:t>0</w:t>
              </w:r>
            </w:ins>
            <w:del w:id="5115" w:author="ERCOT" w:date="2023-10-26T12:41:00Z">
              <w:r w:rsidRPr="00E95F39" w:rsidDel="009C5386">
                <w:rPr>
                  <w:sz w:val="22"/>
                  <w:szCs w:val="22"/>
                </w:rPr>
                <w:delText>0</w:delText>
              </w:r>
            </w:del>
          </w:p>
        </w:tc>
      </w:tr>
      <w:tr w:rsidR="00E95F39" w:rsidRPr="00E66AD4" w14:paraId="47D51146" w14:textId="77777777" w:rsidTr="00E95F39">
        <w:trPr>
          <w:trHeight w:val="396"/>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3097437E" w14:textId="77777777" w:rsidR="00E95F39" w:rsidRPr="000357D1" w:rsidRDefault="00E95F39" w:rsidP="00E95F39">
            <w:pPr>
              <w:widowControl/>
              <w:autoSpaceDE/>
              <w:autoSpaceDN/>
              <w:adjustRightInd/>
              <w:jc w:val="center"/>
              <w:rPr>
                <w:sz w:val="22"/>
                <w:szCs w:val="22"/>
              </w:rPr>
            </w:pPr>
            <w:r w:rsidRPr="000357D1">
              <w:rPr>
                <w:b/>
                <w:bCs/>
                <w:sz w:val="22"/>
                <w:szCs w:val="22"/>
              </w:rPr>
              <w:t>Feb.</w:t>
            </w:r>
          </w:p>
        </w:tc>
        <w:tc>
          <w:tcPr>
            <w:tcW w:w="0" w:type="auto"/>
            <w:tcBorders>
              <w:top w:val="single" w:sz="4" w:space="0" w:color="000000"/>
              <w:left w:val="single" w:sz="4" w:space="0" w:color="000000"/>
              <w:bottom w:val="single" w:sz="4" w:space="0" w:color="000000"/>
              <w:right w:val="single" w:sz="4" w:space="0" w:color="000000"/>
            </w:tcBorders>
            <w:vAlign w:val="center"/>
          </w:tcPr>
          <w:p w14:paraId="36050354" w14:textId="7ACC9059" w:rsidR="00E95F39" w:rsidRPr="00E95F39" w:rsidRDefault="00E95F39" w:rsidP="00E95F39">
            <w:pPr>
              <w:widowControl/>
              <w:autoSpaceDE/>
              <w:autoSpaceDN/>
              <w:adjustRightInd/>
              <w:jc w:val="center"/>
              <w:rPr>
                <w:b/>
                <w:bCs/>
                <w:sz w:val="22"/>
                <w:szCs w:val="22"/>
              </w:rPr>
            </w:pPr>
            <w:ins w:id="5116" w:author="ERCOT" w:date="2023-10-26T12:41:00Z">
              <w:r w:rsidRPr="00E95F39">
                <w:rPr>
                  <w:sz w:val="22"/>
                  <w:szCs w:val="22"/>
                </w:rPr>
                <w:t>0</w:t>
              </w:r>
            </w:ins>
            <w:del w:id="511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95D7D16" w14:textId="3D7206CC" w:rsidR="00E95F39" w:rsidRPr="00E95F39" w:rsidRDefault="00E95F39" w:rsidP="00E95F39">
            <w:pPr>
              <w:widowControl/>
              <w:autoSpaceDE/>
              <w:autoSpaceDN/>
              <w:adjustRightInd/>
              <w:jc w:val="center"/>
              <w:rPr>
                <w:b/>
                <w:bCs/>
                <w:sz w:val="22"/>
                <w:szCs w:val="22"/>
              </w:rPr>
            </w:pPr>
            <w:ins w:id="5118" w:author="ERCOT" w:date="2023-10-26T12:41:00Z">
              <w:r w:rsidRPr="00E95F39">
                <w:rPr>
                  <w:sz w:val="22"/>
                  <w:szCs w:val="22"/>
                </w:rPr>
                <w:t>0</w:t>
              </w:r>
            </w:ins>
            <w:del w:id="511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294B174" w14:textId="4FA6154A" w:rsidR="00E95F39" w:rsidRPr="00E95F39" w:rsidRDefault="00E95F39" w:rsidP="00E95F39">
            <w:pPr>
              <w:widowControl/>
              <w:autoSpaceDE/>
              <w:autoSpaceDN/>
              <w:adjustRightInd/>
              <w:jc w:val="center"/>
              <w:rPr>
                <w:b/>
                <w:bCs/>
                <w:sz w:val="22"/>
                <w:szCs w:val="22"/>
              </w:rPr>
            </w:pPr>
            <w:ins w:id="5120" w:author="ERCOT" w:date="2023-10-26T12:41:00Z">
              <w:r w:rsidRPr="00E95F39">
                <w:rPr>
                  <w:sz w:val="22"/>
                  <w:szCs w:val="22"/>
                </w:rPr>
                <w:t>0</w:t>
              </w:r>
            </w:ins>
            <w:del w:id="512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D685760" w14:textId="53620C5E" w:rsidR="00E95F39" w:rsidRPr="00E95F39" w:rsidRDefault="00E95F39" w:rsidP="00E95F39">
            <w:pPr>
              <w:widowControl/>
              <w:autoSpaceDE/>
              <w:autoSpaceDN/>
              <w:adjustRightInd/>
              <w:jc w:val="center"/>
              <w:rPr>
                <w:b/>
                <w:bCs/>
                <w:sz w:val="22"/>
                <w:szCs w:val="22"/>
              </w:rPr>
            </w:pPr>
            <w:ins w:id="5122" w:author="ERCOT" w:date="2023-10-26T12:41:00Z">
              <w:r w:rsidRPr="00E95F39">
                <w:rPr>
                  <w:sz w:val="22"/>
                  <w:szCs w:val="22"/>
                </w:rPr>
                <w:t>0</w:t>
              </w:r>
            </w:ins>
            <w:del w:id="512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6ECEC78" w14:textId="44C27E42" w:rsidR="00E95F39" w:rsidRPr="00E95F39" w:rsidRDefault="00E95F39" w:rsidP="00E95F39">
            <w:pPr>
              <w:widowControl/>
              <w:autoSpaceDE/>
              <w:autoSpaceDN/>
              <w:adjustRightInd/>
              <w:jc w:val="center"/>
              <w:rPr>
                <w:b/>
                <w:bCs/>
                <w:sz w:val="22"/>
                <w:szCs w:val="22"/>
              </w:rPr>
            </w:pPr>
            <w:ins w:id="5124" w:author="ERCOT" w:date="2023-10-26T12:41:00Z">
              <w:r w:rsidRPr="00E95F39">
                <w:rPr>
                  <w:sz w:val="22"/>
                  <w:szCs w:val="22"/>
                </w:rPr>
                <w:t>0</w:t>
              </w:r>
            </w:ins>
            <w:del w:id="512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A389554" w14:textId="6AE3DBD1" w:rsidR="00E95F39" w:rsidRPr="00E95F39" w:rsidRDefault="00E95F39" w:rsidP="00E95F39">
            <w:pPr>
              <w:widowControl/>
              <w:autoSpaceDE/>
              <w:autoSpaceDN/>
              <w:adjustRightInd/>
              <w:jc w:val="center"/>
              <w:rPr>
                <w:b/>
                <w:bCs/>
                <w:sz w:val="22"/>
                <w:szCs w:val="22"/>
              </w:rPr>
            </w:pPr>
            <w:ins w:id="5126" w:author="ERCOT" w:date="2023-10-26T12:41:00Z">
              <w:r w:rsidRPr="00E95F39">
                <w:rPr>
                  <w:sz w:val="22"/>
                  <w:szCs w:val="22"/>
                </w:rPr>
                <w:t>0</w:t>
              </w:r>
            </w:ins>
            <w:del w:id="512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7C59A45" w14:textId="159AA705" w:rsidR="00E95F39" w:rsidRPr="00E95F39" w:rsidRDefault="00E95F39" w:rsidP="00E95F39">
            <w:pPr>
              <w:widowControl/>
              <w:autoSpaceDE/>
              <w:autoSpaceDN/>
              <w:adjustRightInd/>
              <w:jc w:val="center"/>
              <w:rPr>
                <w:b/>
                <w:bCs/>
                <w:sz w:val="22"/>
                <w:szCs w:val="22"/>
              </w:rPr>
            </w:pPr>
            <w:ins w:id="5128" w:author="ERCOT" w:date="2023-10-26T12:41:00Z">
              <w:r w:rsidRPr="00E95F39">
                <w:rPr>
                  <w:sz w:val="22"/>
                  <w:szCs w:val="22"/>
                </w:rPr>
                <w:t>0</w:t>
              </w:r>
            </w:ins>
            <w:del w:id="512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2BC3258" w14:textId="2A94171E" w:rsidR="00E95F39" w:rsidRPr="00E95F39" w:rsidRDefault="00E95F39" w:rsidP="00E95F39">
            <w:pPr>
              <w:widowControl/>
              <w:autoSpaceDE/>
              <w:autoSpaceDN/>
              <w:adjustRightInd/>
              <w:jc w:val="center"/>
              <w:rPr>
                <w:b/>
                <w:bCs/>
                <w:sz w:val="22"/>
                <w:szCs w:val="22"/>
              </w:rPr>
            </w:pPr>
            <w:ins w:id="5130" w:author="ERCOT" w:date="2023-10-26T12:41:00Z">
              <w:r w:rsidRPr="00E95F39">
                <w:rPr>
                  <w:sz w:val="22"/>
                  <w:szCs w:val="22"/>
                </w:rPr>
                <w:t>0</w:t>
              </w:r>
            </w:ins>
            <w:del w:id="513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8E41551" w14:textId="6EB6179E" w:rsidR="00E95F39" w:rsidRPr="00E95F39" w:rsidRDefault="00E95F39" w:rsidP="00E95F39">
            <w:pPr>
              <w:widowControl/>
              <w:autoSpaceDE/>
              <w:autoSpaceDN/>
              <w:adjustRightInd/>
              <w:jc w:val="center"/>
              <w:rPr>
                <w:b/>
                <w:bCs/>
                <w:sz w:val="22"/>
                <w:szCs w:val="22"/>
              </w:rPr>
            </w:pPr>
            <w:ins w:id="5132" w:author="ERCOT" w:date="2023-10-26T12:41:00Z">
              <w:r w:rsidRPr="00E95F39">
                <w:rPr>
                  <w:sz w:val="22"/>
                  <w:szCs w:val="22"/>
                </w:rPr>
                <w:t>0</w:t>
              </w:r>
            </w:ins>
            <w:del w:id="513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1127283" w14:textId="6974A32D" w:rsidR="00E95F39" w:rsidRPr="00E95F39" w:rsidRDefault="00E95F39" w:rsidP="00E95F39">
            <w:pPr>
              <w:widowControl/>
              <w:autoSpaceDE/>
              <w:autoSpaceDN/>
              <w:adjustRightInd/>
              <w:jc w:val="center"/>
              <w:rPr>
                <w:b/>
                <w:bCs/>
                <w:sz w:val="22"/>
                <w:szCs w:val="22"/>
              </w:rPr>
            </w:pPr>
            <w:ins w:id="5134" w:author="ERCOT" w:date="2023-10-26T12:41:00Z">
              <w:r w:rsidRPr="00E95F39">
                <w:rPr>
                  <w:sz w:val="22"/>
                  <w:szCs w:val="22"/>
                </w:rPr>
                <w:t>0</w:t>
              </w:r>
            </w:ins>
            <w:del w:id="513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BBFCAE5" w14:textId="63CC26A5" w:rsidR="00E95F39" w:rsidRPr="00E95F39" w:rsidRDefault="00E95F39" w:rsidP="00E95F39">
            <w:pPr>
              <w:widowControl/>
              <w:autoSpaceDE/>
              <w:autoSpaceDN/>
              <w:adjustRightInd/>
              <w:jc w:val="center"/>
              <w:rPr>
                <w:b/>
                <w:bCs/>
                <w:sz w:val="22"/>
                <w:szCs w:val="22"/>
              </w:rPr>
            </w:pPr>
            <w:ins w:id="5136" w:author="ERCOT" w:date="2023-10-26T12:41:00Z">
              <w:r w:rsidRPr="00E95F39">
                <w:rPr>
                  <w:sz w:val="22"/>
                  <w:szCs w:val="22"/>
                </w:rPr>
                <w:t>33</w:t>
              </w:r>
            </w:ins>
            <w:del w:id="5137"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7D79070" w14:textId="7C39C1F3" w:rsidR="00E95F39" w:rsidRPr="00E95F39" w:rsidRDefault="00E95F39" w:rsidP="00E95F39">
            <w:pPr>
              <w:widowControl/>
              <w:autoSpaceDE/>
              <w:autoSpaceDN/>
              <w:adjustRightInd/>
              <w:jc w:val="center"/>
              <w:rPr>
                <w:b/>
                <w:bCs/>
                <w:sz w:val="22"/>
                <w:szCs w:val="22"/>
              </w:rPr>
            </w:pPr>
            <w:ins w:id="5138" w:author="ERCOT" w:date="2023-10-26T12:41:00Z">
              <w:r w:rsidRPr="00E95F39">
                <w:rPr>
                  <w:sz w:val="22"/>
                  <w:szCs w:val="22"/>
                </w:rPr>
                <w:t>33</w:t>
              </w:r>
            </w:ins>
            <w:del w:id="5139"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3CD07B2" w14:textId="7D50EF41" w:rsidR="00E95F39" w:rsidRPr="00E95F39" w:rsidRDefault="00E95F39" w:rsidP="00E95F39">
            <w:pPr>
              <w:widowControl/>
              <w:autoSpaceDE/>
              <w:autoSpaceDN/>
              <w:adjustRightInd/>
              <w:jc w:val="center"/>
              <w:rPr>
                <w:b/>
                <w:bCs/>
                <w:sz w:val="22"/>
                <w:szCs w:val="22"/>
              </w:rPr>
            </w:pPr>
            <w:ins w:id="5140" w:author="ERCOT" w:date="2023-10-26T12:41:00Z">
              <w:r w:rsidRPr="00E95F39">
                <w:rPr>
                  <w:sz w:val="22"/>
                  <w:szCs w:val="22"/>
                </w:rPr>
                <w:t>33</w:t>
              </w:r>
            </w:ins>
            <w:del w:id="5141"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BAD0239" w14:textId="456AB70E" w:rsidR="00E95F39" w:rsidRPr="00E95F39" w:rsidRDefault="00E95F39" w:rsidP="00E95F39">
            <w:pPr>
              <w:widowControl/>
              <w:autoSpaceDE/>
              <w:autoSpaceDN/>
              <w:adjustRightInd/>
              <w:jc w:val="center"/>
              <w:rPr>
                <w:b/>
                <w:bCs/>
                <w:sz w:val="22"/>
                <w:szCs w:val="22"/>
              </w:rPr>
            </w:pPr>
            <w:ins w:id="5142" w:author="ERCOT" w:date="2023-10-26T12:41:00Z">
              <w:r w:rsidRPr="00E95F39">
                <w:rPr>
                  <w:sz w:val="22"/>
                  <w:szCs w:val="22"/>
                </w:rPr>
                <w:t>33</w:t>
              </w:r>
            </w:ins>
            <w:del w:id="5143"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73AEDEC" w14:textId="7894A41B" w:rsidR="00E95F39" w:rsidRPr="00E95F39" w:rsidRDefault="00E95F39" w:rsidP="00E95F39">
            <w:pPr>
              <w:widowControl/>
              <w:autoSpaceDE/>
              <w:autoSpaceDN/>
              <w:adjustRightInd/>
              <w:jc w:val="center"/>
              <w:rPr>
                <w:b/>
                <w:bCs/>
                <w:sz w:val="22"/>
                <w:szCs w:val="22"/>
              </w:rPr>
            </w:pPr>
            <w:ins w:id="5144" w:author="ERCOT" w:date="2023-10-26T12:41:00Z">
              <w:r w:rsidRPr="00E95F39">
                <w:rPr>
                  <w:sz w:val="22"/>
                  <w:szCs w:val="22"/>
                </w:rPr>
                <w:t>20</w:t>
              </w:r>
            </w:ins>
            <w:del w:id="5145"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AC62676" w14:textId="3C28D7C6" w:rsidR="00E95F39" w:rsidRPr="00E95F39" w:rsidRDefault="00E95F39" w:rsidP="00E95F39">
            <w:pPr>
              <w:widowControl/>
              <w:autoSpaceDE/>
              <w:autoSpaceDN/>
              <w:adjustRightInd/>
              <w:jc w:val="center"/>
              <w:rPr>
                <w:b/>
                <w:bCs/>
                <w:sz w:val="22"/>
                <w:szCs w:val="22"/>
              </w:rPr>
            </w:pPr>
            <w:ins w:id="5146" w:author="ERCOT" w:date="2023-10-26T12:41:00Z">
              <w:r w:rsidRPr="00E95F39">
                <w:rPr>
                  <w:sz w:val="22"/>
                  <w:szCs w:val="22"/>
                </w:rPr>
                <w:t>20</w:t>
              </w:r>
            </w:ins>
            <w:del w:id="5147"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EBE71C2" w14:textId="13E485BA" w:rsidR="00E95F39" w:rsidRPr="00E95F39" w:rsidRDefault="00E95F39" w:rsidP="00E95F39">
            <w:pPr>
              <w:widowControl/>
              <w:autoSpaceDE/>
              <w:autoSpaceDN/>
              <w:adjustRightInd/>
              <w:jc w:val="center"/>
              <w:rPr>
                <w:b/>
                <w:bCs/>
                <w:sz w:val="22"/>
                <w:szCs w:val="22"/>
              </w:rPr>
            </w:pPr>
            <w:ins w:id="5148" w:author="ERCOT" w:date="2023-10-26T12:41:00Z">
              <w:r w:rsidRPr="00E95F39">
                <w:rPr>
                  <w:sz w:val="22"/>
                  <w:szCs w:val="22"/>
                </w:rPr>
                <w:t>20</w:t>
              </w:r>
            </w:ins>
            <w:del w:id="5149"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B1EE0BE" w14:textId="0E5830BE" w:rsidR="00E95F39" w:rsidRPr="00E95F39" w:rsidRDefault="00E95F39" w:rsidP="00E95F39">
            <w:pPr>
              <w:widowControl/>
              <w:autoSpaceDE/>
              <w:autoSpaceDN/>
              <w:adjustRightInd/>
              <w:jc w:val="center"/>
              <w:rPr>
                <w:b/>
                <w:bCs/>
                <w:sz w:val="22"/>
                <w:szCs w:val="22"/>
              </w:rPr>
            </w:pPr>
            <w:ins w:id="5150" w:author="ERCOT" w:date="2023-10-26T12:41:00Z">
              <w:r w:rsidRPr="00E95F39">
                <w:rPr>
                  <w:sz w:val="22"/>
                  <w:szCs w:val="22"/>
                </w:rPr>
                <w:t>20</w:t>
              </w:r>
            </w:ins>
            <w:del w:id="5151"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AA09484" w14:textId="43CC31DD" w:rsidR="00E95F39" w:rsidRPr="00E95F39" w:rsidRDefault="00E95F39" w:rsidP="00E95F39">
            <w:pPr>
              <w:widowControl/>
              <w:autoSpaceDE/>
              <w:autoSpaceDN/>
              <w:adjustRightInd/>
              <w:jc w:val="center"/>
              <w:rPr>
                <w:b/>
                <w:bCs/>
                <w:sz w:val="22"/>
                <w:szCs w:val="22"/>
              </w:rPr>
            </w:pPr>
            <w:ins w:id="5152" w:author="ERCOT" w:date="2023-10-26T12:41:00Z">
              <w:r w:rsidRPr="00E95F39">
                <w:rPr>
                  <w:sz w:val="22"/>
                  <w:szCs w:val="22"/>
                </w:rPr>
                <w:t>0</w:t>
              </w:r>
            </w:ins>
            <w:del w:id="5153" w:author="ERCOT" w:date="2023-10-26T12:41:00Z">
              <w:r w:rsidRPr="00E95F39" w:rsidDel="009C5386">
                <w:rPr>
                  <w:sz w:val="22"/>
                  <w:szCs w:val="22"/>
                </w:rPr>
                <w:delText>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D6E6E56" w14:textId="5670812D" w:rsidR="00E95F39" w:rsidRPr="00E95F39" w:rsidRDefault="00E95F39" w:rsidP="00E95F39">
            <w:pPr>
              <w:widowControl/>
              <w:autoSpaceDE/>
              <w:autoSpaceDN/>
              <w:adjustRightInd/>
              <w:jc w:val="center"/>
              <w:rPr>
                <w:b/>
                <w:bCs/>
                <w:sz w:val="22"/>
                <w:szCs w:val="22"/>
              </w:rPr>
            </w:pPr>
            <w:ins w:id="5154" w:author="ERCOT" w:date="2023-10-26T12:41:00Z">
              <w:r w:rsidRPr="00E95F39">
                <w:rPr>
                  <w:sz w:val="22"/>
                  <w:szCs w:val="22"/>
                </w:rPr>
                <w:t>0</w:t>
              </w:r>
            </w:ins>
            <w:del w:id="5155" w:author="ERCOT" w:date="2023-10-26T12:41:00Z">
              <w:r w:rsidRPr="00E95F39" w:rsidDel="009C5386">
                <w:rPr>
                  <w:sz w:val="22"/>
                  <w:szCs w:val="22"/>
                </w:rPr>
                <w:delText>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08B9FAD" w14:textId="0A3157A0" w:rsidR="00E95F39" w:rsidRPr="00E95F39" w:rsidRDefault="00E95F39" w:rsidP="00E95F39">
            <w:pPr>
              <w:widowControl/>
              <w:autoSpaceDE/>
              <w:autoSpaceDN/>
              <w:adjustRightInd/>
              <w:jc w:val="center"/>
              <w:rPr>
                <w:b/>
                <w:bCs/>
                <w:sz w:val="22"/>
                <w:szCs w:val="22"/>
              </w:rPr>
            </w:pPr>
            <w:ins w:id="5156" w:author="ERCOT" w:date="2023-10-26T12:41:00Z">
              <w:r w:rsidRPr="00E95F39">
                <w:rPr>
                  <w:sz w:val="22"/>
                  <w:szCs w:val="22"/>
                </w:rPr>
                <w:t>0</w:t>
              </w:r>
            </w:ins>
            <w:del w:id="5157" w:author="ERCOT" w:date="2023-10-26T12:41:00Z">
              <w:r w:rsidRPr="00E95F39" w:rsidDel="009C5386">
                <w:rPr>
                  <w:sz w:val="22"/>
                  <w:szCs w:val="22"/>
                </w:rPr>
                <w:delText>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7797FCD" w14:textId="4050CB4A" w:rsidR="00E95F39" w:rsidRPr="00E95F39" w:rsidRDefault="00E95F39" w:rsidP="00E95F39">
            <w:pPr>
              <w:widowControl/>
              <w:autoSpaceDE/>
              <w:autoSpaceDN/>
              <w:adjustRightInd/>
              <w:jc w:val="center"/>
              <w:rPr>
                <w:b/>
                <w:bCs/>
                <w:sz w:val="22"/>
                <w:szCs w:val="22"/>
              </w:rPr>
            </w:pPr>
            <w:ins w:id="5158" w:author="ERCOT" w:date="2023-10-26T12:41:00Z">
              <w:r w:rsidRPr="00E95F39">
                <w:rPr>
                  <w:sz w:val="22"/>
                  <w:szCs w:val="22"/>
                </w:rPr>
                <w:t>0</w:t>
              </w:r>
            </w:ins>
            <w:del w:id="5159" w:author="ERCOT" w:date="2023-10-26T12:41:00Z">
              <w:r w:rsidRPr="00E95F39" w:rsidDel="009C5386">
                <w:rPr>
                  <w:sz w:val="22"/>
                  <w:szCs w:val="22"/>
                </w:rPr>
                <w:delText>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B2887AF" w14:textId="1B199A43" w:rsidR="00E95F39" w:rsidRPr="00E95F39" w:rsidRDefault="00E95F39" w:rsidP="00E95F39">
            <w:pPr>
              <w:widowControl/>
              <w:autoSpaceDE/>
              <w:autoSpaceDN/>
              <w:adjustRightInd/>
              <w:jc w:val="center"/>
              <w:rPr>
                <w:b/>
                <w:bCs/>
                <w:sz w:val="22"/>
                <w:szCs w:val="22"/>
              </w:rPr>
            </w:pPr>
            <w:ins w:id="5160" w:author="ERCOT" w:date="2023-10-26T12:41:00Z">
              <w:r w:rsidRPr="00E95F39">
                <w:rPr>
                  <w:sz w:val="22"/>
                  <w:szCs w:val="22"/>
                </w:rPr>
                <w:t>0</w:t>
              </w:r>
            </w:ins>
            <w:del w:id="516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4CE9FE7E" w14:textId="6631B7A1" w:rsidR="00E95F39" w:rsidRPr="00E95F39" w:rsidRDefault="00E95F39" w:rsidP="00E95F39">
            <w:pPr>
              <w:widowControl/>
              <w:autoSpaceDE/>
              <w:autoSpaceDN/>
              <w:adjustRightInd/>
              <w:jc w:val="center"/>
              <w:rPr>
                <w:b/>
                <w:bCs/>
                <w:sz w:val="22"/>
                <w:szCs w:val="22"/>
              </w:rPr>
            </w:pPr>
            <w:ins w:id="5162" w:author="ERCOT" w:date="2023-10-26T12:41:00Z">
              <w:r w:rsidRPr="00E95F39">
                <w:rPr>
                  <w:sz w:val="22"/>
                  <w:szCs w:val="22"/>
                </w:rPr>
                <w:t>0</w:t>
              </w:r>
            </w:ins>
            <w:del w:id="5163" w:author="ERCOT" w:date="2023-10-26T12:41:00Z">
              <w:r w:rsidRPr="00E95F39" w:rsidDel="009C5386">
                <w:rPr>
                  <w:sz w:val="22"/>
                  <w:szCs w:val="22"/>
                </w:rPr>
                <w:delText>0</w:delText>
              </w:r>
            </w:del>
          </w:p>
        </w:tc>
      </w:tr>
      <w:tr w:rsidR="00E95F39" w:rsidRPr="00E66AD4" w14:paraId="21EE2542"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54047AAD" w14:textId="77777777" w:rsidR="00E95F39" w:rsidRPr="000357D1" w:rsidRDefault="00E95F39" w:rsidP="00E95F39">
            <w:pPr>
              <w:widowControl/>
              <w:autoSpaceDE/>
              <w:autoSpaceDN/>
              <w:adjustRightInd/>
              <w:jc w:val="center"/>
              <w:rPr>
                <w:sz w:val="22"/>
                <w:szCs w:val="22"/>
              </w:rPr>
            </w:pPr>
            <w:r w:rsidRPr="000357D1">
              <w:rPr>
                <w:b/>
                <w:bCs/>
                <w:sz w:val="22"/>
                <w:szCs w:val="22"/>
              </w:rPr>
              <w:t>Mar.</w:t>
            </w:r>
          </w:p>
        </w:tc>
        <w:tc>
          <w:tcPr>
            <w:tcW w:w="0" w:type="auto"/>
            <w:tcBorders>
              <w:top w:val="single" w:sz="4" w:space="0" w:color="000000"/>
              <w:left w:val="single" w:sz="4" w:space="0" w:color="000000"/>
              <w:bottom w:val="single" w:sz="4" w:space="0" w:color="000000"/>
              <w:right w:val="single" w:sz="4" w:space="0" w:color="000000"/>
            </w:tcBorders>
            <w:vAlign w:val="center"/>
          </w:tcPr>
          <w:p w14:paraId="4AE32D4B" w14:textId="73A7710F" w:rsidR="00E95F39" w:rsidRPr="00E95F39" w:rsidRDefault="00E95F39" w:rsidP="00E95F39">
            <w:pPr>
              <w:widowControl/>
              <w:autoSpaceDE/>
              <w:autoSpaceDN/>
              <w:adjustRightInd/>
              <w:jc w:val="center"/>
              <w:rPr>
                <w:b/>
                <w:bCs/>
                <w:sz w:val="22"/>
                <w:szCs w:val="22"/>
              </w:rPr>
            </w:pPr>
            <w:ins w:id="5164" w:author="ERCOT" w:date="2023-10-26T12:41:00Z">
              <w:r w:rsidRPr="00E95F39">
                <w:rPr>
                  <w:sz w:val="22"/>
                  <w:szCs w:val="22"/>
                </w:rPr>
                <w:t>0</w:t>
              </w:r>
            </w:ins>
            <w:del w:id="516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84D660C" w14:textId="6B4B1E50" w:rsidR="00E95F39" w:rsidRPr="00E95F39" w:rsidRDefault="00E95F39" w:rsidP="00E95F39">
            <w:pPr>
              <w:widowControl/>
              <w:autoSpaceDE/>
              <w:autoSpaceDN/>
              <w:adjustRightInd/>
              <w:jc w:val="center"/>
              <w:rPr>
                <w:b/>
                <w:bCs/>
                <w:sz w:val="22"/>
                <w:szCs w:val="22"/>
              </w:rPr>
            </w:pPr>
            <w:ins w:id="5166" w:author="ERCOT" w:date="2023-10-26T12:41:00Z">
              <w:r w:rsidRPr="00E95F39">
                <w:rPr>
                  <w:sz w:val="22"/>
                  <w:szCs w:val="22"/>
                </w:rPr>
                <w:t>0</w:t>
              </w:r>
            </w:ins>
            <w:del w:id="516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C509EFF" w14:textId="3DB6FB01" w:rsidR="00E95F39" w:rsidRPr="00E95F39" w:rsidRDefault="00E95F39" w:rsidP="00E95F39">
            <w:pPr>
              <w:widowControl/>
              <w:autoSpaceDE/>
              <w:autoSpaceDN/>
              <w:adjustRightInd/>
              <w:jc w:val="center"/>
              <w:rPr>
                <w:b/>
                <w:bCs/>
                <w:sz w:val="22"/>
                <w:szCs w:val="22"/>
              </w:rPr>
            </w:pPr>
            <w:ins w:id="5168" w:author="ERCOT" w:date="2023-10-26T12:41:00Z">
              <w:r w:rsidRPr="00E95F39">
                <w:rPr>
                  <w:sz w:val="22"/>
                  <w:szCs w:val="22"/>
                </w:rPr>
                <w:t>0</w:t>
              </w:r>
            </w:ins>
            <w:del w:id="516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BF05ECC" w14:textId="2AAB7363" w:rsidR="00E95F39" w:rsidRPr="00E95F39" w:rsidRDefault="00E95F39" w:rsidP="00E95F39">
            <w:pPr>
              <w:widowControl/>
              <w:autoSpaceDE/>
              <w:autoSpaceDN/>
              <w:adjustRightInd/>
              <w:jc w:val="center"/>
              <w:rPr>
                <w:b/>
                <w:bCs/>
                <w:sz w:val="22"/>
                <w:szCs w:val="22"/>
              </w:rPr>
            </w:pPr>
            <w:ins w:id="5170" w:author="ERCOT" w:date="2023-10-26T12:41:00Z">
              <w:r w:rsidRPr="00E95F39">
                <w:rPr>
                  <w:sz w:val="22"/>
                  <w:szCs w:val="22"/>
                </w:rPr>
                <w:t>0</w:t>
              </w:r>
            </w:ins>
            <w:del w:id="517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F71A0DC" w14:textId="703FFF72" w:rsidR="00E95F39" w:rsidRPr="00E95F39" w:rsidRDefault="00E95F39" w:rsidP="00E95F39">
            <w:pPr>
              <w:widowControl/>
              <w:autoSpaceDE/>
              <w:autoSpaceDN/>
              <w:adjustRightInd/>
              <w:jc w:val="center"/>
              <w:rPr>
                <w:b/>
                <w:bCs/>
                <w:sz w:val="22"/>
                <w:szCs w:val="22"/>
              </w:rPr>
            </w:pPr>
            <w:ins w:id="5172" w:author="ERCOT" w:date="2023-10-26T12:41:00Z">
              <w:r w:rsidRPr="00E95F39">
                <w:rPr>
                  <w:sz w:val="22"/>
                  <w:szCs w:val="22"/>
                </w:rPr>
                <w:t>0</w:t>
              </w:r>
            </w:ins>
            <w:del w:id="517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534EF37" w14:textId="0F0B7337" w:rsidR="00E95F39" w:rsidRPr="00E95F39" w:rsidRDefault="00E95F39" w:rsidP="00E95F39">
            <w:pPr>
              <w:widowControl/>
              <w:autoSpaceDE/>
              <w:autoSpaceDN/>
              <w:adjustRightInd/>
              <w:jc w:val="center"/>
              <w:rPr>
                <w:b/>
                <w:bCs/>
                <w:sz w:val="22"/>
                <w:szCs w:val="22"/>
              </w:rPr>
            </w:pPr>
            <w:ins w:id="5174" w:author="ERCOT" w:date="2023-10-26T12:41:00Z">
              <w:r w:rsidRPr="00E95F39">
                <w:rPr>
                  <w:sz w:val="22"/>
                  <w:szCs w:val="22"/>
                </w:rPr>
                <w:t>0</w:t>
              </w:r>
            </w:ins>
            <w:del w:id="517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AC9DBE9" w14:textId="1E83D0C1" w:rsidR="00E95F39" w:rsidRPr="00E95F39" w:rsidRDefault="00E95F39" w:rsidP="00E95F39">
            <w:pPr>
              <w:widowControl/>
              <w:autoSpaceDE/>
              <w:autoSpaceDN/>
              <w:adjustRightInd/>
              <w:jc w:val="center"/>
              <w:rPr>
                <w:b/>
                <w:bCs/>
                <w:sz w:val="22"/>
                <w:szCs w:val="22"/>
              </w:rPr>
            </w:pPr>
            <w:ins w:id="5176" w:author="ERCOT" w:date="2023-10-26T12:41:00Z">
              <w:r w:rsidRPr="00E95F39">
                <w:rPr>
                  <w:sz w:val="22"/>
                  <w:szCs w:val="22"/>
                </w:rPr>
                <w:t>0</w:t>
              </w:r>
            </w:ins>
            <w:del w:id="517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D0645B2" w14:textId="218DB01E" w:rsidR="00E95F39" w:rsidRPr="00E95F39" w:rsidRDefault="00E95F39" w:rsidP="00E95F39">
            <w:pPr>
              <w:widowControl/>
              <w:autoSpaceDE/>
              <w:autoSpaceDN/>
              <w:adjustRightInd/>
              <w:jc w:val="center"/>
              <w:rPr>
                <w:b/>
                <w:bCs/>
                <w:sz w:val="22"/>
                <w:szCs w:val="22"/>
              </w:rPr>
            </w:pPr>
            <w:ins w:id="5178" w:author="ERCOT" w:date="2023-10-26T12:41:00Z">
              <w:r w:rsidRPr="00E95F39">
                <w:rPr>
                  <w:sz w:val="22"/>
                  <w:szCs w:val="22"/>
                </w:rPr>
                <w:t>0</w:t>
              </w:r>
            </w:ins>
            <w:del w:id="517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4ACA584" w14:textId="448A854B" w:rsidR="00E95F39" w:rsidRPr="00E95F39" w:rsidRDefault="00E95F39" w:rsidP="00E95F39">
            <w:pPr>
              <w:widowControl/>
              <w:autoSpaceDE/>
              <w:autoSpaceDN/>
              <w:adjustRightInd/>
              <w:jc w:val="center"/>
              <w:rPr>
                <w:b/>
                <w:bCs/>
                <w:sz w:val="22"/>
                <w:szCs w:val="22"/>
              </w:rPr>
            </w:pPr>
            <w:ins w:id="5180" w:author="ERCOT" w:date="2023-10-26T12:41:00Z">
              <w:r w:rsidRPr="00E95F39">
                <w:rPr>
                  <w:sz w:val="22"/>
                  <w:szCs w:val="22"/>
                </w:rPr>
                <w:t>0</w:t>
              </w:r>
            </w:ins>
            <w:del w:id="518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E56895A" w14:textId="5492D828" w:rsidR="00E95F39" w:rsidRPr="00E95F39" w:rsidRDefault="00E95F39" w:rsidP="00E95F39">
            <w:pPr>
              <w:widowControl/>
              <w:autoSpaceDE/>
              <w:autoSpaceDN/>
              <w:adjustRightInd/>
              <w:jc w:val="center"/>
              <w:rPr>
                <w:b/>
                <w:bCs/>
                <w:sz w:val="22"/>
                <w:szCs w:val="22"/>
              </w:rPr>
            </w:pPr>
            <w:ins w:id="5182" w:author="ERCOT" w:date="2023-10-26T12:41:00Z">
              <w:r w:rsidRPr="00E95F39">
                <w:rPr>
                  <w:sz w:val="22"/>
                  <w:szCs w:val="22"/>
                </w:rPr>
                <w:t>0</w:t>
              </w:r>
            </w:ins>
            <w:del w:id="518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8E017B7" w14:textId="37C9A709" w:rsidR="00E95F39" w:rsidRPr="00E95F39" w:rsidRDefault="00E95F39" w:rsidP="00E95F39">
            <w:pPr>
              <w:widowControl/>
              <w:autoSpaceDE/>
              <w:autoSpaceDN/>
              <w:adjustRightInd/>
              <w:jc w:val="center"/>
              <w:rPr>
                <w:b/>
                <w:bCs/>
                <w:sz w:val="22"/>
                <w:szCs w:val="22"/>
              </w:rPr>
            </w:pPr>
            <w:ins w:id="5184" w:author="ERCOT" w:date="2023-10-26T12:41:00Z">
              <w:r w:rsidRPr="00E95F39">
                <w:rPr>
                  <w:sz w:val="22"/>
                  <w:szCs w:val="22"/>
                </w:rPr>
                <w:t>33</w:t>
              </w:r>
            </w:ins>
            <w:del w:id="5185"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7FA8F0A" w14:textId="500919C0" w:rsidR="00E95F39" w:rsidRPr="00E95F39" w:rsidRDefault="00E95F39" w:rsidP="00E95F39">
            <w:pPr>
              <w:widowControl/>
              <w:autoSpaceDE/>
              <w:autoSpaceDN/>
              <w:adjustRightInd/>
              <w:jc w:val="center"/>
              <w:rPr>
                <w:b/>
                <w:bCs/>
                <w:sz w:val="22"/>
                <w:szCs w:val="22"/>
              </w:rPr>
            </w:pPr>
            <w:ins w:id="5186" w:author="ERCOT" w:date="2023-10-26T12:41:00Z">
              <w:r w:rsidRPr="00E95F39">
                <w:rPr>
                  <w:sz w:val="22"/>
                  <w:szCs w:val="22"/>
                </w:rPr>
                <w:t>33</w:t>
              </w:r>
            </w:ins>
            <w:del w:id="5187"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24E3804" w14:textId="5D9DE935" w:rsidR="00E95F39" w:rsidRPr="00E95F39" w:rsidRDefault="00E95F39" w:rsidP="00E95F39">
            <w:pPr>
              <w:widowControl/>
              <w:autoSpaceDE/>
              <w:autoSpaceDN/>
              <w:adjustRightInd/>
              <w:jc w:val="center"/>
              <w:rPr>
                <w:b/>
                <w:bCs/>
                <w:sz w:val="22"/>
                <w:szCs w:val="22"/>
              </w:rPr>
            </w:pPr>
            <w:ins w:id="5188" w:author="ERCOT" w:date="2023-10-26T12:41:00Z">
              <w:r w:rsidRPr="00E95F39">
                <w:rPr>
                  <w:sz w:val="22"/>
                  <w:szCs w:val="22"/>
                </w:rPr>
                <w:t>33</w:t>
              </w:r>
            </w:ins>
            <w:del w:id="5189"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DC7D2EE" w14:textId="7450FF6E" w:rsidR="00E95F39" w:rsidRPr="00E95F39" w:rsidRDefault="00E95F39" w:rsidP="00E95F39">
            <w:pPr>
              <w:widowControl/>
              <w:autoSpaceDE/>
              <w:autoSpaceDN/>
              <w:adjustRightInd/>
              <w:jc w:val="center"/>
              <w:rPr>
                <w:b/>
                <w:bCs/>
                <w:sz w:val="22"/>
                <w:szCs w:val="22"/>
              </w:rPr>
            </w:pPr>
            <w:ins w:id="5190" w:author="ERCOT" w:date="2023-10-26T12:41:00Z">
              <w:r w:rsidRPr="00E95F39">
                <w:rPr>
                  <w:sz w:val="22"/>
                  <w:szCs w:val="22"/>
                </w:rPr>
                <w:t>33</w:t>
              </w:r>
            </w:ins>
            <w:del w:id="5191"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5F400B9" w14:textId="3711F450" w:rsidR="00E95F39" w:rsidRPr="00E95F39" w:rsidRDefault="00E95F39" w:rsidP="00E95F39">
            <w:pPr>
              <w:widowControl/>
              <w:autoSpaceDE/>
              <w:autoSpaceDN/>
              <w:adjustRightInd/>
              <w:jc w:val="center"/>
              <w:rPr>
                <w:b/>
                <w:bCs/>
                <w:sz w:val="22"/>
                <w:szCs w:val="22"/>
              </w:rPr>
            </w:pPr>
            <w:ins w:id="5192" w:author="ERCOT" w:date="2023-10-26T12:41:00Z">
              <w:r w:rsidRPr="00E95F39">
                <w:rPr>
                  <w:sz w:val="22"/>
                  <w:szCs w:val="22"/>
                </w:rPr>
                <w:t>73</w:t>
              </w:r>
            </w:ins>
            <w:del w:id="5193" w:author="ERCOT" w:date="2023-10-26T12:41:00Z">
              <w:r w:rsidRPr="00E95F39" w:rsidDel="009C5386">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CCCBA9C" w14:textId="2AC5FDA8" w:rsidR="00E95F39" w:rsidRPr="00E95F39" w:rsidRDefault="00E95F39" w:rsidP="00E95F39">
            <w:pPr>
              <w:widowControl/>
              <w:autoSpaceDE/>
              <w:autoSpaceDN/>
              <w:adjustRightInd/>
              <w:jc w:val="center"/>
              <w:rPr>
                <w:b/>
                <w:bCs/>
                <w:sz w:val="22"/>
                <w:szCs w:val="22"/>
              </w:rPr>
            </w:pPr>
            <w:ins w:id="5194" w:author="ERCOT" w:date="2023-10-26T12:41:00Z">
              <w:r w:rsidRPr="00E95F39">
                <w:rPr>
                  <w:sz w:val="22"/>
                  <w:szCs w:val="22"/>
                </w:rPr>
                <w:t>73</w:t>
              </w:r>
            </w:ins>
            <w:del w:id="5195" w:author="ERCOT" w:date="2023-10-26T12:41:00Z">
              <w:r w:rsidRPr="00E95F39" w:rsidDel="009C5386">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51FC0D2" w14:textId="1D171E1D" w:rsidR="00E95F39" w:rsidRPr="00E95F39" w:rsidRDefault="00E95F39" w:rsidP="00E95F39">
            <w:pPr>
              <w:widowControl/>
              <w:autoSpaceDE/>
              <w:autoSpaceDN/>
              <w:adjustRightInd/>
              <w:jc w:val="center"/>
              <w:rPr>
                <w:b/>
                <w:bCs/>
                <w:sz w:val="22"/>
                <w:szCs w:val="22"/>
              </w:rPr>
            </w:pPr>
            <w:ins w:id="5196" w:author="ERCOT" w:date="2023-10-26T12:41:00Z">
              <w:r w:rsidRPr="00E95F39">
                <w:rPr>
                  <w:sz w:val="22"/>
                  <w:szCs w:val="22"/>
                </w:rPr>
                <w:t>73</w:t>
              </w:r>
            </w:ins>
            <w:del w:id="5197" w:author="ERCOT" w:date="2023-10-26T12:41:00Z">
              <w:r w:rsidRPr="00E95F39" w:rsidDel="009C5386">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E35236F" w14:textId="4580AA2A" w:rsidR="00E95F39" w:rsidRPr="00E95F39" w:rsidRDefault="00E95F39" w:rsidP="00E95F39">
            <w:pPr>
              <w:widowControl/>
              <w:autoSpaceDE/>
              <w:autoSpaceDN/>
              <w:adjustRightInd/>
              <w:jc w:val="center"/>
              <w:rPr>
                <w:b/>
                <w:bCs/>
                <w:sz w:val="22"/>
                <w:szCs w:val="22"/>
              </w:rPr>
            </w:pPr>
            <w:ins w:id="5198" w:author="ERCOT" w:date="2023-10-26T12:41:00Z">
              <w:r w:rsidRPr="00E95F39">
                <w:rPr>
                  <w:sz w:val="22"/>
                  <w:szCs w:val="22"/>
                </w:rPr>
                <w:t>73</w:t>
              </w:r>
            </w:ins>
            <w:del w:id="5199" w:author="ERCOT" w:date="2023-10-26T12:41:00Z">
              <w:r w:rsidRPr="00E95F39" w:rsidDel="009C5386">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79D4FCA" w14:textId="2BABF70B" w:rsidR="00E95F39" w:rsidRPr="00E95F39" w:rsidRDefault="00E95F39" w:rsidP="00E95F39">
            <w:pPr>
              <w:widowControl/>
              <w:autoSpaceDE/>
              <w:autoSpaceDN/>
              <w:adjustRightInd/>
              <w:jc w:val="center"/>
              <w:rPr>
                <w:b/>
                <w:bCs/>
                <w:sz w:val="22"/>
                <w:szCs w:val="22"/>
              </w:rPr>
            </w:pPr>
            <w:ins w:id="5200" w:author="ERCOT" w:date="2023-10-26T12:41:00Z">
              <w:r w:rsidRPr="00E95F39">
                <w:rPr>
                  <w:sz w:val="22"/>
                  <w:szCs w:val="22"/>
                </w:rPr>
                <w:t>0</w:t>
              </w:r>
            </w:ins>
            <w:del w:id="5201" w:author="ERCOT" w:date="2023-10-26T12:41:00Z">
              <w:r w:rsidRPr="00E95F39" w:rsidDel="009C5386">
                <w:rPr>
                  <w:sz w:val="22"/>
                  <w:szCs w:val="22"/>
                </w:rPr>
                <w:delText>10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90AB29A" w14:textId="1CB10C2E" w:rsidR="00E95F39" w:rsidRPr="00E95F39" w:rsidRDefault="00E95F39" w:rsidP="00E95F39">
            <w:pPr>
              <w:widowControl/>
              <w:autoSpaceDE/>
              <w:autoSpaceDN/>
              <w:adjustRightInd/>
              <w:jc w:val="center"/>
              <w:rPr>
                <w:b/>
                <w:bCs/>
                <w:sz w:val="22"/>
                <w:szCs w:val="22"/>
              </w:rPr>
            </w:pPr>
            <w:ins w:id="5202" w:author="ERCOT" w:date="2023-10-26T12:41:00Z">
              <w:r w:rsidRPr="00E95F39">
                <w:rPr>
                  <w:sz w:val="22"/>
                  <w:szCs w:val="22"/>
                </w:rPr>
                <w:t>0</w:t>
              </w:r>
            </w:ins>
            <w:del w:id="5203" w:author="ERCOT" w:date="2023-10-26T12:41:00Z">
              <w:r w:rsidRPr="00E95F39" w:rsidDel="009C5386">
                <w:rPr>
                  <w:sz w:val="22"/>
                  <w:szCs w:val="22"/>
                </w:rPr>
                <w:delText>10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A729CF4" w14:textId="0A0B2DD7" w:rsidR="00E95F39" w:rsidRPr="00E95F39" w:rsidRDefault="00E95F39" w:rsidP="00E95F39">
            <w:pPr>
              <w:widowControl/>
              <w:autoSpaceDE/>
              <w:autoSpaceDN/>
              <w:adjustRightInd/>
              <w:jc w:val="center"/>
              <w:rPr>
                <w:b/>
                <w:bCs/>
                <w:sz w:val="22"/>
                <w:szCs w:val="22"/>
              </w:rPr>
            </w:pPr>
            <w:ins w:id="5204" w:author="ERCOT" w:date="2023-10-26T12:41:00Z">
              <w:r w:rsidRPr="00E95F39">
                <w:rPr>
                  <w:sz w:val="22"/>
                  <w:szCs w:val="22"/>
                </w:rPr>
                <w:t>0</w:t>
              </w:r>
            </w:ins>
            <w:del w:id="5205" w:author="ERCOT" w:date="2023-10-26T12:41:00Z">
              <w:r w:rsidRPr="00E95F39" w:rsidDel="009C5386">
                <w:rPr>
                  <w:sz w:val="22"/>
                  <w:szCs w:val="22"/>
                </w:rPr>
                <w:delText>10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9FC22C5" w14:textId="58E335FE" w:rsidR="00E95F39" w:rsidRPr="00E95F39" w:rsidRDefault="00E95F39" w:rsidP="00E95F39">
            <w:pPr>
              <w:widowControl/>
              <w:autoSpaceDE/>
              <w:autoSpaceDN/>
              <w:adjustRightInd/>
              <w:jc w:val="center"/>
              <w:rPr>
                <w:b/>
                <w:bCs/>
                <w:sz w:val="22"/>
                <w:szCs w:val="22"/>
              </w:rPr>
            </w:pPr>
            <w:ins w:id="5206" w:author="ERCOT" w:date="2023-10-26T12:41:00Z">
              <w:r w:rsidRPr="00E95F39">
                <w:rPr>
                  <w:sz w:val="22"/>
                  <w:szCs w:val="22"/>
                </w:rPr>
                <w:t>0</w:t>
              </w:r>
            </w:ins>
            <w:del w:id="5207" w:author="ERCOT" w:date="2023-10-26T12:41:00Z">
              <w:r w:rsidRPr="00E95F39" w:rsidDel="009C5386">
                <w:rPr>
                  <w:sz w:val="22"/>
                  <w:szCs w:val="22"/>
                </w:rPr>
                <w:delText>10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8CEA925" w14:textId="2127AE4F" w:rsidR="00E95F39" w:rsidRPr="00E95F39" w:rsidRDefault="00E95F39" w:rsidP="00E95F39">
            <w:pPr>
              <w:widowControl/>
              <w:autoSpaceDE/>
              <w:autoSpaceDN/>
              <w:adjustRightInd/>
              <w:jc w:val="center"/>
              <w:rPr>
                <w:b/>
                <w:bCs/>
                <w:sz w:val="22"/>
                <w:szCs w:val="22"/>
              </w:rPr>
            </w:pPr>
            <w:ins w:id="5208" w:author="ERCOT" w:date="2023-10-26T12:41:00Z">
              <w:r w:rsidRPr="00E95F39">
                <w:rPr>
                  <w:sz w:val="22"/>
                  <w:szCs w:val="22"/>
                </w:rPr>
                <w:t>0</w:t>
              </w:r>
            </w:ins>
            <w:del w:id="520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5B3BD884" w14:textId="40CBE558" w:rsidR="00E95F39" w:rsidRPr="00E95F39" w:rsidRDefault="00E95F39" w:rsidP="00E95F39">
            <w:pPr>
              <w:widowControl/>
              <w:autoSpaceDE/>
              <w:autoSpaceDN/>
              <w:adjustRightInd/>
              <w:jc w:val="center"/>
              <w:rPr>
                <w:b/>
                <w:bCs/>
                <w:sz w:val="22"/>
                <w:szCs w:val="22"/>
              </w:rPr>
            </w:pPr>
            <w:ins w:id="5210" w:author="ERCOT" w:date="2023-10-26T12:41:00Z">
              <w:r w:rsidRPr="00E95F39">
                <w:rPr>
                  <w:sz w:val="22"/>
                  <w:szCs w:val="22"/>
                </w:rPr>
                <w:t>0</w:t>
              </w:r>
            </w:ins>
            <w:del w:id="5211" w:author="ERCOT" w:date="2023-10-26T12:41:00Z">
              <w:r w:rsidRPr="00E95F39" w:rsidDel="009C5386">
                <w:rPr>
                  <w:sz w:val="22"/>
                  <w:szCs w:val="22"/>
                </w:rPr>
                <w:delText>0</w:delText>
              </w:r>
            </w:del>
          </w:p>
        </w:tc>
      </w:tr>
      <w:tr w:rsidR="00E95F39" w:rsidRPr="00E66AD4" w14:paraId="1A74414D" w14:textId="77777777" w:rsidTr="00E95F39">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48181EA2" w14:textId="77777777" w:rsidR="00E95F39" w:rsidRPr="000357D1" w:rsidRDefault="00E95F39" w:rsidP="00E95F39">
            <w:pPr>
              <w:widowControl/>
              <w:autoSpaceDE/>
              <w:autoSpaceDN/>
              <w:adjustRightInd/>
              <w:jc w:val="center"/>
              <w:rPr>
                <w:sz w:val="22"/>
                <w:szCs w:val="22"/>
              </w:rPr>
            </w:pPr>
            <w:r w:rsidRPr="000357D1">
              <w:rPr>
                <w:b/>
                <w:bCs/>
                <w:sz w:val="22"/>
                <w:szCs w:val="22"/>
              </w:rPr>
              <w:t>Apr.</w:t>
            </w:r>
          </w:p>
        </w:tc>
        <w:tc>
          <w:tcPr>
            <w:tcW w:w="0" w:type="auto"/>
            <w:tcBorders>
              <w:top w:val="single" w:sz="4" w:space="0" w:color="000000"/>
              <w:left w:val="single" w:sz="4" w:space="0" w:color="000000"/>
              <w:bottom w:val="single" w:sz="4" w:space="0" w:color="000000"/>
              <w:right w:val="single" w:sz="4" w:space="0" w:color="000000"/>
            </w:tcBorders>
            <w:vAlign w:val="center"/>
          </w:tcPr>
          <w:p w14:paraId="605BF588" w14:textId="11788765" w:rsidR="00E95F39" w:rsidRPr="00E95F39" w:rsidRDefault="00E95F39" w:rsidP="00E95F39">
            <w:pPr>
              <w:widowControl/>
              <w:autoSpaceDE/>
              <w:autoSpaceDN/>
              <w:adjustRightInd/>
              <w:jc w:val="center"/>
              <w:rPr>
                <w:b/>
                <w:bCs/>
                <w:sz w:val="22"/>
                <w:szCs w:val="22"/>
              </w:rPr>
            </w:pPr>
            <w:ins w:id="5212" w:author="ERCOT" w:date="2023-10-26T12:41:00Z">
              <w:r w:rsidRPr="00E95F39">
                <w:rPr>
                  <w:sz w:val="22"/>
                  <w:szCs w:val="22"/>
                </w:rPr>
                <w:t>0</w:t>
              </w:r>
            </w:ins>
            <w:del w:id="521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2E74397" w14:textId="043529CB" w:rsidR="00E95F39" w:rsidRPr="00E95F39" w:rsidRDefault="00E95F39" w:rsidP="00E95F39">
            <w:pPr>
              <w:widowControl/>
              <w:autoSpaceDE/>
              <w:autoSpaceDN/>
              <w:adjustRightInd/>
              <w:jc w:val="center"/>
              <w:rPr>
                <w:b/>
                <w:bCs/>
                <w:sz w:val="22"/>
                <w:szCs w:val="22"/>
              </w:rPr>
            </w:pPr>
            <w:ins w:id="5214" w:author="ERCOT" w:date="2023-10-26T12:41:00Z">
              <w:r w:rsidRPr="00E95F39">
                <w:rPr>
                  <w:sz w:val="22"/>
                  <w:szCs w:val="22"/>
                </w:rPr>
                <w:t>0</w:t>
              </w:r>
            </w:ins>
            <w:del w:id="521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D18C1E3" w14:textId="0610BCBA" w:rsidR="00E95F39" w:rsidRPr="00E95F39" w:rsidRDefault="00E95F39" w:rsidP="00E95F39">
            <w:pPr>
              <w:widowControl/>
              <w:autoSpaceDE/>
              <w:autoSpaceDN/>
              <w:adjustRightInd/>
              <w:jc w:val="center"/>
              <w:rPr>
                <w:b/>
                <w:bCs/>
                <w:sz w:val="22"/>
                <w:szCs w:val="22"/>
              </w:rPr>
            </w:pPr>
            <w:ins w:id="5216" w:author="ERCOT" w:date="2023-10-26T12:41:00Z">
              <w:r w:rsidRPr="00E95F39">
                <w:rPr>
                  <w:sz w:val="22"/>
                  <w:szCs w:val="22"/>
                </w:rPr>
                <w:t>0</w:t>
              </w:r>
            </w:ins>
            <w:del w:id="521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9D2E69F" w14:textId="5E997788" w:rsidR="00E95F39" w:rsidRPr="00E95F39" w:rsidRDefault="00E95F39" w:rsidP="00E95F39">
            <w:pPr>
              <w:widowControl/>
              <w:autoSpaceDE/>
              <w:autoSpaceDN/>
              <w:adjustRightInd/>
              <w:jc w:val="center"/>
              <w:rPr>
                <w:b/>
                <w:bCs/>
                <w:sz w:val="22"/>
                <w:szCs w:val="22"/>
              </w:rPr>
            </w:pPr>
            <w:ins w:id="5218" w:author="ERCOT" w:date="2023-10-26T12:41:00Z">
              <w:r w:rsidRPr="00E95F39">
                <w:rPr>
                  <w:sz w:val="22"/>
                  <w:szCs w:val="22"/>
                </w:rPr>
                <w:t>0</w:t>
              </w:r>
            </w:ins>
            <w:del w:id="521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AE654B4" w14:textId="452C738E" w:rsidR="00E95F39" w:rsidRPr="00E95F39" w:rsidRDefault="00E95F39" w:rsidP="00E95F39">
            <w:pPr>
              <w:widowControl/>
              <w:autoSpaceDE/>
              <w:autoSpaceDN/>
              <w:adjustRightInd/>
              <w:jc w:val="center"/>
              <w:rPr>
                <w:b/>
                <w:bCs/>
                <w:sz w:val="22"/>
                <w:szCs w:val="22"/>
              </w:rPr>
            </w:pPr>
            <w:ins w:id="5220" w:author="ERCOT" w:date="2023-10-26T12:41:00Z">
              <w:r w:rsidRPr="00E95F39">
                <w:rPr>
                  <w:sz w:val="22"/>
                  <w:szCs w:val="22"/>
                </w:rPr>
                <w:t>0</w:t>
              </w:r>
            </w:ins>
            <w:del w:id="522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14C4971" w14:textId="72F1C964" w:rsidR="00E95F39" w:rsidRPr="00E95F39" w:rsidRDefault="00E95F39" w:rsidP="00E95F39">
            <w:pPr>
              <w:widowControl/>
              <w:autoSpaceDE/>
              <w:autoSpaceDN/>
              <w:adjustRightInd/>
              <w:jc w:val="center"/>
              <w:rPr>
                <w:b/>
                <w:bCs/>
                <w:sz w:val="22"/>
                <w:szCs w:val="22"/>
              </w:rPr>
            </w:pPr>
            <w:ins w:id="5222" w:author="ERCOT" w:date="2023-10-26T12:41:00Z">
              <w:r w:rsidRPr="00E95F39">
                <w:rPr>
                  <w:sz w:val="22"/>
                  <w:szCs w:val="22"/>
                </w:rPr>
                <w:t>0</w:t>
              </w:r>
            </w:ins>
            <w:del w:id="522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6AA5BE7" w14:textId="5223A4D8" w:rsidR="00E95F39" w:rsidRPr="00E95F39" w:rsidRDefault="00E95F39" w:rsidP="00E95F39">
            <w:pPr>
              <w:widowControl/>
              <w:autoSpaceDE/>
              <w:autoSpaceDN/>
              <w:adjustRightInd/>
              <w:jc w:val="center"/>
              <w:rPr>
                <w:b/>
                <w:bCs/>
                <w:sz w:val="22"/>
                <w:szCs w:val="22"/>
              </w:rPr>
            </w:pPr>
            <w:ins w:id="5224" w:author="ERCOT" w:date="2023-10-26T12:41:00Z">
              <w:r w:rsidRPr="00E95F39">
                <w:rPr>
                  <w:sz w:val="22"/>
                  <w:szCs w:val="22"/>
                </w:rPr>
                <w:t>0</w:t>
              </w:r>
            </w:ins>
            <w:del w:id="522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0947D52" w14:textId="5CF3CCB4" w:rsidR="00E95F39" w:rsidRPr="00E95F39" w:rsidRDefault="00E95F39" w:rsidP="00E95F39">
            <w:pPr>
              <w:widowControl/>
              <w:autoSpaceDE/>
              <w:autoSpaceDN/>
              <w:adjustRightInd/>
              <w:jc w:val="center"/>
              <w:rPr>
                <w:b/>
                <w:bCs/>
                <w:sz w:val="22"/>
                <w:szCs w:val="22"/>
              </w:rPr>
            </w:pPr>
            <w:ins w:id="5226" w:author="ERCOT" w:date="2023-10-26T12:41:00Z">
              <w:r w:rsidRPr="00E95F39">
                <w:rPr>
                  <w:sz w:val="22"/>
                  <w:szCs w:val="22"/>
                </w:rPr>
                <w:t>0</w:t>
              </w:r>
            </w:ins>
            <w:del w:id="522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B986272" w14:textId="10CC4641" w:rsidR="00E95F39" w:rsidRPr="00E95F39" w:rsidRDefault="00E95F39" w:rsidP="00E95F39">
            <w:pPr>
              <w:widowControl/>
              <w:autoSpaceDE/>
              <w:autoSpaceDN/>
              <w:adjustRightInd/>
              <w:jc w:val="center"/>
              <w:rPr>
                <w:b/>
                <w:bCs/>
                <w:sz w:val="22"/>
                <w:szCs w:val="22"/>
              </w:rPr>
            </w:pPr>
            <w:ins w:id="5228" w:author="ERCOT" w:date="2023-10-26T12:41:00Z">
              <w:r w:rsidRPr="00E95F39">
                <w:rPr>
                  <w:sz w:val="22"/>
                  <w:szCs w:val="22"/>
                </w:rPr>
                <w:t>0</w:t>
              </w:r>
            </w:ins>
            <w:del w:id="522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00576F9" w14:textId="0019F206" w:rsidR="00E95F39" w:rsidRPr="00E95F39" w:rsidRDefault="00E95F39" w:rsidP="00E95F39">
            <w:pPr>
              <w:widowControl/>
              <w:autoSpaceDE/>
              <w:autoSpaceDN/>
              <w:adjustRightInd/>
              <w:jc w:val="center"/>
              <w:rPr>
                <w:b/>
                <w:bCs/>
                <w:sz w:val="22"/>
                <w:szCs w:val="22"/>
              </w:rPr>
            </w:pPr>
            <w:ins w:id="5230" w:author="ERCOT" w:date="2023-10-26T12:41:00Z">
              <w:r w:rsidRPr="00E95F39">
                <w:rPr>
                  <w:sz w:val="22"/>
                  <w:szCs w:val="22"/>
                </w:rPr>
                <w:t>0</w:t>
              </w:r>
            </w:ins>
            <w:del w:id="523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CB1F3D7" w14:textId="3E84EDD1" w:rsidR="00E95F39" w:rsidRPr="00E95F39" w:rsidRDefault="00E95F39" w:rsidP="00E95F39">
            <w:pPr>
              <w:widowControl/>
              <w:autoSpaceDE/>
              <w:autoSpaceDN/>
              <w:adjustRightInd/>
              <w:jc w:val="center"/>
              <w:rPr>
                <w:b/>
                <w:bCs/>
                <w:sz w:val="22"/>
                <w:szCs w:val="22"/>
              </w:rPr>
            </w:pPr>
            <w:ins w:id="5232" w:author="ERCOT" w:date="2023-10-26T12:41:00Z">
              <w:r w:rsidRPr="00E95F39">
                <w:rPr>
                  <w:sz w:val="22"/>
                  <w:szCs w:val="22"/>
                </w:rPr>
                <w:t>30</w:t>
              </w:r>
            </w:ins>
            <w:del w:id="5233" w:author="ERCOT" w:date="2023-10-26T12:41:00Z">
              <w:r w:rsidRPr="00E95F39" w:rsidDel="009C5386">
                <w:rPr>
                  <w:sz w:val="22"/>
                  <w:szCs w:val="22"/>
                </w:rPr>
                <w:delText>18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1E46097" w14:textId="13BE3296" w:rsidR="00E95F39" w:rsidRPr="00E95F39" w:rsidRDefault="00E95F39" w:rsidP="00E95F39">
            <w:pPr>
              <w:widowControl/>
              <w:autoSpaceDE/>
              <w:autoSpaceDN/>
              <w:adjustRightInd/>
              <w:jc w:val="center"/>
              <w:rPr>
                <w:b/>
                <w:bCs/>
                <w:sz w:val="22"/>
                <w:szCs w:val="22"/>
              </w:rPr>
            </w:pPr>
            <w:ins w:id="5234" w:author="ERCOT" w:date="2023-10-26T12:41:00Z">
              <w:r w:rsidRPr="00E95F39">
                <w:rPr>
                  <w:sz w:val="22"/>
                  <w:szCs w:val="22"/>
                </w:rPr>
                <w:t>30</w:t>
              </w:r>
            </w:ins>
            <w:del w:id="5235" w:author="ERCOT" w:date="2023-10-26T12:41:00Z">
              <w:r w:rsidRPr="00E95F39" w:rsidDel="009C5386">
                <w:rPr>
                  <w:sz w:val="22"/>
                  <w:szCs w:val="22"/>
                </w:rPr>
                <w:delText>18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15A4066" w14:textId="6B0E7DEF" w:rsidR="00E95F39" w:rsidRPr="00E95F39" w:rsidRDefault="00E95F39" w:rsidP="00E95F39">
            <w:pPr>
              <w:widowControl/>
              <w:autoSpaceDE/>
              <w:autoSpaceDN/>
              <w:adjustRightInd/>
              <w:jc w:val="center"/>
              <w:rPr>
                <w:b/>
                <w:bCs/>
                <w:sz w:val="22"/>
                <w:szCs w:val="22"/>
              </w:rPr>
            </w:pPr>
            <w:ins w:id="5236" w:author="ERCOT" w:date="2023-10-26T12:41:00Z">
              <w:r w:rsidRPr="00E95F39">
                <w:rPr>
                  <w:sz w:val="22"/>
                  <w:szCs w:val="22"/>
                </w:rPr>
                <w:t>30</w:t>
              </w:r>
            </w:ins>
            <w:del w:id="5237" w:author="ERCOT" w:date="2023-10-26T12:41:00Z">
              <w:r w:rsidRPr="00E95F39" w:rsidDel="009C5386">
                <w:rPr>
                  <w:sz w:val="22"/>
                  <w:szCs w:val="22"/>
                </w:rPr>
                <w:delText>18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E653DBA" w14:textId="3ACFF161" w:rsidR="00E95F39" w:rsidRPr="00E95F39" w:rsidRDefault="00E95F39" w:rsidP="00E95F39">
            <w:pPr>
              <w:widowControl/>
              <w:autoSpaceDE/>
              <w:autoSpaceDN/>
              <w:adjustRightInd/>
              <w:jc w:val="center"/>
              <w:rPr>
                <w:b/>
                <w:bCs/>
                <w:sz w:val="22"/>
                <w:szCs w:val="22"/>
              </w:rPr>
            </w:pPr>
            <w:ins w:id="5238" w:author="ERCOT" w:date="2023-10-26T12:41:00Z">
              <w:r w:rsidRPr="00E95F39">
                <w:rPr>
                  <w:sz w:val="22"/>
                  <w:szCs w:val="22"/>
                </w:rPr>
                <w:t>30</w:t>
              </w:r>
            </w:ins>
            <w:del w:id="5239" w:author="ERCOT" w:date="2023-10-26T12:41:00Z">
              <w:r w:rsidRPr="00E95F39" w:rsidDel="009C5386">
                <w:rPr>
                  <w:sz w:val="22"/>
                  <w:szCs w:val="22"/>
                </w:rPr>
                <w:delText>18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CFDFD03" w14:textId="0495B013" w:rsidR="00E95F39" w:rsidRPr="00E95F39" w:rsidRDefault="00E95F39" w:rsidP="00E95F39">
            <w:pPr>
              <w:widowControl/>
              <w:autoSpaceDE/>
              <w:autoSpaceDN/>
              <w:adjustRightInd/>
              <w:jc w:val="center"/>
              <w:rPr>
                <w:b/>
                <w:bCs/>
                <w:sz w:val="22"/>
                <w:szCs w:val="22"/>
              </w:rPr>
            </w:pPr>
            <w:ins w:id="5240" w:author="ERCOT" w:date="2023-10-26T12:41:00Z">
              <w:r w:rsidRPr="00E95F39">
                <w:rPr>
                  <w:sz w:val="22"/>
                  <w:szCs w:val="22"/>
                </w:rPr>
                <w:t>55</w:t>
              </w:r>
            </w:ins>
            <w:del w:id="5241"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6E02573" w14:textId="2873E445" w:rsidR="00E95F39" w:rsidRPr="00E95F39" w:rsidRDefault="00E95F39" w:rsidP="00E95F39">
            <w:pPr>
              <w:widowControl/>
              <w:autoSpaceDE/>
              <w:autoSpaceDN/>
              <w:adjustRightInd/>
              <w:jc w:val="center"/>
              <w:rPr>
                <w:b/>
                <w:bCs/>
                <w:sz w:val="22"/>
                <w:szCs w:val="22"/>
              </w:rPr>
            </w:pPr>
            <w:ins w:id="5242" w:author="ERCOT" w:date="2023-10-26T12:41:00Z">
              <w:r w:rsidRPr="00E95F39">
                <w:rPr>
                  <w:sz w:val="22"/>
                  <w:szCs w:val="22"/>
                </w:rPr>
                <w:t>55</w:t>
              </w:r>
            </w:ins>
            <w:del w:id="5243"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0095995" w14:textId="4E763356" w:rsidR="00E95F39" w:rsidRPr="00E95F39" w:rsidRDefault="00E95F39" w:rsidP="00E95F39">
            <w:pPr>
              <w:widowControl/>
              <w:autoSpaceDE/>
              <w:autoSpaceDN/>
              <w:adjustRightInd/>
              <w:jc w:val="center"/>
              <w:rPr>
                <w:b/>
                <w:bCs/>
                <w:sz w:val="22"/>
                <w:szCs w:val="22"/>
              </w:rPr>
            </w:pPr>
            <w:ins w:id="5244" w:author="ERCOT" w:date="2023-10-26T12:41:00Z">
              <w:r w:rsidRPr="00E95F39">
                <w:rPr>
                  <w:sz w:val="22"/>
                  <w:szCs w:val="22"/>
                </w:rPr>
                <w:t>55</w:t>
              </w:r>
            </w:ins>
            <w:del w:id="5245"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1BE9ACB" w14:textId="33035EB6" w:rsidR="00E95F39" w:rsidRPr="00E95F39" w:rsidRDefault="00E95F39" w:rsidP="00E95F39">
            <w:pPr>
              <w:widowControl/>
              <w:autoSpaceDE/>
              <w:autoSpaceDN/>
              <w:adjustRightInd/>
              <w:jc w:val="center"/>
              <w:rPr>
                <w:b/>
                <w:bCs/>
                <w:sz w:val="22"/>
                <w:szCs w:val="22"/>
              </w:rPr>
            </w:pPr>
            <w:ins w:id="5246" w:author="ERCOT" w:date="2023-10-26T12:41:00Z">
              <w:r w:rsidRPr="00E95F39">
                <w:rPr>
                  <w:sz w:val="22"/>
                  <w:szCs w:val="22"/>
                </w:rPr>
                <w:t>55</w:t>
              </w:r>
            </w:ins>
            <w:del w:id="5247"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8454CA3" w14:textId="18418700" w:rsidR="00E95F39" w:rsidRPr="00E95F39" w:rsidRDefault="00E95F39" w:rsidP="00E95F39">
            <w:pPr>
              <w:widowControl/>
              <w:autoSpaceDE/>
              <w:autoSpaceDN/>
              <w:adjustRightInd/>
              <w:jc w:val="center"/>
              <w:rPr>
                <w:b/>
                <w:bCs/>
                <w:sz w:val="22"/>
                <w:szCs w:val="22"/>
              </w:rPr>
            </w:pPr>
            <w:ins w:id="5248" w:author="ERCOT" w:date="2023-10-26T12:41:00Z">
              <w:r w:rsidRPr="00E95F39">
                <w:rPr>
                  <w:sz w:val="22"/>
                  <w:szCs w:val="22"/>
                </w:rPr>
                <w:t>0</w:t>
              </w:r>
            </w:ins>
            <w:del w:id="5249" w:author="ERCOT" w:date="2023-10-26T12:41:00Z">
              <w:r w:rsidRPr="00E95F39" w:rsidDel="009C5386">
                <w:rPr>
                  <w:sz w:val="22"/>
                  <w:szCs w:val="22"/>
                </w:rPr>
                <w:delText>13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59A02D3" w14:textId="76B9BC7F" w:rsidR="00E95F39" w:rsidRPr="00E95F39" w:rsidRDefault="00E95F39" w:rsidP="00E95F39">
            <w:pPr>
              <w:widowControl/>
              <w:autoSpaceDE/>
              <w:autoSpaceDN/>
              <w:adjustRightInd/>
              <w:jc w:val="center"/>
              <w:rPr>
                <w:b/>
                <w:bCs/>
                <w:sz w:val="22"/>
                <w:szCs w:val="22"/>
              </w:rPr>
            </w:pPr>
            <w:ins w:id="5250" w:author="ERCOT" w:date="2023-10-26T12:41:00Z">
              <w:r w:rsidRPr="00E95F39">
                <w:rPr>
                  <w:sz w:val="22"/>
                  <w:szCs w:val="22"/>
                </w:rPr>
                <w:t>0</w:t>
              </w:r>
            </w:ins>
            <w:del w:id="5251" w:author="ERCOT" w:date="2023-10-26T12:41:00Z">
              <w:r w:rsidRPr="00E95F39" w:rsidDel="009C5386">
                <w:rPr>
                  <w:sz w:val="22"/>
                  <w:szCs w:val="22"/>
                </w:rPr>
                <w:delText>13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06B2AED" w14:textId="530EB975" w:rsidR="00E95F39" w:rsidRPr="00E95F39" w:rsidRDefault="00E95F39" w:rsidP="00E95F39">
            <w:pPr>
              <w:widowControl/>
              <w:autoSpaceDE/>
              <w:autoSpaceDN/>
              <w:adjustRightInd/>
              <w:jc w:val="center"/>
              <w:rPr>
                <w:b/>
                <w:bCs/>
                <w:sz w:val="22"/>
                <w:szCs w:val="22"/>
              </w:rPr>
            </w:pPr>
            <w:ins w:id="5252" w:author="ERCOT" w:date="2023-10-26T12:41:00Z">
              <w:r w:rsidRPr="00E95F39">
                <w:rPr>
                  <w:sz w:val="22"/>
                  <w:szCs w:val="22"/>
                </w:rPr>
                <w:t>0</w:t>
              </w:r>
            </w:ins>
            <w:del w:id="5253" w:author="ERCOT" w:date="2023-10-26T12:41:00Z">
              <w:r w:rsidRPr="00E95F39" w:rsidDel="009C5386">
                <w:rPr>
                  <w:sz w:val="22"/>
                  <w:szCs w:val="22"/>
                </w:rPr>
                <w:delText>13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A5A8A81" w14:textId="14B6F26D" w:rsidR="00E95F39" w:rsidRPr="00E95F39" w:rsidRDefault="00E95F39" w:rsidP="00E95F39">
            <w:pPr>
              <w:widowControl/>
              <w:autoSpaceDE/>
              <w:autoSpaceDN/>
              <w:adjustRightInd/>
              <w:jc w:val="center"/>
              <w:rPr>
                <w:b/>
                <w:bCs/>
                <w:sz w:val="22"/>
                <w:szCs w:val="22"/>
              </w:rPr>
            </w:pPr>
            <w:ins w:id="5254" w:author="ERCOT" w:date="2023-10-26T12:41:00Z">
              <w:r w:rsidRPr="00E95F39">
                <w:rPr>
                  <w:sz w:val="22"/>
                  <w:szCs w:val="22"/>
                </w:rPr>
                <w:t>0</w:t>
              </w:r>
            </w:ins>
            <w:del w:id="5255" w:author="ERCOT" w:date="2023-10-26T12:41:00Z">
              <w:r w:rsidRPr="00E95F39" w:rsidDel="009C5386">
                <w:rPr>
                  <w:sz w:val="22"/>
                  <w:szCs w:val="22"/>
                </w:rPr>
                <w:delText>13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E8070D9" w14:textId="29259036" w:rsidR="00E95F39" w:rsidRPr="00E95F39" w:rsidRDefault="00E95F39" w:rsidP="00E95F39">
            <w:pPr>
              <w:widowControl/>
              <w:autoSpaceDE/>
              <w:autoSpaceDN/>
              <w:adjustRightInd/>
              <w:jc w:val="center"/>
              <w:rPr>
                <w:b/>
                <w:bCs/>
                <w:sz w:val="22"/>
                <w:szCs w:val="22"/>
              </w:rPr>
            </w:pPr>
            <w:ins w:id="5256" w:author="ERCOT" w:date="2023-10-26T12:41:00Z">
              <w:r w:rsidRPr="00E95F39">
                <w:rPr>
                  <w:sz w:val="22"/>
                  <w:szCs w:val="22"/>
                </w:rPr>
                <w:t>0</w:t>
              </w:r>
            </w:ins>
            <w:del w:id="525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10760396" w14:textId="0320A74A" w:rsidR="00E95F39" w:rsidRPr="00E95F39" w:rsidRDefault="00E95F39" w:rsidP="00E95F39">
            <w:pPr>
              <w:widowControl/>
              <w:autoSpaceDE/>
              <w:autoSpaceDN/>
              <w:adjustRightInd/>
              <w:jc w:val="center"/>
              <w:rPr>
                <w:b/>
                <w:bCs/>
                <w:sz w:val="22"/>
                <w:szCs w:val="22"/>
              </w:rPr>
            </w:pPr>
            <w:ins w:id="5258" w:author="ERCOT" w:date="2023-10-26T12:41:00Z">
              <w:r w:rsidRPr="00E95F39">
                <w:rPr>
                  <w:sz w:val="22"/>
                  <w:szCs w:val="22"/>
                </w:rPr>
                <w:t>0</w:t>
              </w:r>
            </w:ins>
            <w:del w:id="5259" w:author="ERCOT" w:date="2023-10-26T12:41:00Z">
              <w:r w:rsidRPr="00E95F39" w:rsidDel="009C5386">
                <w:rPr>
                  <w:sz w:val="22"/>
                  <w:szCs w:val="22"/>
                </w:rPr>
                <w:delText>0</w:delText>
              </w:r>
            </w:del>
          </w:p>
        </w:tc>
      </w:tr>
      <w:tr w:rsidR="00E95F39" w:rsidRPr="00E66AD4" w14:paraId="48B1B82C"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78F9D619" w14:textId="77777777" w:rsidR="00E95F39" w:rsidRPr="000357D1" w:rsidRDefault="00E95F39" w:rsidP="00E95F39">
            <w:pPr>
              <w:widowControl/>
              <w:autoSpaceDE/>
              <w:autoSpaceDN/>
              <w:adjustRightInd/>
              <w:jc w:val="center"/>
              <w:rPr>
                <w:sz w:val="22"/>
                <w:szCs w:val="22"/>
              </w:rPr>
            </w:pPr>
            <w:r w:rsidRPr="000357D1">
              <w:rPr>
                <w:b/>
                <w:bCs/>
                <w:sz w:val="22"/>
                <w:szCs w:val="22"/>
              </w:rPr>
              <w:t>May</w:t>
            </w:r>
          </w:p>
        </w:tc>
        <w:tc>
          <w:tcPr>
            <w:tcW w:w="0" w:type="auto"/>
            <w:tcBorders>
              <w:top w:val="single" w:sz="4" w:space="0" w:color="000000"/>
              <w:left w:val="single" w:sz="4" w:space="0" w:color="000000"/>
              <w:bottom w:val="single" w:sz="4" w:space="0" w:color="000000"/>
              <w:right w:val="single" w:sz="4" w:space="0" w:color="000000"/>
            </w:tcBorders>
            <w:vAlign w:val="center"/>
          </w:tcPr>
          <w:p w14:paraId="239786F4" w14:textId="235E5F76" w:rsidR="00E95F39" w:rsidRPr="00E95F39" w:rsidRDefault="00E95F39" w:rsidP="00E95F39">
            <w:pPr>
              <w:widowControl/>
              <w:autoSpaceDE/>
              <w:autoSpaceDN/>
              <w:adjustRightInd/>
              <w:jc w:val="center"/>
              <w:rPr>
                <w:b/>
                <w:bCs/>
                <w:sz w:val="22"/>
                <w:szCs w:val="22"/>
              </w:rPr>
            </w:pPr>
            <w:ins w:id="5260" w:author="ERCOT" w:date="2023-10-26T12:41:00Z">
              <w:r w:rsidRPr="00E95F39">
                <w:rPr>
                  <w:sz w:val="22"/>
                  <w:szCs w:val="22"/>
                </w:rPr>
                <w:t>0</w:t>
              </w:r>
            </w:ins>
            <w:del w:id="526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720FA83" w14:textId="4C1BB96C" w:rsidR="00E95F39" w:rsidRPr="00E95F39" w:rsidRDefault="00E95F39" w:rsidP="00E95F39">
            <w:pPr>
              <w:widowControl/>
              <w:autoSpaceDE/>
              <w:autoSpaceDN/>
              <w:adjustRightInd/>
              <w:jc w:val="center"/>
              <w:rPr>
                <w:b/>
                <w:bCs/>
                <w:sz w:val="22"/>
                <w:szCs w:val="22"/>
              </w:rPr>
            </w:pPr>
            <w:ins w:id="5262" w:author="ERCOT" w:date="2023-10-26T12:41:00Z">
              <w:r w:rsidRPr="00E95F39">
                <w:rPr>
                  <w:sz w:val="22"/>
                  <w:szCs w:val="22"/>
                </w:rPr>
                <w:t>0</w:t>
              </w:r>
            </w:ins>
            <w:del w:id="526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7372C17" w14:textId="048A6DBC" w:rsidR="00E95F39" w:rsidRPr="00E95F39" w:rsidRDefault="00E95F39" w:rsidP="00E95F39">
            <w:pPr>
              <w:widowControl/>
              <w:autoSpaceDE/>
              <w:autoSpaceDN/>
              <w:adjustRightInd/>
              <w:jc w:val="center"/>
              <w:rPr>
                <w:b/>
                <w:bCs/>
                <w:sz w:val="22"/>
                <w:szCs w:val="22"/>
              </w:rPr>
            </w:pPr>
            <w:ins w:id="5264" w:author="ERCOT" w:date="2023-10-26T12:41:00Z">
              <w:r w:rsidRPr="00E95F39">
                <w:rPr>
                  <w:sz w:val="22"/>
                  <w:szCs w:val="22"/>
                </w:rPr>
                <w:t>0</w:t>
              </w:r>
            </w:ins>
            <w:del w:id="526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AA3202F" w14:textId="1E1E2E6F" w:rsidR="00E95F39" w:rsidRPr="00E95F39" w:rsidRDefault="00E95F39" w:rsidP="00E95F39">
            <w:pPr>
              <w:widowControl/>
              <w:autoSpaceDE/>
              <w:autoSpaceDN/>
              <w:adjustRightInd/>
              <w:jc w:val="center"/>
              <w:rPr>
                <w:b/>
                <w:bCs/>
                <w:sz w:val="22"/>
                <w:szCs w:val="22"/>
              </w:rPr>
            </w:pPr>
            <w:ins w:id="5266" w:author="ERCOT" w:date="2023-10-26T12:41:00Z">
              <w:r w:rsidRPr="00E95F39">
                <w:rPr>
                  <w:sz w:val="22"/>
                  <w:szCs w:val="22"/>
                </w:rPr>
                <w:t>0</w:t>
              </w:r>
            </w:ins>
            <w:del w:id="526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F167CE6" w14:textId="12A0208A" w:rsidR="00E95F39" w:rsidRPr="00E95F39" w:rsidRDefault="00E95F39" w:rsidP="00E95F39">
            <w:pPr>
              <w:widowControl/>
              <w:autoSpaceDE/>
              <w:autoSpaceDN/>
              <w:adjustRightInd/>
              <w:jc w:val="center"/>
              <w:rPr>
                <w:b/>
                <w:bCs/>
                <w:sz w:val="22"/>
                <w:szCs w:val="22"/>
              </w:rPr>
            </w:pPr>
            <w:ins w:id="5268" w:author="ERCOT" w:date="2023-10-26T12:41:00Z">
              <w:r w:rsidRPr="00E95F39">
                <w:rPr>
                  <w:sz w:val="22"/>
                  <w:szCs w:val="22"/>
                </w:rPr>
                <w:t>0</w:t>
              </w:r>
            </w:ins>
            <w:del w:id="526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CC24485" w14:textId="237EFE46" w:rsidR="00E95F39" w:rsidRPr="00E95F39" w:rsidRDefault="00E95F39" w:rsidP="00E95F39">
            <w:pPr>
              <w:widowControl/>
              <w:autoSpaceDE/>
              <w:autoSpaceDN/>
              <w:adjustRightInd/>
              <w:jc w:val="center"/>
              <w:rPr>
                <w:b/>
                <w:bCs/>
                <w:sz w:val="22"/>
                <w:szCs w:val="22"/>
              </w:rPr>
            </w:pPr>
            <w:ins w:id="5270" w:author="ERCOT" w:date="2023-10-26T12:41:00Z">
              <w:r w:rsidRPr="00E95F39">
                <w:rPr>
                  <w:sz w:val="22"/>
                  <w:szCs w:val="22"/>
                </w:rPr>
                <w:t>0</w:t>
              </w:r>
            </w:ins>
            <w:del w:id="527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3CB684E" w14:textId="0A9D7E6A" w:rsidR="00E95F39" w:rsidRPr="00E95F39" w:rsidRDefault="00E95F39" w:rsidP="00E95F39">
            <w:pPr>
              <w:widowControl/>
              <w:autoSpaceDE/>
              <w:autoSpaceDN/>
              <w:adjustRightInd/>
              <w:jc w:val="center"/>
              <w:rPr>
                <w:b/>
                <w:bCs/>
                <w:sz w:val="22"/>
                <w:szCs w:val="22"/>
              </w:rPr>
            </w:pPr>
            <w:ins w:id="5272" w:author="ERCOT" w:date="2023-10-26T12:41:00Z">
              <w:r w:rsidRPr="00E95F39">
                <w:rPr>
                  <w:sz w:val="22"/>
                  <w:szCs w:val="22"/>
                </w:rPr>
                <w:t>0</w:t>
              </w:r>
            </w:ins>
            <w:del w:id="527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D6D1E7A" w14:textId="53578213" w:rsidR="00E95F39" w:rsidRPr="00E95F39" w:rsidRDefault="00E95F39" w:rsidP="00E95F39">
            <w:pPr>
              <w:widowControl/>
              <w:autoSpaceDE/>
              <w:autoSpaceDN/>
              <w:adjustRightInd/>
              <w:jc w:val="center"/>
              <w:rPr>
                <w:b/>
                <w:bCs/>
                <w:sz w:val="22"/>
                <w:szCs w:val="22"/>
              </w:rPr>
            </w:pPr>
            <w:ins w:id="5274" w:author="ERCOT" w:date="2023-10-26T12:41:00Z">
              <w:r w:rsidRPr="00E95F39">
                <w:rPr>
                  <w:sz w:val="22"/>
                  <w:szCs w:val="22"/>
                </w:rPr>
                <w:t>0</w:t>
              </w:r>
            </w:ins>
            <w:del w:id="527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E36F341" w14:textId="50959D0D" w:rsidR="00E95F39" w:rsidRPr="00E95F39" w:rsidRDefault="00E95F39" w:rsidP="00E95F39">
            <w:pPr>
              <w:widowControl/>
              <w:autoSpaceDE/>
              <w:autoSpaceDN/>
              <w:adjustRightInd/>
              <w:jc w:val="center"/>
              <w:rPr>
                <w:b/>
                <w:bCs/>
                <w:sz w:val="22"/>
                <w:szCs w:val="22"/>
              </w:rPr>
            </w:pPr>
            <w:ins w:id="5276" w:author="ERCOT" w:date="2023-10-26T12:41:00Z">
              <w:r w:rsidRPr="00E95F39">
                <w:rPr>
                  <w:sz w:val="22"/>
                  <w:szCs w:val="22"/>
                </w:rPr>
                <w:t>0</w:t>
              </w:r>
            </w:ins>
            <w:del w:id="527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D1EE2A6" w14:textId="01762C9B" w:rsidR="00E95F39" w:rsidRPr="00E95F39" w:rsidRDefault="00E95F39" w:rsidP="00E95F39">
            <w:pPr>
              <w:widowControl/>
              <w:autoSpaceDE/>
              <w:autoSpaceDN/>
              <w:adjustRightInd/>
              <w:jc w:val="center"/>
              <w:rPr>
                <w:b/>
                <w:bCs/>
                <w:sz w:val="22"/>
                <w:szCs w:val="22"/>
              </w:rPr>
            </w:pPr>
            <w:ins w:id="5278" w:author="ERCOT" w:date="2023-10-26T12:41:00Z">
              <w:r w:rsidRPr="00E95F39">
                <w:rPr>
                  <w:sz w:val="22"/>
                  <w:szCs w:val="22"/>
                </w:rPr>
                <w:t>0</w:t>
              </w:r>
            </w:ins>
            <w:del w:id="527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4E9D293" w14:textId="0517D0C8" w:rsidR="00E95F39" w:rsidRPr="00E95F39" w:rsidRDefault="00E95F39" w:rsidP="00E95F39">
            <w:pPr>
              <w:widowControl/>
              <w:autoSpaceDE/>
              <w:autoSpaceDN/>
              <w:adjustRightInd/>
              <w:jc w:val="center"/>
              <w:rPr>
                <w:b/>
                <w:bCs/>
                <w:sz w:val="22"/>
                <w:szCs w:val="22"/>
              </w:rPr>
            </w:pPr>
            <w:ins w:id="5280" w:author="ERCOT" w:date="2023-10-26T12:41:00Z">
              <w:r w:rsidRPr="00E95F39">
                <w:rPr>
                  <w:sz w:val="22"/>
                  <w:szCs w:val="22"/>
                </w:rPr>
                <w:t>59</w:t>
              </w:r>
            </w:ins>
            <w:del w:id="5281" w:author="ERCOT" w:date="2023-10-26T12:41:00Z">
              <w:r w:rsidRPr="00E95F39" w:rsidDel="009C5386">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94003D4" w14:textId="148BF862" w:rsidR="00E95F39" w:rsidRPr="00E95F39" w:rsidRDefault="00E95F39" w:rsidP="00E95F39">
            <w:pPr>
              <w:widowControl/>
              <w:autoSpaceDE/>
              <w:autoSpaceDN/>
              <w:adjustRightInd/>
              <w:jc w:val="center"/>
              <w:rPr>
                <w:b/>
                <w:bCs/>
                <w:sz w:val="22"/>
                <w:szCs w:val="22"/>
              </w:rPr>
            </w:pPr>
            <w:ins w:id="5282" w:author="ERCOT" w:date="2023-10-26T12:41:00Z">
              <w:r w:rsidRPr="00E95F39">
                <w:rPr>
                  <w:sz w:val="22"/>
                  <w:szCs w:val="22"/>
                </w:rPr>
                <w:t>59</w:t>
              </w:r>
            </w:ins>
            <w:del w:id="5283" w:author="ERCOT" w:date="2023-10-26T12:41:00Z">
              <w:r w:rsidRPr="00E95F39" w:rsidDel="009C5386">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7DFBF38" w14:textId="05987598" w:rsidR="00E95F39" w:rsidRPr="00E95F39" w:rsidRDefault="00E95F39" w:rsidP="00E95F39">
            <w:pPr>
              <w:widowControl/>
              <w:autoSpaceDE/>
              <w:autoSpaceDN/>
              <w:adjustRightInd/>
              <w:jc w:val="center"/>
              <w:rPr>
                <w:b/>
                <w:bCs/>
                <w:sz w:val="22"/>
                <w:szCs w:val="22"/>
              </w:rPr>
            </w:pPr>
            <w:ins w:id="5284" w:author="ERCOT" w:date="2023-10-26T12:41:00Z">
              <w:r w:rsidRPr="00E95F39">
                <w:rPr>
                  <w:sz w:val="22"/>
                  <w:szCs w:val="22"/>
                </w:rPr>
                <w:t>59</w:t>
              </w:r>
            </w:ins>
            <w:del w:id="5285" w:author="ERCOT" w:date="2023-10-26T12:41:00Z">
              <w:r w:rsidRPr="00E95F39" w:rsidDel="009C5386">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DB7B411" w14:textId="7B805335" w:rsidR="00E95F39" w:rsidRPr="00E95F39" w:rsidRDefault="00E95F39" w:rsidP="00E95F39">
            <w:pPr>
              <w:widowControl/>
              <w:autoSpaceDE/>
              <w:autoSpaceDN/>
              <w:adjustRightInd/>
              <w:jc w:val="center"/>
              <w:rPr>
                <w:b/>
                <w:bCs/>
                <w:sz w:val="22"/>
                <w:szCs w:val="22"/>
              </w:rPr>
            </w:pPr>
            <w:ins w:id="5286" w:author="ERCOT" w:date="2023-10-26T12:41:00Z">
              <w:r w:rsidRPr="00E95F39">
                <w:rPr>
                  <w:sz w:val="22"/>
                  <w:szCs w:val="22"/>
                </w:rPr>
                <w:t>59</w:t>
              </w:r>
            </w:ins>
            <w:del w:id="5287" w:author="ERCOT" w:date="2023-10-26T12:41:00Z">
              <w:r w:rsidRPr="00E95F39" w:rsidDel="009C5386">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B83B928" w14:textId="31317F1D" w:rsidR="00E95F39" w:rsidRPr="00E95F39" w:rsidRDefault="00E95F39" w:rsidP="00E95F39">
            <w:pPr>
              <w:widowControl/>
              <w:autoSpaceDE/>
              <w:autoSpaceDN/>
              <w:adjustRightInd/>
              <w:jc w:val="center"/>
              <w:rPr>
                <w:b/>
                <w:bCs/>
                <w:sz w:val="22"/>
                <w:szCs w:val="22"/>
              </w:rPr>
            </w:pPr>
            <w:ins w:id="5288" w:author="ERCOT" w:date="2023-10-26T12:41:00Z">
              <w:r w:rsidRPr="00E95F39">
                <w:rPr>
                  <w:sz w:val="22"/>
                  <w:szCs w:val="22"/>
                </w:rPr>
                <w:t>96</w:t>
              </w:r>
            </w:ins>
            <w:del w:id="5289" w:author="ERCOT" w:date="2023-10-26T12:41:00Z">
              <w:r w:rsidRPr="00E95F39" w:rsidDel="009C5386">
                <w:rPr>
                  <w:sz w:val="22"/>
                  <w:szCs w:val="22"/>
                </w:rPr>
                <w:delText>48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7630A3A" w14:textId="6535E5C9" w:rsidR="00E95F39" w:rsidRPr="00E95F39" w:rsidRDefault="00E95F39" w:rsidP="00E95F39">
            <w:pPr>
              <w:widowControl/>
              <w:autoSpaceDE/>
              <w:autoSpaceDN/>
              <w:adjustRightInd/>
              <w:jc w:val="center"/>
              <w:rPr>
                <w:b/>
                <w:bCs/>
                <w:sz w:val="22"/>
                <w:szCs w:val="22"/>
              </w:rPr>
            </w:pPr>
            <w:ins w:id="5290" w:author="ERCOT" w:date="2023-10-26T12:41:00Z">
              <w:r w:rsidRPr="00E95F39">
                <w:rPr>
                  <w:sz w:val="22"/>
                  <w:szCs w:val="22"/>
                </w:rPr>
                <w:t>96</w:t>
              </w:r>
            </w:ins>
            <w:del w:id="5291" w:author="ERCOT" w:date="2023-10-26T12:41:00Z">
              <w:r w:rsidRPr="00E95F39" w:rsidDel="009C5386">
                <w:rPr>
                  <w:sz w:val="22"/>
                  <w:szCs w:val="22"/>
                </w:rPr>
                <w:delText>48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D8C0C9D" w14:textId="774F0AD7" w:rsidR="00E95F39" w:rsidRPr="00E95F39" w:rsidRDefault="00E95F39" w:rsidP="00E95F39">
            <w:pPr>
              <w:widowControl/>
              <w:autoSpaceDE/>
              <w:autoSpaceDN/>
              <w:adjustRightInd/>
              <w:jc w:val="center"/>
              <w:rPr>
                <w:b/>
                <w:bCs/>
                <w:sz w:val="22"/>
                <w:szCs w:val="22"/>
              </w:rPr>
            </w:pPr>
            <w:ins w:id="5292" w:author="ERCOT" w:date="2023-10-26T12:41:00Z">
              <w:r w:rsidRPr="00E95F39">
                <w:rPr>
                  <w:sz w:val="22"/>
                  <w:szCs w:val="22"/>
                </w:rPr>
                <w:t>96</w:t>
              </w:r>
            </w:ins>
            <w:del w:id="5293" w:author="ERCOT" w:date="2023-10-26T12:41:00Z">
              <w:r w:rsidRPr="00E95F39" w:rsidDel="009C5386">
                <w:rPr>
                  <w:sz w:val="22"/>
                  <w:szCs w:val="22"/>
                </w:rPr>
                <w:delText>48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0CCD00F" w14:textId="2D8C02EE" w:rsidR="00E95F39" w:rsidRPr="00E95F39" w:rsidRDefault="00E95F39" w:rsidP="00E95F39">
            <w:pPr>
              <w:widowControl/>
              <w:autoSpaceDE/>
              <w:autoSpaceDN/>
              <w:adjustRightInd/>
              <w:jc w:val="center"/>
              <w:rPr>
                <w:b/>
                <w:bCs/>
                <w:sz w:val="22"/>
                <w:szCs w:val="22"/>
              </w:rPr>
            </w:pPr>
            <w:ins w:id="5294" w:author="ERCOT" w:date="2023-10-26T12:41:00Z">
              <w:r w:rsidRPr="00E95F39">
                <w:rPr>
                  <w:sz w:val="22"/>
                  <w:szCs w:val="22"/>
                </w:rPr>
                <w:t>96</w:t>
              </w:r>
            </w:ins>
            <w:del w:id="5295" w:author="ERCOT" w:date="2023-10-26T12:41:00Z">
              <w:r w:rsidRPr="00E95F39" w:rsidDel="009C5386">
                <w:rPr>
                  <w:sz w:val="22"/>
                  <w:szCs w:val="22"/>
                </w:rPr>
                <w:delText>48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C568DF1" w14:textId="49E3ADBF" w:rsidR="00E95F39" w:rsidRPr="00E95F39" w:rsidRDefault="00E95F39" w:rsidP="00E95F39">
            <w:pPr>
              <w:widowControl/>
              <w:autoSpaceDE/>
              <w:autoSpaceDN/>
              <w:adjustRightInd/>
              <w:jc w:val="center"/>
              <w:rPr>
                <w:b/>
                <w:bCs/>
                <w:sz w:val="22"/>
                <w:szCs w:val="22"/>
              </w:rPr>
            </w:pPr>
            <w:ins w:id="5296" w:author="ERCOT" w:date="2023-10-26T12:41:00Z">
              <w:r w:rsidRPr="00E95F39">
                <w:rPr>
                  <w:sz w:val="22"/>
                  <w:szCs w:val="22"/>
                </w:rPr>
                <w:t>26</w:t>
              </w:r>
            </w:ins>
            <w:del w:id="5297" w:author="ERCOT" w:date="2023-10-26T12:41:00Z">
              <w:r w:rsidRPr="00E95F39" w:rsidDel="009C5386">
                <w:rPr>
                  <w:sz w:val="22"/>
                  <w:szCs w:val="22"/>
                </w:rPr>
                <w:delText>15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F901CC2" w14:textId="4C6AA5D5" w:rsidR="00E95F39" w:rsidRPr="00E95F39" w:rsidRDefault="00E95F39" w:rsidP="00E95F39">
            <w:pPr>
              <w:widowControl/>
              <w:autoSpaceDE/>
              <w:autoSpaceDN/>
              <w:adjustRightInd/>
              <w:jc w:val="center"/>
              <w:rPr>
                <w:b/>
                <w:bCs/>
                <w:sz w:val="22"/>
                <w:szCs w:val="22"/>
              </w:rPr>
            </w:pPr>
            <w:ins w:id="5298" w:author="ERCOT" w:date="2023-10-26T12:41:00Z">
              <w:r w:rsidRPr="00E95F39">
                <w:rPr>
                  <w:sz w:val="22"/>
                  <w:szCs w:val="22"/>
                </w:rPr>
                <w:t>26</w:t>
              </w:r>
            </w:ins>
            <w:del w:id="5299" w:author="ERCOT" w:date="2023-10-26T12:41:00Z">
              <w:r w:rsidRPr="00E95F39" w:rsidDel="009C5386">
                <w:rPr>
                  <w:sz w:val="22"/>
                  <w:szCs w:val="22"/>
                </w:rPr>
                <w:delText>15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6AC1FE3" w14:textId="75265F65" w:rsidR="00E95F39" w:rsidRPr="00E95F39" w:rsidRDefault="00E95F39" w:rsidP="00E95F39">
            <w:pPr>
              <w:widowControl/>
              <w:autoSpaceDE/>
              <w:autoSpaceDN/>
              <w:adjustRightInd/>
              <w:jc w:val="center"/>
              <w:rPr>
                <w:b/>
                <w:bCs/>
                <w:sz w:val="22"/>
                <w:szCs w:val="22"/>
              </w:rPr>
            </w:pPr>
            <w:ins w:id="5300" w:author="ERCOT" w:date="2023-10-26T12:41:00Z">
              <w:r w:rsidRPr="00E95F39">
                <w:rPr>
                  <w:sz w:val="22"/>
                  <w:szCs w:val="22"/>
                </w:rPr>
                <w:t>26</w:t>
              </w:r>
            </w:ins>
            <w:del w:id="5301" w:author="ERCOT" w:date="2023-10-26T12:41:00Z">
              <w:r w:rsidRPr="00E95F39" w:rsidDel="009C5386">
                <w:rPr>
                  <w:sz w:val="22"/>
                  <w:szCs w:val="22"/>
                </w:rPr>
                <w:delText>15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500009" w14:textId="4E80F8ED" w:rsidR="00E95F39" w:rsidRPr="00E95F39" w:rsidRDefault="00E95F39" w:rsidP="00E95F39">
            <w:pPr>
              <w:widowControl/>
              <w:autoSpaceDE/>
              <w:autoSpaceDN/>
              <w:adjustRightInd/>
              <w:jc w:val="center"/>
              <w:rPr>
                <w:b/>
                <w:bCs/>
                <w:sz w:val="22"/>
                <w:szCs w:val="22"/>
              </w:rPr>
            </w:pPr>
            <w:ins w:id="5302" w:author="ERCOT" w:date="2023-10-26T12:41:00Z">
              <w:r w:rsidRPr="00E95F39">
                <w:rPr>
                  <w:sz w:val="22"/>
                  <w:szCs w:val="22"/>
                </w:rPr>
                <w:t>26</w:t>
              </w:r>
            </w:ins>
            <w:del w:id="5303" w:author="ERCOT" w:date="2023-10-26T12:41:00Z">
              <w:r w:rsidRPr="00E95F39" w:rsidDel="009C5386">
                <w:rPr>
                  <w:sz w:val="22"/>
                  <w:szCs w:val="22"/>
                </w:rPr>
                <w:delText>15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C1E386D" w14:textId="0B4D30FA" w:rsidR="00E95F39" w:rsidRPr="00E95F39" w:rsidRDefault="00E95F39" w:rsidP="00E95F39">
            <w:pPr>
              <w:widowControl/>
              <w:autoSpaceDE/>
              <w:autoSpaceDN/>
              <w:adjustRightInd/>
              <w:jc w:val="center"/>
              <w:rPr>
                <w:b/>
                <w:bCs/>
                <w:sz w:val="22"/>
                <w:szCs w:val="22"/>
              </w:rPr>
            </w:pPr>
            <w:ins w:id="5304" w:author="ERCOT" w:date="2023-10-26T12:41:00Z">
              <w:r w:rsidRPr="00E95F39">
                <w:rPr>
                  <w:sz w:val="22"/>
                  <w:szCs w:val="22"/>
                </w:rPr>
                <w:t>0</w:t>
              </w:r>
            </w:ins>
            <w:del w:id="530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5E67A1A9" w14:textId="19FFCE23" w:rsidR="00E95F39" w:rsidRPr="00E95F39" w:rsidRDefault="00E95F39" w:rsidP="00E95F39">
            <w:pPr>
              <w:widowControl/>
              <w:autoSpaceDE/>
              <w:autoSpaceDN/>
              <w:adjustRightInd/>
              <w:jc w:val="center"/>
              <w:rPr>
                <w:b/>
                <w:bCs/>
                <w:sz w:val="22"/>
                <w:szCs w:val="22"/>
              </w:rPr>
            </w:pPr>
            <w:ins w:id="5306" w:author="ERCOT" w:date="2023-10-26T12:41:00Z">
              <w:r w:rsidRPr="00E95F39">
                <w:rPr>
                  <w:sz w:val="22"/>
                  <w:szCs w:val="22"/>
                </w:rPr>
                <w:t>0</w:t>
              </w:r>
            </w:ins>
            <w:del w:id="5307" w:author="ERCOT" w:date="2023-10-26T12:41:00Z">
              <w:r w:rsidRPr="00E95F39" w:rsidDel="009C5386">
                <w:rPr>
                  <w:sz w:val="22"/>
                  <w:szCs w:val="22"/>
                </w:rPr>
                <w:delText>0</w:delText>
              </w:r>
            </w:del>
          </w:p>
        </w:tc>
      </w:tr>
      <w:tr w:rsidR="00E95F39" w:rsidRPr="00E66AD4" w14:paraId="5CC430EE"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4F3396A" w14:textId="77777777" w:rsidR="00E95F39" w:rsidRPr="000357D1" w:rsidRDefault="00E95F39" w:rsidP="00E95F39">
            <w:pPr>
              <w:widowControl/>
              <w:autoSpaceDE/>
              <w:autoSpaceDN/>
              <w:adjustRightInd/>
              <w:jc w:val="center"/>
              <w:rPr>
                <w:sz w:val="22"/>
                <w:szCs w:val="22"/>
              </w:rPr>
            </w:pPr>
            <w:r w:rsidRPr="000357D1">
              <w:rPr>
                <w:b/>
                <w:bCs/>
                <w:sz w:val="22"/>
                <w:szCs w:val="22"/>
              </w:rPr>
              <w:t>Jun.</w:t>
            </w:r>
          </w:p>
        </w:tc>
        <w:tc>
          <w:tcPr>
            <w:tcW w:w="0" w:type="auto"/>
            <w:tcBorders>
              <w:top w:val="single" w:sz="4" w:space="0" w:color="000000"/>
              <w:left w:val="single" w:sz="4" w:space="0" w:color="000000"/>
              <w:bottom w:val="single" w:sz="4" w:space="0" w:color="000000"/>
              <w:right w:val="single" w:sz="4" w:space="0" w:color="000000"/>
            </w:tcBorders>
            <w:vAlign w:val="center"/>
          </w:tcPr>
          <w:p w14:paraId="61EE71A5" w14:textId="155F0457" w:rsidR="00E95F39" w:rsidRPr="00E95F39" w:rsidRDefault="00E95F39" w:rsidP="00E95F39">
            <w:pPr>
              <w:widowControl/>
              <w:autoSpaceDE/>
              <w:autoSpaceDN/>
              <w:adjustRightInd/>
              <w:jc w:val="center"/>
              <w:rPr>
                <w:b/>
                <w:bCs/>
                <w:sz w:val="22"/>
                <w:szCs w:val="22"/>
              </w:rPr>
            </w:pPr>
            <w:ins w:id="5308" w:author="ERCOT" w:date="2023-10-26T12:41:00Z">
              <w:r w:rsidRPr="00E95F39">
                <w:rPr>
                  <w:sz w:val="22"/>
                  <w:szCs w:val="22"/>
                </w:rPr>
                <w:t>0</w:t>
              </w:r>
            </w:ins>
            <w:del w:id="530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38AB47D" w14:textId="31E2C353" w:rsidR="00E95F39" w:rsidRPr="00E95F39" w:rsidRDefault="00E95F39" w:rsidP="00E95F39">
            <w:pPr>
              <w:widowControl/>
              <w:autoSpaceDE/>
              <w:autoSpaceDN/>
              <w:adjustRightInd/>
              <w:jc w:val="center"/>
              <w:rPr>
                <w:b/>
                <w:bCs/>
                <w:sz w:val="22"/>
                <w:szCs w:val="22"/>
              </w:rPr>
            </w:pPr>
            <w:ins w:id="5310" w:author="ERCOT" w:date="2023-10-26T12:41:00Z">
              <w:r w:rsidRPr="00E95F39">
                <w:rPr>
                  <w:sz w:val="22"/>
                  <w:szCs w:val="22"/>
                </w:rPr>
                <w:t>0</w:t>
              </w:r>
            </w:ins>
            <w:del w:id="531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B3AE851" w14:textId="43EA5C96" w:rsidR="00E95F39" w:rsidRPr="00E95F39" w:rsidRDefault="00E95F39" w:rsidP="00E95F39">
            <w:pPr>
              <w:widowControl/>
              <w:autoSpaceDE/>
              <w:autoSpaceDN/>
              <w:adjustRightInd/>
              <w:jc w:val="center"/>
              <w:rPr>
                <w:b/>
                <w:bCs/>
                <w:sz w:val="22"/>
                <w:szCs w:val="22"/>
              </w:rPr>
            </w:pPr>
            <w:ins w:id="5312" w:author="ERCOT" w:date="2023-10-26T12:41:00Z">
              <w:r w:rsidRPr="00E95F39">
                <w:rPr>
                  <w:sz w:val="22"/>
                  <w:szCs w:val="22"/>
                </w:rPr>
                <w:t>0</w:t>
              </w:r>
            </w:ins>
            <w:del w:id="531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DEF3B27" w14:textId="3301C6CB" w:rsidR="00E95F39" w:rsidRPr="00E95F39" w:rsidRDefault="00E95F39" w:rsidP="00E95F39">
            <w:pPr>
              <w:widowControl/>
              <w:autoSpaceDE/>
              <w:autoSpaceDN/>
              <w:adjustRightInd/>
              <w:jc w:val="center"/>
              <w:rPr>
                <w:b/>
                <w:bCs/>
                <w:sz w:val="22"/>
                <w:szCs w:val="22"/>
              </w:rPr>
            </w:pPr>
            <w:ins w:id="5314" w:author="ERCOT" w:date="2023-10-26T12:41:00Z">
              <w:r w:rsidRPr="00E95F39">
                <w:rPr>
                  <w:sz w:val="22"/>
                  <w:szCs w:val="22"/>
                </w:rPr>
                <w:t>0</w:t>
              </w:r>
            </w:ins>
            <w:del w:id="531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DBD04D5" w14:textId="790B316C" w:rsidR="00E95F39" w:rsidRPr="00E95F39" w:rsidRDefault="00E95F39" w:rsidP="00E95F39">
            <w:pPr>
              <w:widowControl/>
              <w:autoSpaceDE/>
              <w:autoSpaceDN/>
              <w:adjustRightInd/>
              <w:jc w:val="center"/>
              <w:rPr>
                <w:b/>
                <w:bCs/>
                <w:sz w:val="22"/>
                <w:szCs w:val="22"/>
              </w:rPr>
            </w:pPr>
            <w:ins w:id="5316" w:author="ERCOT" w:date="2023-10-26T12:41:00Z">
              <w:r w:rsidRPr="00E95F39">
                <w:rPr>
                  <w:sz w:val="22"/>
                  <w:szCs w:val="22"/>
                </w:rPr>
                <w:t>0</w:t>
              </w:r>
            </w:ins>
            <w:del w:id="531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76F4C06" w14:textId="26601E29" w:rsidR="00E95F39" w:rsidRPr="00E95F39" w:rsidRDefault="00E95F39" w:rsidP="00E95F39">
            <w:pPr>
              <w:widowControl/>
              <w:autoSpaceDE/>
              <w:autoSpaceDN/>
              <w:adjustRightInd/>
              <w:jc w:val="center"/>
              <w:rPr>
                <w:b/>
                <w:bCs/>
                <w:sz w:val="22"/>
                <w:szCs w:val="22"/>
              </w:rPr>
            </w:pPr>
            <w:ins w:id="5318" w:author="ERCOT" w:date="2023-10-26T12:41:00Z">
              <w:r w:rsidRPr="00E95F39">
                <w:rPr>
                  <w:sz w:val="22"/>
                  <w:szCs w:val="22"/>
                </w:rPr>
                <w:t>0</w:t>
              </w:r>
            </w:ins>
            <w:del w:id="531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3C46A8E" w14:textId="385320A8" w:rsidR="00E95F39" w:rsidRPr="00E95F39" w:rsidRDefault="00E95F39" w:rsidP="00E95F39">
            <w:pPr>
              <w:widowControl/>
              <w:autoSpaceDE/>
              <w:autoSpaceDN/>
              <w:adjustRightInd/>
              <w:jc w:val="center"/>
              <w:rPr>
                <w:b/>
                <w:bCs/>
                <w:sz w:val="22"/>
                <w:szCs w:val="22"/>
              </w:rPr>
            </w:pPr>
            <w:ins w:id="5320" w:author="ERCOT" w:date="2023-10-26T12:41:00Z">
              <w:r w:rsidRPr="00E95F39">
                <w:rPr>
                  <w:sz w:val="22"/>
                  <w:szCs w:val="22"/>
                </w:rPr>
                <w:t>0</w:t>
              </w:r>
            </w:ins>
            <w:del w:id="532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138A467" w14:textId="13707A14" w:rsidR="00E95F39" w:rsidRPr="00E95F39" w:rsidRDefault="00E95F39" w:rsidP="00E95F39">
            <w:pPr>
              <w:widowControl/>
              <w:autoSpaceDE/>
              <w:autoSpaceDN/>
              <w:adjustRightInd/>
              <w:jc w:val="center"/>
              <w:rPr>
                <w:b/>
                <w:bCs/>
                <w:sz w:val="22"/>
                <w:szCs w:val="22"/>
              </w:rPr>
            </w:pPr>
            <w:ins w:id="5322" w:author="ERCOT" w:date="2023-10-26T12:41:00Z">
              <w:r w:rsidRPr="00E95F39">
                <w:rPr>
                  <w:sz w:val="22"/>
                  <w:szCs w:val="22"/>
                </w:rPr>
                <w:t>0</w:t>
              </w:r>
            </w:ins>
            <w:del w:id="532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507BC97" w14:textId="165A6DD4" w:rsidR="00E95F39" w:rsidRPr="00E95F39" w:rsidRDefault="00E95F39" w:rsidP="00E95F39">
            <w:pPr>
              <w:widowControl/>
              <w:autoSpaceDE/>
              <w:autoSpaceDN/>
              <w:adjustRightInd/>
              <w:jc w:val="center"/>
              <w:rPr>
                <w:b/>
                <w:bCs/>
                <w:sz w:val="22"/>
                <w:szCs w:val="22"/>
              </w:rPr>
            </w:pPr>
            <w:ins w:id="5324" w:author="ERCOT" w:date="2023-10-26T12:41:00Z">
              <w:r w:rsidRPr="00E95F39">
                <w:rPr>
                  <w:sz w:val="22"/>
                  <w:szCs w:val="22"/>
                </w:rPr>
                <w:t>0</w:t>
              </w:r>
            </w:ins>
            <w:del w:id="532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4DAB709" w14:textId="39C31B97" w:rsidR="00E95F39" w:rsidRPr="00E95F39" w:rsidRDefault="00E95F39" w:rsidP="00E95F39">
            <w:pPr>
              <w:widowControl/>
              <w:autoSpaceDE/>
              <w:autoSpaceDN/>
              <w:adjustRightInd/>
              <w:jc w:val="center"/>
              <w:rPr>
                <w:b/>
                <w:bCs/>
                <w:sz w:val="22"/>
                <w:szCs w:val="22"/>
              </w:rPr>
            </w:pPr>
            <w:ins w:id="5326" w:author="ERCOT" w:date="2023-10-26T12:41:00Z">
              <w:r w:rsidRPr="00E95F39">
                <w:rPr>
                  <w:sz w:val="22"/>
                  <w:szCs w:val="22"/>
                </w:rPr>
                <w:t>0</w:t>
              </w:r>
            </w:ins>
            <w:del w:id="532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5ACA75D" w14:textId="41AB4CDA" w:rsidR="00E95F39" w:rsidRPr="00E95F39" w:rsidRDefault="00E95F39" w:rsidP="00E95F39">
            <w:pPr>
              <w:widowControl/>
              <w:autoSpaceDE/>
              <w:autoSpaceDN/>
              <w:adjustRightInd/>
              <w:jc w:val="center"/>
              <w:rPr>
                <w:b/>
                <w:bCs/>
                <w:sz w:val="22"/>
                <w:szCs w:val="22"/>
              </w:rPr>
            </w:pPr>
            <w:ins w:id="5328" w:author="ERCOT" w:date="2023-10-26T12:41:00Z">
              <w:r w:rsidRPr="00E95F39">
                <w:rPr>
                  <w:sz w:val="22"/>
                  <w:szCs w:val="22"/>
                </w:rPr>
                <w:t>17</w:t>
              </w:r>
            </w:ins>
            <w:del w:id="5329"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B9D857C" w14:textId="73E52AFC" w:rsidR="00E95F39" w:rsidRPr="00E95F39" w:rsidRDefault="00E95F39" w:rsidP="00E95F39">
            <w:pPr>
              <w:widowControl/>
              <w:autoSpaceDE/>
              <w:autoSpaceDN/>
              <w:adjustRightInd/>
              <w:jc w:val="center"/>
              <w:rPr>
                <w:b/>
                <w:bCs/>
                <w:sz w:val="22"/>
                <w:szCs w:val="22"/>
              </w:rPr>
            </w:pPr>
            <w:ins w:id="5330" w:author="ERCOT" w:date="2023-10-26T12:41:00Z">
              <w:r w:rsidRPr="00E95F39">
                <w:rPr>
                  <w:sz w:val="22"/>
                  <w:szCs w:val="22"/>
                </w:rPr>
                <w:t>17</w:t>
              </w:r>
            </w:ins>
            <w:del w:id="5331"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516B2B3" w14:textId="0B0F01FB" w:rsidR="00E95F39" w:rsidRPr="00E95F39" w:rsidRDefault="00E95F39" w:rsidP="00E95F39">
            <w:pPr>
              <w:widowControl/>
              <w:autoSpaceDE/>
              <w:autoSpaceDN/>
              <w:adjustRightInd/>
              <w:jc w:val="center"/>
              <w:rPr>
                <w:b/>
                <w:bCs/>
                <w:sz w:val="22"/>
                <w:szCs w:val="22"/>
              </w:rPr>
            </w:pPr>
            <w:ins w:id="5332" w:author="ERCOT" w:date="2023-10-26T12:41:00Z">
              <w:r w:rsidRPr="00E95F39">
                <w:rPr>
                  <w:sz w:val="22"/>
                  <w:szCs w:val="22"/>
                </w:rPr>
                <w:t>17</w:t>
              </w:r>
            </w:ins>
            <w:del w:id="5333"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2D24FE5" w14:textId="75172678" w:rsidR="00E95F39" w:rsidRPr="00E95F39" w:rsidRDefault="00E95F39" w:rsidP="00E95F39">
            <w:pPr>
              <w:widowControl/>
              <w:autoSpaceDE/>
              <w:autoSpaceDN/>
              <w:adjustRightInd/>
              <w:jc w:val="center"/>
              <w:rPr>
                <w:b/>
                <w:bCs/>
                <w:sz w:val="22"/>
                <w:szCs w:val="22"/>
              </w:rPr>
            </w:pPr>
            <w:ins w:id="5334" w:author="ERCOT" w:date="2023-10-26T12:41:00Z">
              <w:r w:rsidRPr="00E95F39">
                <w:rPr>
                  <w:sz w:val="22"/>
                  <w:szCs w:val="22"/>
                </w:rPr>
                <w:t>17</w:t>
              </w:r>
            </w:ins>
            <w:del w:id="5335"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9500059" w14:textId="6EBE4AB8" w:rsidR="00E95F39" w:rsidRPr="00E95F39" w:rsidRDefault="00E95F39" w:rsidP="00E95F39">
            <w:pPr>
              <w:widowControl/>
              <w:autoSpaceDE/>
              <w:autoSpaceDN/>
              <w:adjustRightInd/>
              <w:jc w:val="center"/>
              <w:rPr>
                <w:b/>
                <w:bCs/>
                <w:sz w:val="22"/>
                <w:szCs w:val="22"/>
              </w:rPr>
            </w:pPr>
            <w:ins w:id="5336" w:author="ERCOT" w:date="2023-10-26T12:41:00Z">
              <w:r w:rsidRPr="00E95F39">
                <w:rPr>
                  <w:sz w:val="22"/>
                  <w:szCs w:val="22"/>
                </w:rPr>
                <w:t>41</w:t>
              </w:r>
            </w:ins>
            <w:del w:id="5337" w:author="ERCOT" w:date="2023-10-26T12:41:00Z">
              <w:r w:rsidRPr="00E95F39" w:rsidDel="009C5386">
                <w:rPr>
                  <w:sz w:val="22"/>
                  <w:szCs w:val="22"/>
                </w:rPr>
                <w:delText>30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D2A2F59" w14:textId="225AD9B2" w:rsidR="00E95F39" w:rsidRPr="00E95F39" w:rsidRDefault="00E95F39" w:rsidP="00E95F39">
            <w:pPr>
              <w:widowControl/>
              <w:autoSpaceDE/>
              <w:autoSpaceDN/>
              <w:adjustRightInd/>
              <w:jc w:val="center"/>
              <w:rPr>
                <w:b/>
                <w:bCs/>
                <w:sz w:val="22"/>
                <w:szCs w:val="22"/>
              </w:rPr>
            </w:pPr>
            <w:ins w:id="5338" w:author="ERCOT" w:date="2023-10-26T12:41:00Z">
              <w:r w:rsidRPr="00E95F39">
                <w:rPr>
                  <w:sz w:val="22"/>
                  <w:szCs w:val="22"/>
                </w:rPr>
                <w:t>41</w:t>
              </w:r>
            </w:ins>
            <w:del w:id="5339" w:author="ERCOT" w:date="2023-10-26T12:41:00Z">
              <w:r w:rsidRPr="00E95F39" w:rsidDel="009C5386">
                <w:rPr>
                  <w:sz w:val="22"/>
                  <w:szCs w:val="22"/>
                </w:rPr>
                <w:delText>30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6673B14" w14:textId="454E7F0C" w:rsidR="00E95F39" w:rsidRPr="00E95F39" w:rsidRDefault="00E95F39" w:rsidP="00E95F39">
            <w:pPr>
              <w:widowControl/>
              <w:autoSpaceDE/>
              <w:autoSpaceDN/>
              <w:adjustRightInd/>
              <w:jc w:val="center"/>
              <w:rPr>
                <w:b/>
                <w:bCs/>
                <w:sz w:val="22"/>
                <w:szCs w:val="22"/>
              </w:rPr>
            </w:pPr>
            <w:ins w:id="5340" w:author="ERCOT" w:date="2023-10-26T12:41:00Z">
              <w:r w:rsidRPr="00E95F39">
                <w:rPr>
                  <w:sz w:val="22"/>
                  <w:szCs w:val="22"/>
                </w:rPr>
                <w:t>41</w:t>
              </w:r>
            </w:ins>
            <w:del w:id="5341" w:author="ERCOT" w:date="2023-10-26T12:41:00Z">
              <w:r w:rsidRPr="00E95F39" w:rsidDel="009C5386">
                <w:rPr>
                  <w:sz w:val="22"/>
                  <w:szCs w:val="22"/>
                </w:rPr>
                <w:delText>30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1524EA0" w14:textId="3E243C08" w:rsidR="00E95F39" w:rsidRPr="00E95F39" w:rsidRDefault="00E95F39" w:rsidP="00E95F39">
            <w:pPr>
              <w:widowControl/>
              <w:autoSpaceDE/>
              <w:autoSpaceDN/>
              <w:adjustRightInd/>
              <w:jc w:val="center"/>
              <w:rPr>
                <w:b/>
                <w:bCs/>
                <w:sz w:val="22"/>
                <w:szCs w:val="22"/>
              </w:rPr>
            </w:pPr>
            <w:ins w:id="5342" w:author="ERCOT" w:date="2023-10-26T12:41:00Z">
              <w:r w:rsidRPr="00E95F39">
                <w:rPr>
                  <w:sz w:val="22"/>
                  <w:szCs w:val="22"/>
                </w:rPr>
                <w:t>41</w:t>
              </w:r>
            </w:ins>
            <w:del w:id="5343" w:author="ERCOT" w:date="2023-10-26T12:41:00Z">
              <w:r w:rsidRPr="00E95F39" w:rsidDel="009C5386">
                <w:rPr>
                  <w:sz w:val="22"/>
                  <w:szCs w:val="22"/>
                </w:rPr>
                <w:delText>30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D9F1A3A" w14:textId="54606255" w:rsidR="00E95F39" w:rsidRPr="00E95F39" w:rsidRDefault="00E95F39" w:rsidP="00E95F39">
            <w:pPr>
              <w:widowControl/>
              <w:autoSpaceDE/>
              <w:autoSpaceDN/>
              <w:adjustRightInd/>
              <w:jc w:val="center"/>
              <w:rPr>
                <w:b/>
                <w:bCs/>
                <w:sz w:val="22"/>
                <w:szCs w:val="22"/>
              </w:rPr>
            </w:pPr>
            <w:ins w:id="5344" w:author="ERCOT" w:date="2023-10-26T12:41:00Z">
              <w:r w:rsidRPr="00E95F39">
                <w:rPr>
                  <w:sz w:val="22"/>
                  <w:szCs w:val="22"/>
                </w:rPr>
                <w:t>37</w:t>
              </w:r>
            </w:ins>
            <w:del w:id="5345" w:author="ERCOT" w:date="2023-10-26T12:41:00Z">
              <w:r w:rsidRPr="00E95F39" w:rsidDel="009C5386">
                <w:rPr>
                  <w:sz w:val="22"/>
                  <w:szCs w:val="22"/>
                </w:rPr>
                <w:delText>36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BBE1590" w14:textId="480EF9E0" w:rsidR="00E95F39" w:rsidRPr="00E95F39" w:rsidRDefault="00E95F39" w:rsidP="00E95F39">
            <w:pPr>
              <w:widowControl/>
              <w:autoSpaceDE/>
              <w:autoSpaceDN/>
              <w:adjustRightInd/>
              <w:jc w:val="center"/>
              <w:rPr>
                <w:b/>
                <w:bCs/>
                <w:sz w:val="22"/>
                <w:szCs w:val="22"/>
              </w:rPr>
            </w:pPr>
            <w:ins w:id="5346" w:author="ERCOT" w:date="2023-10-26T12:41:00Z">
              <w:r w:rsidRPr="00E95F39">
                <w:rPr>
                  <w:sz w:val="22"/>
                  <w:szCs w:val="22"/>
                </w:rPr>
                <w:t>37</w:t>
              </w:r>
            </w:ins>
            <w:del w:id="5347" w:author="ERCOT" w:date="2023-10-26T12:41:00Z">
              <w:r w:rsidRPr="00E95F39" w:rsidDel="009C5386">
                <w:rPr>
                  <w:sz w:val="22"/>
                  <w:szCs w:val="22"/>
                </w:rPr>
                <w:delText>36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64DFDC5" w14:textId="469B78F7" w:rsidR="00E95F39" w:rsidRPr="00E95F39" w:rsidRDefault="00E95F39" w:rsidP="00E95F39">
            <w:pPr>
              <w:widowControl/>
              <w:autoSpaceDE/>
              <w:autoSpaceDN/>
              <w:adjustRightInd/>
              <w:jc w:val="center"/>
              <w:rPr>
                <w:b/>
                <w:bCs/>
                <w:sz w:val="22"/>
                <w:szCs w:val="22"/>
              </w:rPr>
            </w:pPr>
            <w:ins w:id="5348" w:author="ERCOT" w:date="2023-10-26T12:41:00Z">
              <w:r w:rsidRPr="00E95F39">
                <w:rPr>
                  <w:sz w:val="22"/>
                  <w:szCs w:val="22"/>
                </w:rPr>
                <w:t>37</w:t>
              </w:r>
            </w:ins>
            <w:del w:id="5349" w:author="ERCOT" w:date="2023-10-26T12:41:00Z">
              <w:r w:rsidRPr="00E95F39" w:rsidDel="009C5386">
                <w:rPr>
                  <w:sz w:val="22"/>
                  <w:szCs w:val="22"/>
                </w:rPr>
                <w:delText>36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90D3AD8" w14:textId="211F118B" w:rsidR="00E95F39" w:rsidRPr="00E95F39" w:rsidRDefault="00E95F39" w:rsidP="00E95F39">
            <w:pPr>
              <w:widowControl/>
              <w:autoSpaceDE/>
              <w:autoSpaceDN/>
              <w:adjustRightInd/>
              <w:jc w:val="center"/>
              <w:rPr>
                <w:b/>
                <w:bCs/>
                <w:sz w:val="22"/>
                <w:szCs w:val="22"/>
              </w:rPr>
            </w:pPr>
            <w:ins w:id="5350" w:author="ERCOT" w:date="2023-10-26T12:41:00Z">
              <w:r w:rsidRPr="00E95F39">
                <w:rPr>
                  <w:sz w:val="22"/>
                  <w:szCs w:val="22"/>
                </w:rPr>
                <w:t>37</w:t>
              </w:r>
            </w:ins>
            <w:del w:id="5351" w:author="ERCOT" w:date="2023-10-26T12:41:00Z">
              <w:r w:rsidRPr="00E95F39" w:rsidDel="009C5386">
                <w:rPr>
                  <w:sz w:val="22"/>
                  <w:szCs w:val="22"/>
                </w:rPr>
                <w:delText>36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B9746DD" w14:textId="108C63EF" w:rsidR="00E95F39" w:rsidRPr="00E95F39" w:rsidRDefault="00E95F39" w:rsidP="00E95F39">
            <w:pPr>
              <w:widowControl/>
              <w:autoSpaceDE/>
              <w:autoSpaceDN/>
              <w:adjustRightInd/>
              <w:jc w:val="center"/>
              <w:rPr>
                <w:b/>
                <w:bCs/>
                <w:sz w:val="22"/>
                <w:szCs w:val="22"/>
              </w:rPr>
            </w:pPr>
            <w:ins w:id="5352" w:author="ERCOT" w:date="2023-10-26T12:41:00Z">
              <w:r w:rsidRPr="00E95F39">
                <w:rPr>
                  <w:sz w:val="22"/>
                  <w:szCs w:val="22"/>
                </w:rPr>
                <w:t>0</w:t>
              </w:r>
            </w:ins>
            <w:del w:id="535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15865053" w14:textId="308F9FE9" w:rsidR="00E95F39" w:rsidRPr="00E95F39" w:rsidRDefault="00E95F39" w:rsidP="00E95F39">
            <w:pPr>
              <w:widowControl/>
              <w:autoSpaceDE/>
              <w:autoSpaceDN/>
              <w:adjustRightInd/>
              <w:jc w:val="center"/>
              <w:rPr>
                <w:b/>
                <w:bCs/>
                <w:sz w:val="22"/>
                <w:szCs w:val="22"/>
              </w:rPr>
            </w:pPr>
            <w:ins w:id="5354" w:author="ERCOT" w:date="2023-10-26T12:41:00Z">
              <w:r w:rsidRPr="00E95F39">
                <w:rPr>
                  <w:sz w:val="22"/>
                  <w:szCs w:val="22"/>
                </w:rPr>
                <w:t>0</w:t>
              </w:r>
            </w:ins>
            <w:del w:id="5355" w:author="ERCOT" w:date="2023-10-26T12:41:00Z">
              <w:r w:rsidRPr="00E95F39" w:rsidDel="009C5386">
                <w:rPr>
                  <w:sz w:val="22"/>
                  <w:szCs w:val="22"/>
                </w:rPr>
                <w:delText>0</w:delText>
              </w:r>
            </w:del>
          </w:p>
        </w:tc>
      </w:tr>
      <w:tr w:rsidR="00E95F39" w:rsidRPr="00E66AD4" w14:paraId="54D038AC" w14:textId="77777777" w:rsidTr="00E95F39">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D95FDD0" w14:textId="77777777" w:rsidR="00E95F39" w:rsidRPr="000357D1" w:rsidRDefault="00E95F39" w:rsidP="00E95F39">
            <w:pPr>
              <w:widowControl/>
              <w:autoSpaceDE/>
              <w:autoSpaceDN/>
              <w:adjustRightInd/>
              <w:jc w:val="center"/>
              <w:rPr>
                <w:sz w:val="22"/>
                <w:szCs w:val="22"/>
              </w:rPr>
            </w:pPr>
            <w:r w:rsidRPr="000357D1">
              <w:rPr>
                <w:b/>
                <w:bCs/>
                <w:sz w:val="22"/>
                <w:szCs w:val="22"/>
              </w:rPr>
              <w:t>Jul.</w:t>
            </w:r>
          </w:p>
        </w:tc>
        <w:tc>
          <w:tcPr>
            <w:tcW w:w="0" w:type="auto"/>
            <w:tcBorders>
              <w:top w:val="single" w:sz="4" w:space="0" w:color="000000"/>
              <w:left w:val="single" w:sz="4" w:space="0" w:color="000000"/>
              <w:bottom w:val="single" w:sz="4" w:space="0" w:color="000000"/>
              <w:right w:val="single" w:sz="4" w:space="0" w:color="000000"/>
            </w:tcBorders>
            <w:vAlign w:val="center"/>
          </w:tcPr>
          <w:p w14:paraId="2E370F39" w14:textId="5D25ACCE" w:rsidR="00E95F39" w:rsidRPr="00E95F39" w:rsidRDefault="00E95F39" w:rsidP="00E95F39">
            <w:pPr>
              <w:widowControl/>
              <w:autoSpaceDE/>
              <w:autoSpaceDN/>
              <w:adjustRightInd/>
              <w:jc w:val="center"/>
              <w:rPr>
                <w:b/>
                <w:bCs/>
                <w:sz w:val="22"/>
                <w:szCs w:val="22"/>
              </w:rPr>
            </w:pPr>
            <w:ins w:id="5356" w:author="ERCOT" w:date="2023-10-26T12:41:00Z">
              <w:r w:rsidRPr="00E95F39">
                <w:rPr>
                  <w:sz w:val="22"/>
                  <w:szCs w:val="22"/>
                </w:rPr>
                <w:t>0</w:t>
              </w:r>
            </w:ins>
            <w:del w:id="535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14FBE86" w14:textId="3D5EA8BA" w:rsidR="00E95F39" w:rsidRPr="00E95F39" w:rsidRDefault="00E95F39" w:rsidP="00E95F39">
            <w:pPr>
              <w:widowControl/>
              <w:autoSpaceDE/>
              <w:autoSpaceDN/>
              <w:adjustRightInd/>
              <w:jc w:val="center"/>
              <w:rPr>
                <w:b/>
                <w:bCs/>
                <w:sz w:val="22"/>
                <w:szCs w:val="22"/>
              </w:rPr>
            </w:pPr>
            <w:ins w:id="5358" w:author="ERCOT" w:date="2023-10-26T12:41:00Z">
              <w:r w:rsidRPr="00E95F39">
                <w:rPr>
                  <w:sz w:val="22"/>
                  <w:szCs w:val="22"/>
                </w:rPr>
                <w:t>0</w:t>
              </w:r>
            </w:ins>
            <w:del w:id="535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B4CD2BA" w14:textId="6E8C613E" w:rsidR="00E95F39" w:rsidRPr="00E95F39" w:rsidRDefault="00E95F39" w:rsidP="00E95F39">
            <w:pPr>
              <w:widowControl/>
              <w:autoSpaceDE/>
              <w:autoSpaceDN/>
              <w:adjustRightInd/>
              <w:jc w:val="center"/>
              <w:rPr>
                <w:b/>
                <w:bCs/>
                <w:sz w:val="22"/>
                <w:szCs w:val="22"/>
              </w:rPr>
            </w:pPr>
            <w:ins w:id="5360" w:author="ERCOT" w:date="2023-10-26T12:41:00Z">
              <w:r w:rsidRPr="00E95F39">
                <w:rPr>
                  <w:sz w:val="22"/>
                  <w:szCs w:val="22"/>
                </w:rPr>
                <w:t>0</w:t>
              </w:r>
            </w:ins>
            <w:del w:id="536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D3CFE51" w14:textId="104C39BC" w:rsidR="00E95F39" w:rsidRPr="00E95F39" w:rsidRDefault="00E95F39" w:rsidP="00E95F39">
            <w:pPr>
              <w:widowControl/>
              <w:autoSpaceDE/>
              <w:autoSpaceDN/>
              <w:adjustRightInd/>
              <w:jc w:val="center"/>
              <w:rPr>
                <w:b/>
                <w:bCs/>
                <w:sz w:val="22"/>
                <w:szCs w:val="22"/>
              </w:rPr>
            </w:pPr>
            <w:ins w:id="5362" w:author="ERCOT" w:date="2023-10-26T12:41:00Z">
              <w:r w:rsidRPr="00E95F39">
                <w:rPr>
                  <w:sz w:val="22"/>
                  <w:szCs w:val="22"/>
                </w:rPr>
                <w:t>0</w:t>
              </w:r>
            </w:ins>
            <w:del w:id="536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7F52D9C" w14:textId="232AE02E" w:rsidR="00E95F39" w:rsidRPr="00E95F39" w:rsidRDefault="00E95F39" w:rsidP="00E95F39">
            <w:pPr>
              <w:widowControl/>
              <w:autoSpaceDE/>
              <w:autoSpaceDN/>
              <w:adjustRightInd/>
              <w:jc w:val="center"/>
              <w:rPr>
                <w:b/>
                <w:bCs/>
                <w:sz w:val="22"/>
                <w:szCs w:val="22"/>
              </w:rPr>
            </w:pPr>
            <w:ins w:id="5364" w:author="ERCOT" w:date="2023-10-26T12:41:00Z">
              <w:r w:rsidRPr="00E95F39">
                <w:rPr>
                  <w:sz w:val="22"/>
                  <w:szCs w:val="22"/>
                </w:rPr>
                <w:t>0</w:t>
              </w:r>
            </w:ins>
            <w:del w:id="536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3E39EC1" w14:textId="426F45B3" w:rsidR="00E95F39" w:rsidRPr="00E95F39" w:rsidRDefault="00E95F39" w:rsidP="00E95F39">
            <w:pPr>
              <w:widowControl/>
              <w:autoSpaceDE/>
              <w:autoSpaceDN/>
              <w:adjustRightInd/>
              <w:jc w:val="center"/>
              <w:rPr>
                <w:b/>
                <w:bCs/>
                <w:sz w:val="22"/>
                <w:szCs w:val="22"/>
              </w:rPr>
            </w:pPr>
            <w:ins w:id="5366" w:author="ERCOT" w:date="2023-10-26T12:41:00Z">
              <w:r w:rsidRPr="00E95F39">
                <w:rPr>
                  <w:sz w:val="22"/>
                  <w:szCs w:val="22"/>
                </w:rPr>
                <w:t>0</w:t>
              </w:r>
            </w:ins>
            <w:del w:id="536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E4E06F1" w14:textId="2442F848" w:rsidR="00E95F39" w:rsidRPr="00E95F39" w:rsidRDefault="00E95F39" w:rsidP="00E95F39">
            <w:pPr>
              <w:widowControl/>
              <w:autoSpaceDE/>
              <w:autoSpaceDN/>
              <w:adjustRightInd/>
              <w:jc w:val="center"/>
              <w:rPr>
                <w:b/>
                <w:bCs/>
                <w:sz w:val="22"/>
                <w:szCs w:val="22"/>
              </w:rPr>
            </w:pPr>
            <w:ins w:id="5368" w:author="ERCOT" w:date="2023-10-26T12:41:00Z">
              <w:r w:rsidRPr="00E95F39">
                <w:rPr>
                  <w:sz w:val="22"/>
                  <w:szCs w:val="22"/>
                </w:rPr>
                <w:t>0</w:t>
              </w:r>
            </w:ins>
            <w:del w:id="536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26D0133" w14:textId="650CE9CD" w:rsidR="00E95F39" w:rsidRPr="00E95F39" w:rsidRDefault="00E95F39" w:rsidP="00E95F39">
            <w:pPr>
              <w:widowControl/>
              <w:autoSpaceDE/>
              <w:autoSpaceDN/>
              <w:adjustRightInd/>
              <w:jc w:val="center"/>
              <w:rPr>
                <w:b/>
                <w:bCs/>
                <w:sz w:val="22"/>
                <w:szCs w:val="22"/>
              </w:rPr>
            </w:pPr>
            <w:ins w:id="5370" w:author="ERCOT" w:date="2023-10-26T12:41:00Z">
              <w:r w:rsidRPr="00E95F39">
                <w:rPr>
                  <w:sz w:val="22"/>
                  <w:szCs w:val="22"/>
                </w:rPr>
                <w:t>0</w:t>
              </w:r>
            </w:ins>
            <w:del w:id="537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AD3DD78" w14:textId="29C35296" w:rsidR="00E95F39" w:rsidRPr="00E95F39" w:rsidRDefault="00E95F39" w:rsidP="00E95F39">
            <w:pPr>
              <w:widowControl/>
              <w:autoSpaceDE/>
              <w:autoSpaceDN/>
              <w:adjustRightInd/>
              <w:jc w:val="center"/>
              <w:rPr>
                <w:b/>
                <w:bCs/>
                <w:sz w:val="22"/>
                <w:szCs w:val="22"/>
              </w:rPr>
            </w:pPr>
            <w:ins w:id="5372" w:author="ERCOT" w:date="2023-10-26T12:41:00Z">
              <w:r w:rsidRPr="00E95F39">
                <w:rPr>
                  <w:sz w:val="22"/>
                  <w:szCs w:val="22"/>
                </w:rPr>
                <w:t>0</w:t>
              </w:r>
            </w:ins>
            <w:del w:id="537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CE3F333" w14:textId="5FEAE475" w:rsidR="00E95F39" w:rsidRPr="00E95F39" w:rsidRDefault="00E95F39" w:rsidP="00E95F39">
            <w:pPr>
              <w:widowControl/>
              <w:autoSpaceDE/>
              <w:autoSpaceDN/>
              <w:adjustRightInd/>
              <w:jc w:val="center"/>
              <w:rPr>
                <w:b/>
                <w:bCs/>
                <w:sz w:val="22"/>
                <w:szCs w:val="22"/>
              </w:rPr>
            </w:pPr>
            <w:ins w:id="5374" w:author="ERCOT" w:date="2023-10-26T12:41:00Z">
              <w:r w:rsidRPr="00E95F39">
                <w:rPr>
                  <w:sz w:val="22"/>
                  <w:szCs w:val="22"/>
                </w:rPr>
                <w:t>0</w:t>
              </w:r>
            </w:ins>
            <w:del w:id="537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FF5C49E" w14:textId="4E98B252" w:rsidR="00E95F39" w:rsidRPr="00E95F39" w:rsidRDefault="00E95F39" w:rsidP="00E95F39">
            <w:pPr>
              <w:widowControl/>
              <w:autoSpaceDE/>
              <w:autoSpaceDN/>
              <w:adjustRightInd/>
              <w:jc w:val="center"/>
              <w:rPr>
                <w:b/>
                <w:bCs/>
                <w:sz w:val="22"/>
                <w:szCs w:val="22"/>
              </w:rPr>
            </w:pPr>
            <w:ins w:id="5376" w:author="ERCOT" w:date="2023-10-26T12:41:00Z">
              <w:r w:rsidRPr="00E95F39">
                <w:rPr>
                  <w:sz w:val="22"/>
                  <w:szCs w:val="22"/>
                </w:rPr>
                <w:t>23</w:t>
              </w:r>
            </w:ins>
            <w:del w:id="5377"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284BA1C" w14:textId="6D565034" w:rsidR="00E95F39" w:rsidRPr="00E95F39" w:rsidRDefault="00E95F39" w:rsidP="00E95F39">
            <w:pPr>
              <w:widowControl/>
              <w:autoSpaceDE/>
              <w:autoSpaceDN/>
              <w:adjustRightInd/>
              <w:jc w:val="center"/>
              <w:rPr>
                <w:b/>
                <w:bCs/>
                <w:sz w:val="22"/>
                <w:szCs w:val="22"/>
              </w:rPr>
            </w:pPr>
            <w:ins w:id="5378" w:author="ERCOT" w:date="2023-10-26T12:41:00Z">
              <w:r w:rsidRPr="00E95F39">
                <w:rPr>
                  <w:sz w:val="22"/>
                  <w:szCs w:val="22"/>
                </w:rPr>
                <w:t>23</w:t>
              </w:r>
            </w:ins>
            <w:del w:id="5379"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8E4C6C5" w14:textId="44DACFFD" w:rsidR="00E95F39" w:rsidRPr="00E95F39" w:rsidRDefault="00E95F39" w:rsidP="00E95F39">
            <w:pPr>
              <w:widowControl/>
              <w:autoSpaceDE/>
              <w:autoSpaceDN/>
              <w:adjustRightInd/>
              <w:jc w:val="center"/>
              <w:rPr>
                <w:b/>
                <w:bCs/>
                <w:sz w:val="22"/>
                <w:szCs w:val="22"/>
              </w:rPr>
            </w:pPr>
            <w:ins w:id="5380" w:author="ERCOT" w:date="2023-10-26T12:41:00Z">
              <w:r w:rsidRPr="00E95F39">
                <w:rPr>
                  <w:sz w:val="22"/>
                  <w:szCs w:val="22"/>
                </w:rPr>
                <w:t>23</w:t>
              </w:r>
            </w:ins>
            <w:del w:id="5381"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BAA647C" w14:textId="0EBC317D" w:rsidR="00E95F39" w:rsidRPr="00E95F39" w:rsidRDefault="00E95F39" w:rsidP="00E95F39">
            <w:pPr>
              <w:widowControl/>
              <w:autoSpaceDE/>
              <w:autoSpaceDN/>
              <w:adjustRightInd/>
              <w:jc w:val="center"/>
              <w:rPr>
                <w:b/>
                <w:bCs/>
                <w:sz w:val="22"/>
                <w:szCs w:val="22"/>
              </w:rPr>
            </w:pPr>
            <w:ins w:id="5382" w:author="ERCOT" w:date="2023-10-26T12:41:00Z">
              <w:r w:rsidRPr="00E95F39">
                <w:rPr>
                  <w:sz w:val="22"/>
                  <w:szCs w:val="22"/>
                </w:rPr>
                <w:t>23</w:t>
              </w:r>
            </w:ins>
            <w:del w:id="5383"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2DDB89F" w14:textId="3295115A" w:rsidR="00E95F39" w:rsidRPr="00E95F39" w:rsidRDefault="00E95F39" w:rsidP="00E95F39">
            <w:pPr>
              <w:widowControl/>
              <w:autoSpaceDE/>
              <w:autoSpaceDN/>
              <w:adjustRightInd/>
              <w:jc w:val="center"/>
              <w:rPr>
                <w:b/>
                <w:bCs/>
                <w:sz w:val="22"/>
                <w:szCs w:val="22"/>
              </w:rPr>
            </w:pPr>
            <w:ins w:id="5384" w:author="ERCOT" w:date="2023-10-26T12:41:00Z">
              <w:r w:rsidRPr="00E95F39">
                <w:rPr>
                  <w:sz w:val="22"/>
                  <w:szCs w:val="22"/>
                </w:rPr>
                <w:t>23</w:t>
              </w:r>
            </w:ins>
            <w:del w:id="5385" w:author="ERCOT" w:date="2023-10-26T12:41:00Z">
              <w:r w:rsidRPr="00E95F39" w:rsidDel="009C5386">
                <w:rPr>
                  <w:sz w:val="22"/>
                  <w:szCs w:val="22"/>
                </w:rPr>
                <w:delText>21</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F0081DB" w14:textId="4D7BAE0E" w:rsidR="00E95F39" w:rsidRPr="00E95F39" w:rsidRDefault="00E95F39" w:rsidP="00E95F39">
            <w:pPr>
              <w:widowControl/>
              <w:autoSpaceDE/>
              <w:autoSpaceDN/>
              <w:adjustRightInd/>
              <w:jc w:val="center"/>
              <w:rPr>
                <w:b/>
                <w:bCs/>
                <w:sz w:val="22"/>
                <w:szCs w:val="22"/>
              </w:rPr>
            </w:pPr>
            <w:ins w:id="5386" w:author="ERCOT" w:date="2023-10-26T12:41:00Z">
              <w:r w:rsidRPr="00E95F39">
                <w:rPr>
                  <w:sz w:val="22"/>
                  <w:szCs w:val="22"/>
                </w:rPr>
                <w:t>23</w:t>
              </w:r>
            </w:ins>
            <w:del w:id="5387" w:author="ERCOT" w:date="2023-10-26T12:41:00Z">
              <w:r w:rsidRPr="00E95F39" w:rsidDel="009C5386">
                <w:rPr>
                  <w:sz w:val="22"/>
                  <w:szCs w:val="22"/>
                </w:rPr>
                <w:delText>21</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1827D15" w14:textId="227D16D8" w:rsidR="00E95F39" w:rsidRPr="00E95F39" w:rsidRDefault="00E95F39" w:rsidP="00E95F39">
            <w:pPr>
              <w:widowControl/>
              <w:autoSpaceDE/>
              <w:autoSpaceDN/>
              <w:adjustRightInd/>
              <w:jc w:val="center"/>
              <w:rPr>
                <w:b/>
                <w:bCs/>
                <w:sz w:val="22"/>
                <w:szCs w:val="22"/>
              </w:rPr>
            </w:pPr>
            <w:ins w:id="5388" w:author="ERCOT" w:date="2023-10-26T12:41:00Z">
              <w:r w:rsidRPr="00E95F39">
                <w:rPr>
                  <w:sz w:val="22"/>
                  <w:szCs w:val="22"/>
                </w:rPr>
                <w:t>23</w:t>
              </w:r>
            </w:ins>
            <w:del w:id="5389" w:author="ERCOT" w:date="2023-10-26T12:41:00Z">
              <w:r w:rsidRPr="00E95F39" w:rsidDel="009C5386">
                <w:rPr>
                  <w:sz w:val="22"/>
                  <w:szCs w:val="22"/>
                </w:rPr>
                <w:delText>21</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6057641" w14:textId="064D7D44" w:rsidR="00E95F39" w:rsidRPr="00E95F39" w:rsidRDefault="00E95F39" w:rsidP="00E95F39">
            <w:pPr>
              <w:widowControl/>
              <w:autoSpaceDE/>
              <w:autoSpaceDN/>
              <w:adjustRightInd/>
              <w:jc w:val="center"/>
              <w:rPr>
                <w:b/>
                <w:bCs/>
                <w:sz w:val="22"/>
                <w:szCs w:val="22"/>
              </w:rPr>
            </w:pPr>
            <w:ins w:id="5390" w:author="ERCOT" w:date="2023-10-26T12:41:00Z">
              <w:r w:rsidRPr="00E95F39">
                <w:rPr>
                  <w:sz w:val="22"/>
                  <w:szCs w:val="22"/>
                </w:rPr>
                <w:t>23</w:t>
              </w:r>
            </w:ins>
            <w:del w:id="5391" w:author="ERCOT" w:date="2023-10-26T12:41:00Z">
              <w:r w:rsidRPr="00E95F39" w:rsidDel="009C5386">
                <w:rPr>
                  <w:sz w:val="22"/>
                  <w:szCs w:val="22"/>
                </w:rPr>
                <w:delText>21</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A967D77" w14:textId="435F8F41" w:rsidR="00E95F39" w:rsidRPr="00E95F39" w:rsidRDefault="00E95F39" w:rsidP="00E95F39">
            <w:pPr>
              <w:widowControl/>
              <w:autoSpaceDE/>
              <w:autoSpaceDN/>
              <w:adjustRightInd/>
              <w:jc w:val="center"/>
              <w:rPr>
                <w:b/>
                <w:bCs/>
                <w:sz w:val="22"/>
                <w:szCs w:val="22"/>
              </w:rPr>
            </w:pPr>
            <w:ins w:id="5392" w:author="ERCOT" w:date="2023-10-26T12:41:00Z">
              <w:r w:rsidRPr="00E95F39">
                <w:rPr>
                  <w:sz w:val="22"/>
                  <w:szCs w:val="22"/>
                </w:rPr>
                <w:t>8</w:t>
              </w:r>
            </w:ins>
            <w:del w:id="5393"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A5846F9" w14:textId="6FA7FDB3" w:rsidR="00E95F39" w:rsidRPr="00E95F39" w:rsidRDefault="00E95F39" w:rsidP="00E95F39">
            <w:pPr>
              <w:widowControl/>
              <w:autoSpaceDE/>
              <w:autoSpaceDN/>
              <w:adjustRightInd/>
              <w:jc w:val="center"/>
              <w:rPr>
                <w:b/>
                <w:bCs/>
                <w:sz w:val="22"/>
                <w:szCs w:val="22"/>
              </w:rPr>
            </w:pPr>
            <w:ins w:id="5394" w:author="ERCOT" w:date="2023-10-26T12:41:00Z">
              <w:r w:rsidRPr="00E95F39">
                <w:rPr>
                  <w:sz w:val="22"/>
                  <w:szCs w:val="22"/>
                </w:rPr>
                <w:t>8</w:t>
              </w:r>
            </w:ins>
            <w:del w:id="5395"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7A7AB54" w14:textId="52EA737F" w:rsidR="00E95F39" w:rsidRPr="00E95F39" w:rsidRDefault="00E95F39" w:rsidP="00E95F39">
            <w:pPr>
              <w:widowControl/>
              <w:autoSpaceDE/>
              <w:autoSpaceDN/>
              <w:adjustRightInd/>
              <w:jc w:val="center"/>
              <w:rPr>
                <w:b/>
                <w:bCs/>
                <w:sz w:val="22"/>
                <w:szCs w:val="22"/>
              </w:rPr>
            </w:pPr>
            <w:ins w:id="5396" w:author="ERCOT" w:date="2023-10-26T12:41:00Z">
              <w:r w:rsidRPr="00E95F39">
                <w:rPr>
                  <w:sz w:val="22"/>
                  <w:szCs w:val="22"/>
                </w:rPr>
                <w:t>8</w:t>
              </w:r>
            </w:ins>
            <w:del w:id="5397"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6648C81" w14:textId="307E611B" w:rsidR="00E95F39" w:rsidRPr="00E95F39" w:rsidRDefault="00E95F39" w:rsidP="00E95F39">
            <w:pPr>
              <w:widowControl/>
              <w:autoSpaceDE/>
              <w:autoSpaceDN/>
              <w:adjustRightInd/>
              <w:jc w:val="center"/>
              <w:rPr>
                <w:b/>
                <w:bCs/>
                <w:sz w:val="22"/>
                <w:szCs w:val="22"/>
              </w:rPr>
            </w:pPr>
            <w:ins w:id="5398" w:author="ERCOT" w:date="2023-10-26T12:41:00Z">
              <w:r w:rsidRPr="00E95F39">
                <w:rPr>
                  <w:sz w:val="22"/>
                  <w:szCs w:val="22"/>
                </w:rPr>
                <w:t>8</w:t>
              </w:r>
            </w:ins>
            <w:del w:id="5399"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A6F2CA5" w14:textId="2D8C209D" w:rsidR="00E95F39" w:rsidRPr="00E95F39" w:rsidRDefault="00E95F39" w:rsidP="00E95F39">
            <w:pPr>
              <w:widowControl/>
              <w:autoSpaceDE/>
              <w:autoSpaceDN/>
              <w:adjustRightInd/>
              <w:jc w:val="center"/>
              <w:rPr>
                <w:b/>
                <w:bCs/>
                <w:sz w:val="22"/>
                <w:szCs w:val="22"/>
              </w:rPr>
            </w:pPr>
            <w:ins w:id="5400" w:author="ERCOT" w:date="2023-10-26T12:41:00Z">
              <w:r w:rsidRPr="00E95F39">
                <w:rPr>
                  <w:sz w:val="22"/>
                  <w:szCs w:val="22"/>
                </w:rPr>
                <w:t>0</w:t>
              </w:r>
            </w:ins>
            <w:del w:id="540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5610927A" w14:textId="72A0F62F" w:rsidR="00E95F39" w:rsidRPr="00E95F39" w:rsidRDefault="00E95F39" w:rsidP="00E95F39">
            <w:pPr>
              <w:widowControl/>
              <w:autoSpaceDE/>
              <w:autoSpaceDN/>
              <w:adjustRightInd/>
              <w:jc w:val="center"/>
              <w:rPr>
                <w:b/>
                <w:bCs/>
                <w:sz w:val="22"/>
                <w:szCs w:val="22"/>
              </w:rPr>
            </w:pPr>
            <w:ins w:id="5402" w:author="ERCOT" w:date="2023-10-26T12:41:00Z">
              <w:r w:rsidRPr="00E95F39">
                <w:rPr>
                  <w:sz w:val="22"/>
                  <w:szCs w:val="22"/>
                </w:rPr>
                <w:t>0</w:t>
              </w:r>
            </w:ins>
            <w:del w:id="5403" w:author="ERCOT" w:date="2023-10-26T12:41:00Z">
              <w:r w:rsidRPr="00E95F39" w:rsidDel="009C5386">
                <w:rPr>
                  <w:sz w:val="22"/>
                  <w:szCs w:val="22"/>
                </w:rPr>
                <w:delText>0</w:delText>
              </w:r>
            </w:del>
          </w:p>
        </w:tc>
      </w:tr>
      <w:tr w:rsidR="00E95F39" w:rsidRPr="00E66AD4" w14:paraId="4B62228C"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531AFCF8" w14:textId="77777777" w:rsidR="00E95F39" w:rsidRPr="000357D1" w:rsidRDefault="00E95F39" w:rsidP="00E95F39">
            <w:pPr>
              <w:widowControl/>
              <w:autoSpaceDE/>
              <w:autoSpaceDN/>
              <w:adjustRightInd/>
              <w:jc w:val="center"/>
              <w:rPr>
                <w:sz w:val="22"/>
                <w:szCs w:val="22"/>
              </w:rPr>
            </w:pPr>
            <w:r w:rsidRPr="000357D1">
              <w:rPr>
                <w:b/>
                <w:bCs/>
                <w:sz w:val="22"/>
                <w:szCs w:val="22"/>
              </w:rPr>
              <w:t>Aug.</w:t>
            </w:r>
          </w:p>
        </w:tc>
        <w:tc>
          <w:tcPr>
            <w:tcW w:w="0" w:type="auto"/>
            <w:tcBorders>
              <w:top w:val="single" w:sz="4" w:space="0" w:color="000000"/>
              <w:left w:val="single" w:sz="4" w:space="0" w:color="000000"/>
              <w:bottom w:val="single" w:sz="4" w:space="0" w:color="000000"/>
              <w:right w:val="single" w:sz="4" w:space="0" w:color="000000"/>
            </w:tcBorders>
            <w:vAlign w:val="center"/>
          </w:tcPr>
          <w:p w14:paraId="4D6791CE" w14:textId="4A5FA1C8" w:rsidR="00E95F39" w:rsidRPr="00E95F39" w:rsidRDefault="00E95F39" w:rsidP="00E95F39">
            <w:pPr>
              <w:widowControl/>
              <w:autoSpaceDE/>
              <w:autoSpaceDN/>
              <w:adjustRightInd/>
              <w:jc w:val="center"/>
              <w:rPr>
                <w:b/>
                <w:bCs/>
                <w:sz w:val="22"/>
                <w:szCs w:val="22"/>
              </w:rPr>
            </w:pPr>
            <w:ins w:id="5404" w:author="ERCOT" w:date="2023-10-26T12:41:00Z">
              <w:r w:rsidRPr="00E95F39">
                <w:rPr>
                  <w:sz w:val="22"/>
                  <w:szCs w:val="22"/>
                </w:rPr>
                <w:t>0</w:t>
              </w:r>
            </w:ins>
            <w:del w:id="540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9517244" w14:textId="73DDA085" w:rsidR="00E95F39" w:rsidRPr="00E95F39" w:rsidRDefault="00E95F39" w:rsidP="00E95F39">
            <w:pPr>
              <w:widowControl/>
              <w:autoSpaceDE/>
              <w:autoSpaceDN/>
              <w:adjustRightInd/>
              <w:jc w:val="center"/>
              <w:rPr>
                <w:b/>
                <w:bCs/>
                <w:sz w:val="22"/>
                <w:szCs w:val="22"/>
              </w:rPr>
            </w:pPr>
            <w:ins w:id="5406" w:author="ERCOT" w:date="2023-10-26T12:41:00Z">
              <w:r w:rsidRPr="00E95F39">
                <w:rPr>
                  <w:sz w:val="22"/>
                  <w:szCs w:val="22"/>
                </w:rPr>
                <w:t>0</w:t>
              </w:r>
            </w:ins>
            <w:del w:id="540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9959CA" w14:textId="504EC458" w:rsidR="00E95F39" w:rsidRPr="00E95F39" w:rsidRDefault="00E95F39" w:rsidP="00E95F39">
            <w:pPr>
              <w:widowControl/>
              <w:autoSpaceDE/>
              <w:autoSpaceDN/>
              <w:adjustRightInd/>
              <w:jc w:val="center"/>
              <w:rPr>
                <w:b/>
                <w:bCs/>
                <w:sz w:val="22"/>
                <w:szCs w:val="22"/>
              </w:rPr>
            </w:pPr>
            <w:ins w:id="5408" w:author="ERCOT" w:date="2023-10-26T12:41:00Z">
              <w:r w:rsidRPr="00E95F39">
                <w:rPr>
                  <w:sz w:val="22"/>
                  <w:szCs w:val="22"/>
                </w:rPr>
                <w:t>0</w:t>
              </w:r>
            </w:ins>
            <w:del w:id="540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A169856" w14:textId="4101A5B1" w:rsidR="00E95F39" w:rsidRPr="00E95F39" w:rsidRDefault="00E95F39" w:rsidP="00E95F39">
            <w:pPr>
              <w:widowControl/>
              <w:autoSpaceDE/>
              <w:autoSpaceDN/>
              <w:adjustRightInd/>
              <w:jc w:val="center"/>
              <w:rPr>
                <w:b/>
                <w:bCs/>
                <w:sz w:val="22"/>
                <w:szCs w:val="22"/>
              </w:rPr>
            </w:pPr>
            <w:ins w:id="5410" w:author="ERCOT" w:date="2023-10-26T12:41:00Z">
              <w:r w:rsidRPr="00E95F39">
                <w:rPr>
                  <w:sz w:val="22"/>
                  <w:szCs w:val="22"/>
                </w:rPr>
                <w:t>0</w:t>
              </w:r>
            </w:ins>
            <w:del w:id="541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FDF020A" w14:textId="2BB8EF64" w:rsidR="00E95F39" w:rsidRPr="00E95F39" w:rsidRDefault="00E95F39" w:rsidP="00E95F39">
            <w:pPr>
              <w:widowControl/>
              <w:autoSpaceDE/>
              <w:autoSpaceDN/>
              <w:adjustRightInd/>
              <w:jc w:val="center"/>
              <w:rPr>
                <w:b/>
                <w:bCs/>
                <w:sz w:val="22"/>
                <w:szCs w:val="22"/>
              </w:rPr>
            </w:pPr>
            <w:ins w:id="5412" w:author="ERCOT" w:date="2023-10-26T12:41:00Z">
              <w:r w:rsidRPr="00E95F39">
                <w:rPr>
                  <w:sz w:val="22"/>
                  <w:szCs w:val="22"/>
                </w:rPr>
                <w:t>0</w:t>
              </w:r>
            </w:ins>
            <w:del w:id="541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95E41EE" w14:textId="41A0BF0E" w:rsidR="00E95F39" w:rsidRPr="00E95F39" w:rsidRDefault="00E95F39" w:rsidP="00E95F39">
            <w:pPr>
              <w:widowControl/>
              <w:autoSpaceDE/>
              <w:autoSpaceDN/>
              <w:adjustRightInd/>
              <w:jc w:val="center"/>
              <w:rPr>
                <w:b/>
                <w:bCs/>
                <w:sz w:val="22"/>
                <w:szCs w:val="22"/>
              </w:rPr>
            </w:pPr>
            <w:ins w:id="5414" w:author="ERCOT" w:date="2023-10-26T12:41:00Z">
              <w:r w:rsidRPr="00E95F39">
                <w:rPr>
                  <w:sz w:val="22"/>
                  <w:szCs w:val="22"/>
                </w:rPr>
                <w:t>0</w:t>
              </w:r>
            </w:ins>
            <w:del w:id="541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0140A86" w14:textId="5C2DBD7E" w:rsidR="00E95F39" w:rsidRPr="00E95F39" w:rsidRDefault="00E95F39" w:rsidP="00E95F39">
            <w:pPr>
              <w:widowControl/>
              <w:autoSpaceDE/>
              <w:autoSpaceDN/>
              <w:adjustRightInd/>
              <w:jc w:val="center"/>
              <w:rPr>
                <w:b/>
                <w:bCs/>
                <w:sz w:val="22"/>
                <w:szCs w:val="22"/>
              </w:rPr>
            </w:pPr>
            <w:ins w:id="5416" w:author="ERCOT" w:date="2023-10-26T12:41:00Z">
              <w:r w:rsidRPr="00E95F39">
                <w:rPr>
                  <w:sz w:val="22"/>
                  <w:szCs w:val="22"/>
                </w:rPr>
                <w:t>0</w:t>
              </w:r>
            </w:ins>
            <w:del w:id="541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BE47FF6" w14:textId="562CC6AF" w:rsidR="00E95F39" w:rsidRPr="00E95F39" w:rsidRDefault="00E95F39" w:rsidP="00E95F39">
            <w:pPr>
              <w:widowControl/>
              <w:autoSpaceDE/>
              <w:autoSpaceDN/>
              <w:adjustRightInd/>
              <w:jc w:val="center"/>
              <w:rPr>
                <w:b/>
                <w:bCs/>
                <w:sz w:val="22"/>
                <w:szCs w:val="22"/>
              </w:rPr>
            </w:pPr>
            <w:ins w:id="5418" w:author="ERCOT" w:date="2023-10-26T12:41:00Z">
              <w:r w:rsidRPr="00E95F39">
                <w:rPr>
                  <w:sz w:val="22"/>
                  <w:szCs w:val="22"/>
                </w:rPr>
                <w:t>0</w:t>
              </w:r>
            </w:ins>
            <w:del w:id="541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80DCC92" w14:textId="38CBF648" w:rsidR="00E95F39" w:rsidRPr="00E95F39" w:rsidRDefault="00E95F39" w:rsidP="00E95F39">
            <w:pPr>
              <w:widowControl/>
              <w:autoSpaceDE/>
              <w:autoSpaceDN/>
              <w:adjustRightInd/>
              <w:jc w:val="center"/>
              <w:rPr>
                <w:b/>
                <w:bCs/>
                <w:sz w:val="22"/>
                <w:szCs w:val="22"/>
              </w:rPr>
            </w:pPr>
            <w:ins w:id="5420" w:author="ERCOT" w:date="2023-10-26T12:41:00Z">
              <w:r w:rsidRPr="00E95F39">
                <w:rPr>
                  <w:sz w:val="22"/>
                  <w:szCs w:val="22"/>
                </w:rPr>
                <w:t>0</w:t>
              </w:r>
            </w:ins>
            <w:del w:id="542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46DCC76" w14:textId="29B23CD9" w:rsidR="00E95F39" w:rsidRPr="00E95F39" w:rsidRDefault="00E95F39" w:rsidP="00E95F39">
            <w:pPr>
              <w:widowControl/>
              <w:autoSpaceDE/>
              <w:autoSpaceDN/>
              <w:adjustRightInd/>
              <w:jc w:val="center"/>
              <w:rPr>
                <w:b/>
                <w:bCs/>
                <w:sz w:val="22"/>
                <w:szCs w:val="22"/>
              </w:rPr>
            </w:pPr>
            <w:ins w:id="5422" w:author="ERCOT" w:date="2023-10-26T12:41:00Z">
              <w:r w:rsidRPr="00E95F39">
                <w:rPr>
                  <w:sz w:val="22"/>
                  <w:szCs w:val="22"/>
                </w:rPr>
                <w:t>0</w:t>
              </w:r>
            </w:ins>
            <w:del w:id="542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349B964" w14:textId="4B2C78AD" w:rsidR="00E95F39" w:rsidRPr="00E95F39" w:rsidRDefault="00E95F39" w:rsidP="00E95F39">
            <w:pPr>
              <w:widowControl/>
              <w:autoSpaceDE/>
              <w:autoSpaceDN/>
              <w:adjustRightInd/>
              <w:jc w:val="center"/>
              <w:rPr>
                <w:b/>
                <w:bCs/>
                <w:sz w:val="22"/>
                <w:szCs w:val="22"/>
              </w:rPr>
            </w:pPr>
            <w:ins w:id="5424" w:author="ERCOT" w:date="2023-10-26T12:41:00Z">
              <w:r w:rsidRPr="00E95F39">
                <w:rPr>
                  <w:sz w:val="22"/>
                  <w:szCs w:val="22"/>
                </w:rPr>
                <w:t>45</w:t>
              </w:r>
            </w:ins>
            <w:del w:id="5425" w:author="ERCOT" w:date="2023-10-26T12:41:00Z">
              <w:r w:rsidRPr="00E95F39" w:rsidDel="009C5386">
                <w:rPr>
                  <w:sz w:val="22"/>
                  <w:szCs w:val="22"/>
                </w:rPr>
                <w:delText>24</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E59E1BC" w14:textId="1E17811C" w:rsidR="00E95F39" w:rsidRPr="00E95F39" w:rsidRDefault="00E95F39" w:rsidP="00E95F39">
            <w:pPr>
              <w:widowControl/>
              <w:autoSpaceDE/>
              <w:autoSpaceDN/>
              <w:adjustRightInd/>
              <w:jc w:val="center"/>
              <w:rPr>
                <w:b/>
                <w:bCs/>
                <w:sz w:val="22"/>
                <w:szCs w:val="22"/>
              </w:rPr>
            </w:pPr>
            <w:ins w:id="5426" w:author="ERCOT" w:date="2023-10-26T12:41:00Z">
              <w:r w:rsidRPr="00E95F39">
                <w:rPr>
                  <w:sz w:val="22"/>
                  <w:szCs w:val="22"/>
                </w:rPr>
                <w:t>45</w:t>
              </w:r>
            </w:ins>
            <w:del w:id="5427" w:author="ERCOT" w:date="2023-10-26T12:41:00Z">
              <w:r w:rsidRPr="00E95F39" w:rsidDel="009C5386">
                <w:rPr>
                  <w:sz w:val="22"/>
                  <w:szCs w:val="22"/>
                </w:rPr>
                <w:delText>24</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935A9D0" w14:textId="2DAD1852" w:rsidR="00E95F39" w:rsidRPr="00E95F39" w:rsidRDefault="00E95F39" w:rsidP="00E95F39">
            <w:pPr>
              <w:widowControl/>
              <w:autoSpaceDE/>
              <w:autoSpaceDN/>
              <w:adjustRightInd/>
              <w:jc w:val="center"/>
              <w:rPr>
                <w:b/>
                <w:bCs/>
                <w:sz w:val="22"/>
                <w:szCs w:val="22"/>
              </w:rPr>
            </w:pPr>
            <w:ins w:id="5428" w:author="ERCOT" w:date="2023-10-26T12:41:00Z">
              <w:r w:rsidRPr="00E95F39">
                <w:rPr>
                  <w:sz w:val="22"/>
                  <w:szCs w:val="22"/>
                </w:rPr>
                <w:t>45</w:t>
              </w:r>
            </w:ins>
            <w:del w:id="5429" w:author="ERCOT" w:date="2023-10-26T12:41:00Z">
              <w:r w:rsidRPr="00E95F39" w:rsidDel="009C5386">
                <w:rPr>
                  <w:sz w:val="22"/>
                  <w:szCs w:val="22"/>
                </w:rPr>
                <w:delText>24</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AC0531A" w14:textId="3C2457AA" w:rsidR="00E95F39" w:rsidRPr="00E95F39" w:rsidRDefault="00E95F39" w:rsidP="00E95F39">
            <w:pPr>
              <w:widowControl/>
              <w:autoSpaceDE/>
              <w:autoSpaceDN/>
              <w:adjustRightInd/>
              <w:jc w:val="center"/>
              <w:rPr>
                <w:b/>
                <w:bCs/>
                <w:sz w:val="22"/>
                <w:szCs w:val="22"/>
              </w:rPr>
            </w:pPr>
            <w:ins w:id="5430" w:author="ERCOT" w:date="2023-10-26T12:41:00Z">
              <w:r w:rsidRPr="00E95F39">
                <w:rPr>
                  <w:sz w:val="22"/>
                  <w:szCs w:val="22"/>
                </w:rPr>
                <w:t>45</w:t>
              </w:r>
            </w:ins>
            <w:del w:id="5431" w:author="ERCOT" w:date="2023-10-26T12:41:00Z">
              <w:r w:rsidRPr="00E95F39" w:rsidDel="009C5386">
                <w:rPr>
                  <w:sz w:val="22"/>
                  <w:szCs w:val="22"/>
                </w:rPr>
                <w:delText>24</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F40CB50" w14:textId="1C4DCA77" w:rsidR="00E95F39" w:rsidRPr="00E95F39" w:rsidRDefault="00E95F39" w:rsidP="00E95F39">
            <w:pPr>
              <w:widowControl/>
              <w:autoSpaceDE/>
              <w:autoSpaceDN/>
              <w:adjustRightInd/>
              <w:jc w:val="center"/>
              <w:rPr>
                <w:b/>
                <w:bCs/>
                <w:sz w:val="22"/>
                <w:szCs w:val="22"/>
              </w:rPr>
            </w:pPr>
            <w:ins w:id="5432" w:author="ERCOT" w:date="2023-10-26T12:41:00Z">
              <w:r w:rsidRPr="00E95F39">
                <w:rPr>
                  <w:sz w:val="22"/>
                  <w:szCs w:val="22"/>
                </w:rPr>
                <w:t>53</w:t>
              </w:r>
            </w:ins>
            <w:del w:id="5433" w:author="ERCOT" w:date="2023-10-26T12:41:00Z">
              <w:r w:rsidRPr="00E95F39" w:rsidDel="009C5386">
                <w:rPr>
                  <w:sz w:val="22"/>
                  <w:szCs w:val="22"/>
                </w:rPr>
                <w:delText>38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3C47EC0" w14:textId="5E200B55" w:rsidR="00E95F39" w:rsidRPr="00E95F39" w:rsidRDefault="00E95F39" w:rsidP="00E95F39">
            <w:pPr>
              <w:widowControl/>
              <w:autoSpaceDE/>
              <w:autoSpaceDN/>
              <w:adjustRightInd/>
              <w:jc w:val="center"/>
              <w:rPr>
                <w:b/>
                <w:bCs/>
                <w:sz w:val="22"/>
                <w:szCs w:val="22"/>
              </w:rPr>
            </w:pPr>
            <w:ins w:id="5434" w:author="ERCOT" w:date="2023-10-26T12:41:00Z">
              <w:r w:rsidRPr="00E95F39">
                <w:rPr>
                  <w:sz w:val="22"/>
                  <w:szCs w:val="22"/>
                </w:rPr>
                <w:t>53</w:t>
              </w:r>
            </w:ins>
            <w:del w:id="5435" w:author="ERCOT" w:date="2023-10-26T12:41:00Z">
              <w:r w:rsidRPr="00E95F39" w:rsidDel="009C5386">
                <w:rPr>
                  <w:sz w:val="22"/>
                  <w:szCs w:val="22"/>
                </w:rPr>
                <w:delText>38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3F588D" w14:textId="07F357FF" w:rsidR="00E95F39" w:rsidRPr="00E95F39" w:rsidRDefault="00E95F39" w:rsidP="00E95F39">
            <w:pPr>
              <w:widowControl/>
              <w:autoSpaceDE/>
              <w:autoSpaceDN/>
              <w:adjustRightInd/>
              <w:jc w:val="center"/>
              <w:rPr>
                <w:b/>
                <w:bCs/>
                <w:sz w:val="22"/>
                <w:szCs w:val="22"/>
              </w:rPr>
            </w:pPr>
            <w:ins w:id="5436" w:author="ERCOT" w:date="2023-10-26T12:41:00Z">
              <w:r w:rsidRPr="00E95F39">
                <w:rPr>
                  <w:sz w:val="22"/>
                  <w:szCs w:val="22"/>
                </w:rPr>
                <w:t>53</w:t>
              </w:r>
            </w:ins>
            <w:del w:id="5437" w:author="ERCOT" w:date="2023-10-26T12:41:00Z">
              <w:r w:rsidRPr="00E95F39" w:rsidDel="009C5386">
                <w:rPr>
                  <w:sz w:val="22"/>
                  <w:szCs w:val="22"/>
                </w:rPr>
                <w:delText>38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D34FA07" w14:textId="5A992F91" w:rsidR="00E95F39" w:rsidRPr="00E95F39" w:rsidRDefault="00E95F39" w:rsidP="00E95F39">
            <w:pPr>
              <w:widowControl/>
              <w:autoSpaceDE/>
              <w:autoSpaceDN/>
              <w:adjustRightInd/>
              <w:jc w:val="center"/>
              <w:rPr>
                <w:b/>
                <w:bCs/>
                <w:sz w:val="22"/>
                <w:szCs w:val="22"/>
              </w:rPr>
            </w:pPr>
            <w:ins w:id="5438" w:author="ERCOT" w:date="2023-10-26T12:41:00Z">
              <w:r w:rsidRPr="00E95F39">
                <w:rPr>
                  <w:sz w:val="22"/>
                  <w:szCs w:val="22"/>
                </w:rPr>
                <w:t>53</w:t>
              </w:r>
            </w:ins>
            <w:del w:id="5439" w:author="ERCOT" w:date="2023-10-26T12:41:00Z">
              <w:r w:rsidRPr="00E95F39" w:rsidDel="009C5386">
                <w:rPr>
                  <w:sz w:val="22"/>
                  <w:szCs w:val="22"/>
                </w:rPr>
                <w:delText>38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468D276" w14:textId="6578AF6A" w:rsidR="00E95F39" w:rsidRPr="00E95F39" w:rsidRDefault="00E95F39" w:rsidP="00E95F39">
            <w:pPr>
              <w:widowControl/>
              <w:autoSpaceDE/>
              <w:autoSpaceDN/>
              <w:adjustRightInd/>
              <w:jc w:val="center"/>
              <w:rPr>
                <w:b/>
                <w:bCs/>
                <w:sz w:val="22"/>
                <w:szCs w:val="22"/>
              </w:rPr>
            </w:pPr>
            <w:ins w:id="5440" w:author="ERCOT" w:date="2023-10-26T12:41:00Z">
              <w:r w:rsidRPr="00E95F39">
                <w:rPr>
                  <w:sz w:val="22"/>
                  <w:szCs w:val="22"/>
                </w:rPr>
                <w:t>4</w:t>
              </w:r>
            </w:ins>
            <w:del w:id="5441"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5EAC57" w14:textId="1089026F" w:rsidR="00E95F39" w:rsidRPr="00E95F39" w:rsidRDefault="00E95F39" w:rsidP="00E95F39">
            <w:pPr>
              <w:widowControl/>
              <w:autoSpaceDE/>
              <w:autoSpaceDN/>
              <w:adjustRightInd/>
              <w:jc w:val="center"/>
              <w:rPr>
                <w:b/>
                <w:bCs/>
                <w:sz w:val="22"/>
                <w:szCs w:val="22"/>
              </w:rPr>
            </w:pPr>
            <w:ins w:id="5442" w:author="ERCOT" w:date="2023-10-26T12:41:00Z">
              <w:r w:rsidRPr="00E95F39">
                <w:rPr>
                  <w:sz w:val="22"/>
                  <w:szCs w:val="22"/>
                </w:rPr>
                <w:t>4</w:t>
              </w:r>
            </w:ins>
            <w:del w:id="5443"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F067DA5" w14:textId="72D0D6DC" w:rsidR="00E95F39" w:rsidRPr="00E95F39" w:rsidRDefault="00E95F39" w:rsidP="00E95F39">
            <w:pPr>
              <w:widowControl/>
              <w:autoSpaceDE/>
              <w:autoSpaceDN/>
              <w:adjustRightInd/>
              <w:jc w:val="center"/>
              <w:rPr>
                <w:b/>
                <w:bCs/>
                <w:sz w:val="22"/>
                <w:szCs w:val="22"/>
              </w:rPr>
            </w:pPr>
            <w:ins w:id="5444" w:author="ERCOT" w:date="2023-10-26T12:41:00Z">
              <w:r w:rsidRPr="00E95F39">
                <w:rPr>
                  <w:sz w:val="22"/>
                  <w:szCs w:val="22"/>
                </w:rPr>
                <w:t>4</w:t>
              </w:r>
            </w:ins>
            <w:del w:id="5445"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70ED5F7" w14:textId="4CAA2E70" w:rsidR="00E95F39" w:rsidRPr="00E95F39" w:rsidRDefault="00E95F39" w:rsidP="00E95F39">
            <w:pPr>
              <w:widowControl/>
              <w:autoSpaceDE/>
              <w:autoSpaceDN/>
              <w:adjustRightInd/>
              <w:jc w:val="center"/>
              <w:rPr>
                <w:b/>
                <w:bCs/>
                <w:sz w:val="22"/>
                <w:szCs w:val="22"/>
              </w:rPr>
            </w:pPr>
            <w:ins w:id="5446" w:author="ERCOT" w:date="2023-10-26T12:41:00Z">
              <w:r w:rsidRPr="00E95F39">
                <w:rPr>
                  <w:sz w:val="22"/>
                  <w:szCs w:val="22"/>
                </w:rPr>
                <w:t>4</w:t>
              </w:r>
            </w:ins>
            <w:del w:id="5447"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F335951" w14:textId="04FA8865" w:rsidR="00E95F39" w:rsidRPr="00E95F39" w:rsidRDefault="00E95F39" w:rsidP="00E95F39">
            <w:pPr>
              <w:widowControl/>
              <w:autoSpaceDE/>
              <w:autoSpaceDN/>
              <w:adjustRightInd/>
              <w:jc w:val="center"/>
              <w:rPr>
                <w:b/>
                <w:bCs/>
                <w:sz w:val="22"/>
                <w:szCs w:val="22"/>
              </w:rPr>
            </w:pPr>
            <w:ins w:id="5448" w:author="ERCOT" w:date="2023-10-26T12:41:00Z">
              <w:r w:rsidRPr="00E95F39">
                <w:rPr>
                  <w:sz w:val="22"/>
                  <w:szCs w:val="22"/>
                </w:rPr>
                <w:t>0</w:t>
              </w:r>
            </w:ins>
            <w:del w:id="544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1FF66A8B" w14:textId="6FBA0AA4" w:rsidR="00E95F39" w:rsidRPr="00E95F39" w:rsidRDefault="00E95F39" w:rsidP="00E95F39">
            <w:pPr>
              <w:widowControl/>
              <w:autoSpaceDE/>
              <w:autoSpaceDN/>
              <w:adjustRightInd/>
              <w:jc w:val="center"/>
              <w:rPr>
                <w:b/>
                <w:bCs/>
                <w:sz w:val="22"/>
                <w:szCs w:val="22"/>
              </w:rPr>
            </w:pPr>
            <w:ins w:id="5450" w:author="ERCOT" w:date="2023-10-26T12:41:00Z">
              <w:r w:rsidRPr="00E95F39">
                <w:rPr>
                  <w:sz w:val="22"/>
                  <w:szCs w:val="22"/>
                </w:rPr>
                <w:t>0</w:t>
              </w:r>
            </w:ins>
            <w:del w:id="5451" w:author="ERCOT" w:date="2023-10-26T12:41:00Z">
              <w:r w:rsidRPr="00E95F39" w:rsidDel="009C5386">
                <w:rPr>
                  <w:sz w:val="22"/>
                  <w:szCs w:val="22"/>
                </w:rPr>
                <w:delText>0</w:delText>
              </w:r>
            </w:del>
          </w:p>
        </w:tc>
      </w:tr>
      <w:tr w:rsidR="00E95F39" w:rsidRPr="00E66AD4" w14:paraId="4DC1D127" w14:textId="77777777" w:rsidTr="00E95F39">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0ED43CB7" w14:textId="77777777" w:rsidR="00E95F39" w:rsidRPr="000357D1" w:rsidRDefault="00E95F39" w:rsidP="00E95F39">
            <w:pPr>
              <w:widowControl/>
              <w:autoSpaceDE/>
              <w:autoSpaceDN/>
              <w:adjustRightInd/>
              <w:jc w:val="center"/>
              <w:rPr>
                <w:sz w:val="22"/>
                <w:szCs w:val="22"/>
              </w:rPr>
            </w:pPr>
            <w:r w:rsidRPr="000357D1">
              <w:rPr>
                <w:b/>
                <w:bCs/>
                <w:sz w:val="22"/>
                <w:szCs w:val="22"/>
              </w:rPr>
              <w:t>Sep.</w:t>
            </w:r>
          </w:p>
        </w:tc>
        <w:tc>
          <w:tcPr>
            <w:tcW w:w="0" w:type="auto"/>
            <w:tcBorders>
              <w:top w:val="single" w:sz="4" w:space="0" w:color="000000"/>
              <w:left w:val="single" w:sz="4" w:space="0" w:color="000000"/>
              <w:bottom w:val="single" w:sz="4" w:space="0" w:color="000000"/>
              <w:right w:val="single" w:sz="4" w:space="0" w:color="000000"/>
            </w:tcBorders>
            <w:vAlign w:val="center"/>
          </w:tcPr>
          <w:p w14:paraId="7F29E283" w14:textId="11624AA6" w:rsidR="00E95F39" w:rsidRPr="00E95F39" w:rsidRDefault="00E95F39" w:rsidP="00E95F39">
            <w:pPr>
              <w:widowControl/>
              <w:autoSpaceDE/>
              <w:autoSpaceDN/>
              <w:adjustRightInd/>
              <w:jc w:val="center"/>
              <w:rPr>
                <w:b/>
                <w:bCs/>
                <w:sz w:val="22"/>
                <w:szCs w:val="22"/>
              </w:rPr>
            </w:pPr>
            <w:ins w:id="5452" w:author="ERCOT" w:date="2023-10-26T12:41:00Z">
              <w:r w:rsidRPr="00E95F39">
                <w:rPr>
                  <w:sz w:val="22"/>
                  <w:szCs w:val="22"/>
                </w:rPr>
                <w:t>0</w:t>
              </w:r>
            </w:ins>
            <w:del w:id="545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4E3B7FA" w14:textId="79D2DB6B" w:rsidR="00E95F39" w:rsidRPr="00E95F39" w:rsidRDefault="00E95F39" w:rsidP="00E95F39">
            <w:pPr>
              <w:widowControl/>
              <w:autoSpaceDE/>
              <w:autoSpaceDN/>
              <w:adjustRightInd/>
              <w:jc w:val="center"/>
              <w:rPr>
                <w:b/>
                <w:bCs/>
                <w:sz w:val="22"/>
                <w:szCs w:val="22"/>
              </w:rPr>
            </w:pPr>
            <w:ins w:id="5454" w:author="ERCOT" w:date="2023-10-26T12:41:00Z">
              <w:r w:rsidRPr="00E95F39">
                <w:rPr>
                  <w:sz w:val="22"/>
                  <w:szCs w:val="22"/>
                </w:rPr>
                <w:t>0</w:t>
              </w:r>
            </w:ins>
            <w:del w:id="545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F159304" w14:textId="79E46885" w:rsidR="00E95F39" w:rsidRPr="00E95F39" w:rsidRDefault="00E95F39" w:rsidP="00E95F39">
            <w:pPr>
              <w:widowControl/>
              <w:autoSpaceDE/>
              <w:autoSpaceDN/>
              <w:adjustRightInd/>
              <w:jc w:val="center"/>
              <w:rPr>
                <w:b/>
                <w:bCs/>
                <w:sz w:val="22"/>
                <w:szCs w:val="22"/>
              </w:rPr>
            </w:pPr>
            <w:ins w:id="5456" w:author="ERCOT" w:date="2023-10-26T12:41:00Z">
              <w:r w:rsidRPr="00E95F39">
                <w:rPr>
                  <w:sz w:val="22"/>
                  <w:szCs w:val="22"/>
                </w:rPr>
                <w:t>0</w:t>
              </w:r>
            </w:ins>
            <w:del w:id="545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9B5C5D6" w14:textId="482F6B21" w:rsidR="00E95F39" w:rsidRPr="00E95F39" w:rsidRDefault="00E95F39" w:rsidP="00E95F39">
            <w:pPr>
              <w:widowControl/>
              <w:autoSpaceDE/>
              <w:autoSpaceDN/>
              <w:adjustRightInd/>
              <w:jc w:val="center"/>
              <w:rPr>
                <w:b/>
                <w:bCs/>
                <w:sz w:val="22"/>
                <w:szCs w:val="22"/>
              </w:rPr>
            </w:pPr>
            <w:ins w:id="5458" w:author="ERCOT" w:date="2023-10-26T12:41:00Z">
              <w:r w:rsidRPr="00E95F39">
                <w:rPr>
                  <w:sz w:val="22"/>
                  <w:szCs w:val="22"/>
                </w:rPr>
                <w:t>0</w:t>
              </w:r>
            </w:ins>
            <w:del w:id="545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D738438" w14:textId="167895CA" w:rsidR="00E95F39" w:rsidRPr="00E95F39" w:rsidRDefault="00E95F39" w:rsidP="00E95F39">
            <w:pPr>
              <w:widowControl/>
              <w:autoSpaceDE/>
              <w:autoSpaceDN/>
              <w:adjustRightInd/>
              <w:jc w:val="center"/>
              <w:rPr>
                <w:b/>
                <w:bCs/>
                <w:sz w:val="22"/>
                <w:szCs w:val="22"/>
              </w:rPr>
            </w:pPr>
            <w:ins w:id="5460" w:author="ERCOT" w:date="2023-10-26T12:41:00Z">
              <w:r w:rsidRPr="00E95F39">
                <w:rPr>
                  <w:sz w:val="22"/>
                  <w:szCs w:val="22"/>
                </w:rPr>
                <w:t>0</w:t>
              </w:r>
            </w:ins>
            <w:del w:id="546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3A4649C" w14:textId="3130B41F" w:rsidR="00E95F39" w:rsidRPr="00E95F39" w:rsidRDefault="00E95F39" w:rsidP="00E95F39">
            <w:pPr>
              <w:widowControl/>
              <w:autoSpaceDE/>
              <w:autoSpaceDN/>
              <w:adjustRightInd/>
              <w:jc w:val="center"/>
              <w:rPr>
                <w:b/>
                <w:bCs/>
                <w:sz w:val="22"/>
                <w:szCs w:val="22"/>
              </w:rPr>
            </w:pPr>
            <w:ins w:id="5462" w:author="ERCOT" w:date="2023-10-26T12:41:00Z">
              <w:r w:rsidRPr="00E95F39">
                <w:rPr>
                  <w:sz w:val="22"/>
                  <w:szCs w:val="22"/>
                </w:rPr>
                <w:t>0</w:t>
              </w:r>
            </w:ins>
            <w:del w:id="546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B48FB5" w14:textId="654DFD52" w:rsidR="00E95F39" w:rsidRPr="00E95F39" w:rsidRDefault="00E95F39" w:rsidP="00E95F39">
            <w:pPr>
              <w:widowControl/>
              <w:autoSpaceDE/>
              <w:autoSpaceDN/>
              <w:adjustRightInd/>
              <w:jc w:val="center"/>
              <w:rPr>
                <w:b/>
                <w:bCs/>
                <w:sz w:val="22"/>
                <w:szCs w:val="22"/>
              </w:rPr>
            </w:pPr>
            <w:ins w:id="5464" w:author="ERCOT" w:date="2023-10-26T12:41:00Z">
              <w:r w:rsidRPr="00E95F39">
                <w:rPr>
                  <w:sz w:val="22"/>
                  <w:szCs w:val="22"/>
                </w:rPr>
                <w:t>0</w:t>
              </w:r>
            </w:ins>
            <w:del w:id="546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DFA0730" w14:textId="109FA11A" w:rsidR="00E95F39" w:rsidRPr="00E95F39" w:rsidRDefault="00E95F39" w:rsidP="00E95F39">
            <w:pPr>
              <w:widowControl/>
              <w:autoSpaceDE/>
              <w:autoSpaceDN/>
              <w:adjustRightInd/>
              <w:jc w:val="center"/>
              <w:rPr>
                <w:b/>
                <w:bCs/>
                <w:sz w:val="22"/>
                <w:szCs w:val="22"/>
              </w:rPr>
            </w:pPr>
            <w:ins w:id="5466" w:author="ERCOT" w:date="2023-10-26T12:41:00Z">
              <w:r w:rsidRPr="00E95F39">
                <w:rPr>
                  <w:sz w:val="22"/>
                  <w:szCs w:val="22"/>
                </w:rPr>
                <w:t>0</w:t>
              </w:r>
            </w:ins>
            <w:del w:id="546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BF2C6FA" w14:textId="6DC8C718" w:rsidR="00E95F39" w:rsidRPr="00E95F39" w:rsidRDefault="00E95F39" w:rsidP="00E95F39">
            <w:pPr>
              <w:widowControl/>
              <w:autoSpaceDE/>
              <w:autoSpaceDN/>
              <w:adjustRightInd/>
              <w:jc w:val="center"/>
              <w:rPr>
                <w:b/>
                <w:bCs/>
                <w:sz w:val="22"/>
                <w:szCs w:val="22"/>
              </w:rPr>
            </w:pPr>
            <w:ins w:id="5468" w:author="ERCOT" w:date="2023-10-26T12:41:00Z">
              <w:r w:rsidRPr="00E95F39">
                <w:rPr>
                  <w:sz w:val="22"/>
                  <w:szCs w:val="22"/>
                </w:rPr>
                <w:t>0</w:t>
              </w:r>
            </w:ins>
            <w:del w:id="546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BC85F7B" w14:textId="490C97E2" w:rsidR="00E95F39" w:rsidRPr="00E95F39" w:rsidRDefault="00E95F39" w:rsidP="00E95F39">
            <w:pPr>
              <w:widowControl/>
              <w:autoSpaceDE/>
              <w:autoSpaceDN/>
              <w:adjustRightInd/>
              <w:jc w:val="center"/>
              <w:rPr>
                <w:b/>
                <w:bCs/>
                <w:sz w:val="22"/>
                <w:szCs w:val="22"/>
              </w:rPr>
            </w:pPr>
            <w:ins w:id="5470" w:author="ERCOT" w:date="2023-10-26T12:41:00Z">
              <w:r w:rsidRPr="00E95F39">
                <w:rPr>
                  <w:sz w:val="22"/>
                  <w:szCs w:val="22"/>
                </w:rPr>
                <w:t>0</w:t>
              </w:r>
            </w:ins>
            <w:del w:id="547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103B27F" w14:textId="3ADECBA5" w:rsidR="00E95F39" w:rsidRPr="00E95F39" w:rsidRDefault="00E95F39" w:rsidP="00E95F39">
            <w:pPr>
              <w:widowControl/>
              <w:autoSpaceDE/>
              <w:autoSpaceDN/>
              <w:adjustRightInd/>
              <w:jc w:val="center"/>
              <w:rPr>
                <w:b/>
                <w:bCs/>
                <w:sz w:val="22"/>
                <w:szCs w:val="22"/>
              </w:rPr>
            </w:pPr>
            <w:ins w:id="5472" w:author="ERCOT" w:date="2023-10-26T12:41:00Z">
              <w:r w:rsidRPr="00E95F39">
                <w:rPr>
                  <w:sz w:val="22"/>
                  <w:szCs w:val="22"/>
                </w:rPr>
                <w:t>64</w:t>
              </w:r>
            </w:ins>
            <w:del w:id="5473"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5E3908C" w14:textId="33C35E9A" w:rsidR="00E95F39" w:rsidRPr="00E95F39" w:rsidRDefault="00E95F39" w:rsidP="00E95F39">
            <w:pPr>
              <w:widowControl/>
              <w:autoSpaceDE/>
              <w:autoSpaceDN/>
              <w:adjustRightInd/>
              <w:jc w:val="center"/>
              <w:rPr>
                <w:b/>
                <w:bCs/>
                <w:sz w:val="22"/>
                <w:szCs w:val="22"/>
              </w:rPr>
            </w:pPr>
            <w:ins w:id="5474" w:author="ERCOT" w:date="2023-10-26T12:41:00Z">
              <w:r w:rsidRPr="00E95F39">
                <w:rPr>
                  <w:sz w:val="22"/>
                  <w:szCs w:val="22"/>
                </w:rPr>
                <w:t>64</w:t>
              </w:r>
            </w:ins>
            <w:del w:id="5475"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62D1F9A" w14:textId="4DCC67BA" w:rsidR="00E95F39" w:rsidRPr="00E95F39" w:rsidRDefault="00E95F39" w:rsidP="00E95F39">
            <w:pPr>
              <w:widowControl/>
              <w:autoSpaceDE/>
              <w:autoSpaceDN/>
              <w:adjustRightInd/>
              <w:jc w:val="center"/>
              <w:rPr>
                <w:b/>
                <w:bCs/>
                <w:sz w:val="22"/>
                <w:szCs w:val="22"/>
              </w:rPr>
            </w:pPr>
            <w:ins w:id="5476" w:author="ERCOT" w:date="2023-10-26T12:41:00Z">
              <w:r w:rsidRPr="00E95F39">
                <w:rPr>
                  <w:sz w:val="22"/>
                  <w:szCs w:val="22"/>
                </w:rPr>
                <w:t>64</w:t>
              </w:r>
            </w:ins>
            <w:del w:id="5477"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C22417E" w14:textId="5CABCD62" w:rsidR="00E95F39" w:rsidRPr="00E95F39" w:rsidRDefault="00E95F39" w:rsidP="00E95F39">
            <w:pPr>
              <w:widowControl/>
              <w:autoSpaceDE/>
              <w:autoSpaceDN/>
              <w:adjustRightInd/>
              <w:jc w:val="center"/>
              <w:rPr>
                <w:b/>
                <w:bCs/>
                <w:sz w:val="22"/>
                <w:szCs w:val="22"/>
              </w:rPr>
            </w:pPr>
            <w:ins w:id="5478" w:author="ERCOT" w:date="2023-10-26T12:41:00Z">
              <w:r w:rsidRPr="00E95F39">
                <w:rPr>
                  <w:sz w:val="22"/>
                  <w:szCs w:val="22"/>
                </w:rPr>
                <w:t>64</w:t>
              </w:r>
            </w:ins>
            <w:del w:id="5479"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93763DA" w14:textId="16C879B1" w:rsidR="00E95F39" w:rsidRPr="00E95F39" w:rsidRDefault="00E95F39" w:rsidP="00E95F39">
            <w:pPr>
              <w:widowControl/>
              <w:autoSpaceDE/>
              <w:autoSpaceDN/>
              <w:adjustRightInd/>
              <w:jc w:val="center"/>
              <w:rPr>
                <w:b/>
                <w:bCs/>
                <w:sz w:val="22"/>
                <w:szCs w:val="22"/>
              </w:rPr>
            </w:pPr>
            <w:ins w:id="5480" w:author="ERCOT" w:date="2023-10-26T12:41:00Z">
              <w:r w:rsidRPr="00E95F39">
                <w:rPr>
                  <w:sz w:val="22"/>
                  <w:szCs w:val="22"/>
                </w:rPr>
                <w:t>56</w:t>
              </w:r>
            </w:ins>
            <w:del w:id="5481" w:author="ERCOT" w:date="2023-10-26T12:41:00Z">
              <w:r w:rsidRPr="00E95F39" w:rsidDel="009C5386">
                <w:rPr>
                  <w:sz w:val="22"/>
                  <w:szCs w:val="22"/>
                </w:rPr>
                <w:delText>27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CFE7D4F" w14:textId="775A116D" w:rsidR="00E95F39" w:rsidRPr="00E95F39" w:rsidRDefault="00E95F39" w:rsidP="00E95F39">
            <w:pPr>
              <w:widowControl/>
              <w:autoSpaceDE/>
              <w:autoSpaceDN/>
              <w:adjustRightInd/>
              <w:jc w:val="center"/>
              <w:rPr>
                <w:b/>
                <w:bCs/>
                <w:sz w:val="22"/>
                <w:szCs w:val="22"/>
              </w:rPr>
            </w:pPr>
            <w:ins w:id="5482" w:author="ERCOT" w:date="2023-10-26T12:41:00Z">
              <w:r w:rsidRPr="00E95F39">
                <w:rPr>
                  <w:sz w:val="22"/>
                  <w:szCs w:val="22"/>
                </w:rPr>
                <w:t>56</w:t>
              </w:r>
            </w:ins>
            <w:del w:id="5483" w:author="ERCOT" w:date="2023-10-26T12:41:00Z">
              <w:r w:rsidRPr="00E95F39" w:rsidDel="009C5386">
                <w:rPr>
                  <w:sz w:val="22"/>
                  <w:szCs w:val="22"/>
                </w:rPr>
                <w:delText>27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A1A14BF" w14:textId="32204AF2" w:rsidR="00E95F39" w:rsidRPr="00E95F39" w:rsidRDefault="00E95F39" w:rsidP="00E95F39">
            <w:pPr>
              <w:widowControl/>
              <w:autoSpaceDE/>
              <w:autoSpaceDN/>
              <w:adjustRightInd/>
              <w:jc w:val="center"/>
              <w:rPr>
                <w:b/>
                <w:bCs/>
                <w:sz w:val="22"/>
                <w:szCs w:val="22"/>
              </w:rPr>
            </w:pPr>
            <w:ins w:id="5484" w:author="ERCOT" w:date="2023-10-26T12:41:00Z">
              <w:r w:rsidRPr="00E95F39">
                <w:rPr>
                  <w:sz w:val="22"/>
                  <w:szCs w:val="22"/>
                </w:rPr>
                <w:t>56</w:t>
              </w:r>
            </w:ins>
            <w:del w:id="5485" w:author="ERCOT" w:date="2023-10-26T12:41:00Z">
              <w:r w:rsidRPr="00E95F39" w:rsidDel="009C5386">
                <w:rPr>
                  <w:sz w:val="22"/>
                  <w:szCs w:val="22"/>
                </w:rPr>
                <w:delText>27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59A9D15" w14:textId="2CE410F4" w:rsidR="00E95F39" w:rsidRPr="00E95F39" w:rsidRDefault="00E95F39" w:rsidP="00E95F39">
            <w:pPr>
              <w:widowControl/>
              <w:autoSpaceDE/>
              <w:autoSpaceDN/>
              <w:adjustRightInd/>
              <w:jc w:val="center"/>
              <w:rPr>
                <w:b/>
                <w:bCs/>
                <w:sz w:val="22"/>
                <w:szCs w:val="22"/>
              </w:rPr>
            </w:pPr>
            <w:ins w:id="5486" w:author="ERCOT" w:date="2023-10-26T12:41:00Z">
              <w:r w:rsidRPr="00E95F39">
                <w:rPr>
                  <w:sz w:val="22"/>
                  <w:szCs w:val="22"/>
                </w:rPr>
                <w:t>56</w:t>
              </w:r>
            </w:ins>
            <w:del w:id="5487" w:author="ERCOT" w:date="2023-10-26T12:41:00Z">
              <w:r w:rsidRPr="00E95F39" w:rsidDel="009C5386">
                <w:rPr>
                  <w:sz w:val="22"/>
                  <w:szCs w:val="22"/>
                </w:rPr>
                <w:delText>27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7890339" w14:textId="5D53D906" w:rsidR="00E95F39" w:rsidRPr="00E95F39" w:rsidRDefault="00E95F39" w:rsidP="00E95F39">
            <w:pPr>
              <w:widowControl/>
              <w:autoSpaceDE/>
              <w:autoSpaceDN/>
              <w:adjustRightInd/>
              <w:jc w:val="center"/>
              <w:rPr>
                <w:b/>
                <w:bCs/>
                <w:sz w:val="22"/>
                <w:szCs w:val="22"/>
              </w:rPr>
            </w:pPr>
            <w:ins w:id="5488" w:author="ERCOT" w:date="2023-10-26T12:41:00Z">
              <w:r w:rsidRPr="00E95F39">
                <w:rPr>
                  <w:sz w:val="22"/>
                  <w:szCs w:val="22"/>
                </w:rPr>
                <w:t>0</w:t>
              </w:r>
            </w:ins>
            <w:del w:id="5489"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E4D7E52" w14:textId="0F34CB61" w:rsidR="00E95F39" w:rsidRPr="00E95F39" w:rsidRDefault="00E95F39" w:rsidP="00E95F39">
            <w:pPr>
              <w:widowControl/>
              <w:autoSpaceDE/>
              <w:autoSpaceDN/>
              <w:adjustRightInd/>
              <w:jc w:val="center"/>
              <w:rPr>
                <w:b/>
                <w:bCs/>
                <w:sz w:val="22"/>
                <w:szCs w:val="22"/>
              </w:rPr>
            </w:pPr>
            <w:ins w:id="5490" w:author="ERCOT" w:date="2023-10-26T12:41:00Z">
              <w:r w:rsidRPr="00E95F39">
                <w:rPr>
                  <w:sz w:val="22"/>
                  <w:szCs w:val="22"/>
                </w:rPr>
                <w:t>0</w:t>
              </w:r>
            </w:ins>
            <w:del w:id="5491"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DF3D6C0" w14:textId="5EC027B8" w:rsidR="00E95F39" w:rsidRPr="00E95F39" w:rsidRDefault="00E95F39" w:rsidP="00E95F39">
            <w:pPr>
              <w:widowControl/>
              <w:autoSpaceDE/>
              <w:autoSpaceDN/>
              <w:adjustRightInd/>
              <w:jc w:val="center"/>
              <w:rPr>
                <w:b/>
                <w:bCs/>
                <w:sz w:val="22"/>
                <w:szCs w:val="22"/>
              </w:rPr>
            </w:pPr>
            <w:ins w:id="5492" w:author="ERCOT" w:date="2023-10-26T12:41:00Z">
              <w:r w:rsidRPr="00E95F39">
                <w:rPr>
                  <w:sz w:val="22"/>
                  <w:szCs w:val="22"/>
                </w:rPr>
                <w:t>0</w:t>
              </w:r>
            </w:ins>
            <w:del w:id="5493"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E8237C0" w14:textId="564546B1" w:rsidR="00E95F39" w:rsidRPr="00E95F39" w:rsidRDefault="00E95F39" w:rsidP="00E95F39">
            <w:pPr>
              <w:widowControl/>
              <w:autoSpaceDE/>
              <w:autoSpaceDN/>
              <w:adjustRightInd/>
              <w:jc w:val="center"/>
              <w:rPr>
                <w:b/>
                <w:bCs/>
                <w:sz w:val="22"/>
                <w:szCs w:val="22"/>
              </w:rPr>
            </w:pPr>
            <w:ins w:id="5494" w:author="ERCOT" w:date="2023-10-26T12:41:00Z">
              <w:r w:rsidRPr="00E95F39">
                <w:rPr>
                  <w:sz w:val="22"/>
                  <w:szCs w:val="22"/>
                </w:rPr>
                <w:t>0</w:t>
              </w:r>
            </w:ins>
            <w:del w:id="5495"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4A19CD6" w14:textId="6A6A5B7E" w:rsidR="00E95F39" w:rsidRPr="00E95F39" w:rsidRDefault="00E95F39" w:rsidP="00E95F39">
            <w:pPr>
              <w:widowControl/>
              <w:autoSpaceDE/>
              <w:autoSpaceDN/>
              <w:adjustRightInd/>
              <w:jc w:val="center"/>
              <w:rPr>
                <w:b/>
                <w:bCs/>
                <w:sz w:val="22"/>
                <w:szCs w:val="22"/>
              </w:rPr>
            </w:pPr>
            <w:ins w:id="5496" w:author="ERCOT" w:date="2023-10-26T12:41:00Z">
              <w:r w:rsidRPr="00E95F39">
                <w:rPr>
                  <w:sz w:val="22"/>
                  <w:szCs w:val="22"/>
                </w:rPr>
                <w:t>0</w:t>
              </w:r>
            </w:ins>
            <w:del w:id="549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570AA0A5" w14:textId="2476AB31" w:rsidR="00E95F39" w:rsidRPr="00E95F39" w:rsidRDefault="00E95F39" w:rsidP="00E95F39">
            <w:pPr>
              <w:widowControl/>
              <w:autoSpaceDE/>
              <w:autoSpaceDN/>
              <w:adjustRightInd/>
              <w:jc w:val="center"/>
              <w:rPr>
                <w:b/>
                <w:bCs/>
                <w:sz w:val="22"/>
                <w:szCs w:val="22"/>
              </w:rPr>
            </w:pPr>
            <w:ins w:id="5498" w:author="ERCOT" w:date="2023-10-26T12:41:00Z">
              <w:r w:rsidRPr="00E95F39">
                <w:rPr>
                  <w:sz w:val="22"/>
                  <w:szCs w:val="22"/>
                </w:rPr>
                <w:t>0</w:t>
              </w:r>
            </w:ins>
            <w:del w:id="5499" w:author="ERCOT" w:date="2023-10-26T12:41:00Z">
              <w:r w:rsidRPr="00E95F39" w:rsidDel="009C5386">
                <w:rPr>
                  <w:sz w:val="22"/>
                  <w:szCs w:val="22"/>
                </w:rPr>
                <w:delText>0</w:delText>
              </w:r>
            </w:del>
          </w:p>
        </w:tc>
      </w:tr>
      <w:tr w:rsidR="00E95F39" w:rsidRPr="00E66AD4" w14:paraId="19F50E77"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1F819EA2" w14:textId="77777777" w:rsidR="00E95F39" w:rsidRPr="000357D1" w:rsidRDefault="00E95F39" w:rsidP="00E95F39">
            <w:pPr>
              <w:widowControl/>
              <w:autoSpaceDE/>
              <w:autoSpaceDN/>
              <w:adjustRightInd/>
              <w:jc w:val="center"/>
              <w:rPr>
                <w:sz w:val="22"/>
                <w:szCs w:val="22"/>
              </w:rPr>
            </w:pPr>
            <w:r w:rsidRPr="000357D1">
              <w:rPr>
                <w:b/>
                <w:bCs/>
                <w:sz w:val="22"/>
                <w:szCs w:val="22"/>
              </w:rPr>
              <w:t>Oct.</w:t>
            </w:r>
          </w:p>
        </w:tc>
        <w:tc>
          <w:tcPr>
            <w:tcW w:w="0" w:type="auto"/>
            <w:tcBorders>
              <w:top w:val="single" w:sz="4" w:space="0" w:color="000000"/>
              <w:left w:val="single" w:sz="4" w:space="0" w:color="000000"/>
              <w:bottom w:val="single" w:sz="4" w:space="0" w:color="000000"/>
              <w:right w:val="single" w:sz="4" w:space="0" w:color="000000"/>
            </w:tcBorders>
            <w:vAlign w:val="center"/>
          </w:tcPr>
          <w:p w14:paraId="4AAF820B" w14:textId="3DFC7100" w:rsidR="00E95F39" w:rsidRPr="00E95F39" w:rsidRDefault="00E95F39" w:rsidP="00E95F39">
            <w:pPr>
              <w:widowControl/>
              <w:autoSpaceDE/>
              <w:autoSpaceDN/>
              <w:adjustRightInd/>
              <w:jc w:val="center"/>
              <w:rPr>
                <w:b/>
                <w:bCs/>
                <w:sz w:val="22"/>
                <w:szCs w:val="22"/>
              </w:rPr>
            </w:pPr>
            <w:ins w:id="5500" w:author="ERCOT" w:date="2023-10-26T12:41:00Z">
              <w:r w:rsidRPr="00E95F39">
                <w:rPr>
                  <w:sz w:val="22"/>
                  <w:szCs w:val="22"/>
                </w:rPr>
                <w:t>0</w:t>
              </w:r>
            </w:ins>
            <w:del w:id="550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A1CCDFE" w14:textId="2E7C3120" w:rsidR="00E95F39" w:rsidRPr="00E95F39" w:rsidRDefault="00E95F39" w:rsidP="00E95F39">
            <w:pPr>
              <w:widowControl/>
              <w:autoSpaceDE/>
              <w:autoSpaceDN/>
              <w:adjustRightInd/>
              <w:jc w:val="center"/>
              <w:rPr>
                <w:b/>
                <w:bCs/>
                <w:sz w:val="22"/>
                <w:szCs w:val="22"/>
              </w:rPr>
            </w:pPr>
            <w:ins w:id="5502" w:author="ERCOT" w:date="2023-10-26T12:41:00Z">
              <w:r w:rsidRPr="00E95F39">
                <w:rPr>
                  <w:sz w:val="22"/>
                  <w:szCs w:val="22"/>
                </w:rPr>
                <w:t>0</w:t>
              </w:r>
            </w:ins>
            <w:del w:id="550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E1755A0" w14:textId="4DF44E0E" w:rsidR="00E95F39" w:rsidRPr="00E95F39" w:rsidRDefault="00E95F39" w:rsidP="00E95F39">
            <w:pPr>
              <w:widowControl/>
              <w:autoSpaceDE/>
              <w:autoSpaceDN/>
              <w:adjustRightInd/>
              <w:jc w:val="center"/>
              <w:rPr>
                <w:b/>
                <w:bCs/>
                <w:sz w:val="22"/>
                <w:szCs w:val="22"/>
              </w:rPr>
            </w:pPr>
            <w:ins w:id="5504" w:author="ERCOT" w:date="2023-10-26T12:41:00Z">
              <w:r w:rsidRPr="00E95F39">
                <w:rPr>
                  <w:sz w:val="22"/>
                  <w:szCs w:val="22"/>
                </w:rPr>
                <w:t>0</w:t>
              </w:r>
            </w:ins>
            <w:del w:id="550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03CB87C" w14:textId="6F895462" w:rsidR="00E95F39" w:rsidRPr="00E95F39" w:rsidRDefault="00E95F39" w:rsidP="00E95F39">
            <w:pPr>
              <w:widowControl/>
              <w:autoSpaceDE/>
              <w:autoSpaceDN/>
              <w:adjustRightInd/>
              <w:jc w:val="center"/>
              <w:rPr>
                <w:b/>
                <w:bCs/>
                <w:sz w:val="22"/>
                <w:szCs w:val="22"/>
              </w:rPr>
            </w:pPr>
            <w:ins w:id="5506" w:author="ERCOT" w:date="2023-10-26T12:41:00Z">
              <w:r w:rsidRPr="00E95F39">
                <w:rPr>
                  <w:sz w:val="22"/>
                  <w:szCs w:val="22"/>
                </w:rPr>
                <w:t>0</w:t>
              </w:r>
            </w:ins>
            <w:del w:id="550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7E5352" w14:textId="2FD21131" w:rsidR="00E95F39" w:rsidRPr="00E95F39" w:rsidRDefault="00E95F39" w:rsidP="00E95F39">
            <w:pPr>
              <w:widowControl/>
              <w:autoSpaceDE/>
              <w:autoSpaceDN/>
              <w:adjustRightInd/>
              <w:jc w:val="center"/>
              <w:rPr>
                <w:b/>
                <w:bCs/>
                <w:sz w:val="22"/>
                <w:szCs w:val="22"/>
              </w:rPr>
            </w:pPr>
            <w:ins w:id="5508" w:author="ERCOT" w:date="2023-10-26T12:41:00Z">
              <w:r w:rsidRPr="00E95F39">
                <w:rPr>
                  <w:sz w:val="22"/>
                  <w:szCs w:val="22"/>
                </w:rPr>
                <w:t>0</w:t>
              </w:r>
            </w:ins>
            <w:del w:id="550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D4F6EBE" w14:textId="3F04A75F" w:rsidR="00E95F39" w:rsidRPr="00E95F39" w:rsidRDefault="00E95F39" w:rsidP="00E95F39">
            <w:pPr>
              <w:widowControl/>
              <w:autoSpaceDE/>
              <w:autoSpaceDN/>
              <w:adjustRightInd/>
              <w:jc w:val="center"/>
              <w:rPr>
                <w:b/>
                <w:bCs/>
                <w:sz w:val="22"/>
                <w:szCs w:val="22"/>
              </w:rPr>
            </w:pPr>
            <w:ins w:id="5510" w:author="ERCOT" w:date="2023-10-26T12:41:00Z">
              <w:r w:rsidRPr="00E95F39">
                <w:rPr>
                  <w:sz w:val="22"/>
                  <w:szCs w:val="22"/>
                </w:rPr>
                <w:t>0</w:t>
              </w:r>
            </w:ins>
            <w:del w:id="551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B5855D3" w14:textId="79C0470A" w:rsidR="00E95F39" w:rsidRPr="00E95F39" w:rsidRDefault="00E95F39" w:rsidP="00E95F39">
            <w:pPr>
              <w:widowControl/>
              <w:autoSpaceDE/>
              <w:autoSpaceDN/>
              <w:adjustRightInd/>
              <w:jc w:val="center"/>
              <w:rPr>
                <w:b/>
                <w:bCs/>
                <w:sz w:val="22"/>
                <w:szCs w:val="22"/>
              </w:rPr>
            </w:pPr>
            <w:ins w:id="5512" w:author="ERCOT" w:date="2023-10-26T12:41:00Z">
              <w:r w:rsidRPr="00E95F39">
                <w:rPr>
                  <w:sz w:val="22"/>
                  <w:szCs w:val="22"/>
                </w:rPr>
                <w:t>0</w:t>
              </w:r>
            </w:ins>
            <w:del w:id="551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6E16196" w14:textId="1B8B470B" w:rsidR="00E95F39" w:rsidRPr="00E95F39" w:rsidRDefault="00E95F39" w:rsidP="00E95F39">
            <w:pPr>
              <w:widowControl/>
              <w:autoSpaceDE/>
              <w:autoSpaceDN/>
              <w:adjustRightInd/>
              <w:jc w:val="center"/>
              <w:rPr>
                <w:b/>
                <w:bCs/>
                <w:sz w:val="22"/>
                <w:szCs w:val="22"/>
              </w:rPr>
            </w:pPr>
            <w:ins w:id="5514" w:author="ERCOT" w:date="2023-10-26T12:41:00Z">
              <w:r w:rsidRPr="00E95F39">
                <w:rPr>
                  <w:sz w:val="22"/>
                  <w:szCs w:val="22"/>
                </w:rPr>
                <w:t>0</w:t>
              </w:r>
            </w:ins>
            <w:del w:id="551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F697A7A" w14:textId="7FF4893C" w:rsidR="00E95F39" w:rsidRPr="00E95F39" w:rsidRDefault="00E95F39" w:rsidP="00E95F39">
            <w:pPr>
              <w:widowControl/>
              <w:autoSpaceDE/>
              <w:autoSpaceDN/>
              <w:adjustRightInd/>
              <w:jc w:val="center"/>
              <w:rPr>
                <w:b/>
                <w:bCs/>
                <w:sz w:val="22"/>
                <w:szCs w:val="22"/>
              </w:rPr>
            </w:pPr>
            <w:ins w:id="5516" w:author="ERCOT" w:date="2023-10-26T12:41:00Z">
              <w:r w:rsidRPr="00E95F39">
                <w:rPr>
                  <w:sz w:val="22"/>
                  <w:szCs w:val="22"/>
                </w:rPr>
                <w:t>0</w:t>
              </w:r>
            </w:ins>
            <w:del w:id="551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C8C82FE" w14:textId="6B6A199C" w:rsidR="00E95F39" w:rsidRPr="00E95F39" w:rsidRDefault="00E95F39" w:rsidP="00E95F39">
            <w:pPr>
              <w:widowControl/>
              <w:autoSpaceDE/>
              <w:autoSpaceDN/>
              <w:adjustRightInd/>
              <w:jc w:val="center"/>
              <w:rPr>
                <w:b/>
                <w:bCs/>
                <w:sz w:val="22"/>
                <w:szCs w:val="22"/>
              </w:rPr>
            </w:pPr>
            <w:ins w:id="5518" w:author="ERCOT" w:date="2023-10-26T12:41:00Z">
              <w:r w:rsidRPr="00E95F39">
                <w:rPr>
                  <w:sz w:val="22"/>
                  <w:szCs w:val="22"/>
                </w:rPr>
                <w:t>0</w:t>
              </w:r>
            </w:ins>
            <w:del w:id="551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58A40F5" w14:textId="2FC10030" w:rsidR="00E95F39" w:rsidRPr="00E95F39" w:rsidRDefault="00E95F39" w:rsidP="00E95F39">
            <w:pPr>
              <w:widowControl/>
              <w:autoSpaceDE/>
              <w:autoSpaceDN/>
              <w:adjustRightInd/>
              <w:jc w:val="center"/>
              <w:rPr>
                <w:b/>
                <w:bCs/>
                <w:sz w:val="22"/>
                <w:szCs w:val="22"/>
              </w:rPr>
            </w:pPr>
            <w:ins w:id="5520" w:author="ERCOT" w:date="2023-10-26T12:41:00Z">
              <w:r w:rsidRPr="00E95F39">
                <w:rPr>
                  <w:sz w:val="22"/>
                  <w:szCs w:val="22"/>
                </w:rPr>
                <w:t>26</w:t>
              </w:r>
            </w:ins>
            <w:del w:id="5521"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3EAEC6C" w14:textId="66AA130A" w:rsidR="00E95F39" w:rsidRPr="00E95F39" w:rsidRDefault="00E95F39" w:rsidP="00E95F39">
            <w:pPr>
              <w:widowControl/>
              <w:autoSpaceDE/>
              <w:autoSpaceDN/>
              <w:adjustRightInd/>
              <w:jc w:val="center"/>
              <w:rPr>
                <w:b/>
                <w:bCs/>
                <w:sz w:val="22"/>
                <w:szCs w:val="22"/>
              </w:rPr>
            </w:pPr>
            <w:ins w:id="5522" w:author="ERCOT" w:date="2023-10-26T12:41:00Z">
              <w:r w:rsidRPr="00E95F39">
                <w:rPr>
                  <w:sz w:val="22"/>
                  <w:szCs w:val="22"/>
                </w:rPr>
                <w:t>26</w:t>
              </w:r>
            </w:ins>
            <w:del w:id="5523"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67C908C" w14:textId="6DBE5E37" w:rsidR="00E95F39" w:rsidRPr="00E95F39" w:rsidRDefault="00E95F39" w:rsidP="00E95F39">
            <w:pPr>
              <w:widowControl/>
              <w:autoSpaceDE/>
              <w:autoSpaceDN/>
              <w:adjustRightInd/>
              <w:jc w:val="center"/>
              <w:rPr>
                <w:b/>
                <w:bCs/>
                <w:sz w:val="22"/>
                <w:szCs w:val="22"/>
              </w:rPr>
            </w:pPr>
            <w:ins w:id="5524" w:author="ERCOT" w:date="2023-10-26T12:41:00Z">
              <w:r w:rsidRPr="00E95F39">
                <w:rPr>
                  <w:sz w:val="22"/>
                  <w:szCs w:val="22"/>
                </w:rPr>
                <w:t>26</w:t>
              </w:r>
            </w:ins>
            <w:del w:id="5525"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3C2363B" w14:textId="6EB269DA" w:rsidR="00E95F39" w:rsidRPr="00E95F39" w:rsidRDefault="00E95F39" w:rsidP="00E95F39">
            <w:pPr>
              <w:widowControl/>
              <w:autoSpaceDE/>
              <w:autoSpaceDN/>
              <w:adjustRightInd/>
              <w:jc w:val="center"/>
              <w:rPr>
                <w:b/>
                <w:bCs/>
                <w:sz w:val="22"/>
                <w:szCs w:val="22"/>
              </w:rPr>
            </w:pPr>
            <w:ins w:id="5526" w:author="ERCOT" w:date="2023-10-26T12:41:00Z">
              <w:r w:rsidRPr="00E95F39">
                <w:rPr>
                  <w:sz w:val="22"/>
                  <w:szCs w:val="22"/>
                </w:rPr>
                <w:t>26</w:t>
              </w:r>
            </w:ins>
            <w:del w:id="5527"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CA75A6F" w14:textId="3B2A4551" w:rsidR="00E95F39" w:rsidRPr="00E95F39" w:rsidRDefault="00E95F39" w:rsidP="00E95F39">
            <w:pPr>
              <w:widowControl/>
              <w:autoSpaceDE/>
              <w:autoSpaceDN/>
              <w:adjustRightInd/>
              <w:jc w:val="center"/>
              <w:rPr>
                <w:b/>
                <w:bCs/>
                <w:sz w:val="22"/>
                <w:szCs w:val="22"/>
              </w:rPr>
            </w:pPr>
            <w:ins w:id="5528" w:author="ERCOT" w:date="2023-10-26T12:41:00Z">
              <w:r w:rsidRPr="00E95F39">
                <w:rPr>
                  <w:sz w:val="22"/>
                  <w:szCs w:val="22"/>
                </w:rPr>
                <w:t>37</w:t>
              </w:r>
            </w:ins>
            <w:del w:id="5529"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B454ED6" w14:textId="4B504A18" w:rsidR="00E95F39" w:rsidRPr="00E95F39" w:rsidRDefault="00E95F39" w:rsidP="00E95F39">
            <w:pPr>
              <w:widowControl/>
              <w:autoSpaceDE/>
              <w:autoSpaceDN/>
              <w:adjustRightInd/>
              <w:jc w:val="center"/>
              <w:rPr>
                <w:b/>
                <w:bCs/>
                <w:sz w:val="22"/>
                <w:szCs w:val="22"/>
              </w:rPr>
            </w:pPr>
            <w:ins w:id="5530" w:author="ERCOT" w:date="2023-10-26T12:41:00Z">
              <w:r w:rsidRPr="00E95F39">
                <w:rPr>
                  <w:sz w:val="22"/>
                  <w:szCs w:val="22"/>
                </w:rPr>
                <w:t>37</w:t>
              </w:r>
            </w:ins>
            <w:del w:id="5531"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CEE1A8B" w14:textId="7E01B725" w:rsidR="00E95F39" w:rsidRPr="00E95F39" w:rsidRDefault="00E95F39" w:rsidP="00E95F39">
            <w:pPr>
              <w:widowControl/>
              <w:autoSpaceDE/>
              <w:autoSpaceDN/>
              <w:adjustRightInd/>
              <w:jc w:val="center"/>
              <w:rPr>
                <w:b/>
                <w:bCs/>
                <w:sz w:val="22"/>
                <w:szCs w:val="22"/>
              </w:rPr>
            </w:pPr>
            <w:ins w:id="5532" w:author="ERCOT" w:date="2023-10-26T12:41:00Z">
              <w:r w:rsidRPr="00E95F39">
                <w:rPr>
                  <w:sz w:val="22"/>
                  <w:szCs w:val="22"/>
                </w:rPr>
                <w:t>37</w:t>
              </w:r>
            </w:ins>
            <w:del w:id="5533"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57D262D" w14:textId="6F2B4BEC" w:rsidR="00E95F39" w:rsidRPr="00E95F39" w:rsidRDefault="00E95F39" w:rsidP="00E95F39">
            <w:pPr>
              <w:widowControl/>
              <w:autoSpaceDE/>
              <w:autoSpaceDN/>
              <w:adjustRightInd/>
              <w:jc w:val="center"/>
              <w:rPr>
                <w:b/>
                <w:bCs/>
                <w:sz w:val="22"/>
                <w:szCs w:val="22"/>
              </w:rPr>
            </w:pPr>
            <w:ins w:id="5534" w:author="ERCOT" w:date="2023-10-26T12:41:00Z">
              <w:r w:rsidRPr="00E95F39">
                <w:rPr>
                  <w:sz w:val="22"/>
                  <w:szCs w:val="22"/>
                </w:rPr>
                <w:t>37</w:t>
              </w:r>
            </w:ins>
            <w:del w:id="5535"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D2E8AD4" w14:textId="5D1B9E73" w:rsidR="00E95F39" w:rsidRPr="00E95F39" w:rsidRDefault="00E95F39" w:rsidP="00E95F39">
            <w:pPr>
              <w:widowControl/>
              <w:autoSpaceDE/>
              <w:autoSpaceDN/>
              <w:adjustRightInd/>
              <w:jc w:val="center"/>
              <w:rPr>
                <w:b/>
                <w:bCs/>
                <w:sz w:val="22"/>
                <w:szCs w:val="22"/>
              </w:rPr>
            </w:pPr>
            <w:ins w:id="5536" w:author="ERCOT" w:date="2023-10-26T12:41:00Z">
              <w:r w:rsidRPr="00E95F39">
                <w:rPr>
                  <w:sz w:val="22"/>
                  <w:szCs w:val="22"/>
                </w:rPr>
                <w:t>0</w:t>
              </w:r>
            </w:ins>
            <w:del w:id="553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D90B1DE" w14:textId="4DA4A123" w:rsidR="00E95F39" w:rsidRPr="00E95F39" w:rsidRDefault="00E95F39" w:rsidP="00E95F39">
            <w:pPr>
              <w:widowControl/>
              <w:autoSpaceDE/>
              <w:autoSpaceDN/>
              <w:adjustRightInd/>
              <w:jc w:val="center"/>
              <w:rPr>
                <w:b/>
                <w:bCs/>
                <w:sz w:val="22"/>
                <w:szCs w:val="22"/>
              </w:rPr>
            </w:pPr>
            <w:ins w:id="5538" w:author="ERCOT" w:date="2023-10-26T12:41:00Z">
              <w:r w:rsidRPr="00E95F39">
                <w:rPr>
                  <w:sz w:val="22"/>
                  <w:szCs w:val="22"/>
                </w:rPr>
                <w:t>0</w:t>
              </w:r>
            </w:ins>
            <w:del w:id="553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3047D19" w14:textId="41CE69F7" w:rsidR="00E95F39" w:rsidRPr="00E95F39" w:rsidRDefault="00E95F39" w:rsidP="00E95F39">
            <w:pPr>
              <w:widowControl/>
              <w:autoSpaceDE/>
              <w:autoSpaceDN/>
              <w:adjustRightInd/>
              <w:jc w:val="center"/>
              <w:rPr>
                <w:b/>
                <w:bCs/>
                <w:sz w:val="22"/>
                <w:szCs w:val="22"/>
              </w:rPr>
            </w:pPr>
            <w:ins w:id="5540" w:author="ERCOT" w:date="2023-10-26T12:41:00Z">
              <w:r w:rsidRPr="00E95F39">
                <w:rPr>
                  <w:sz w:val="22"/>
                  <w:szCs w:val="22"/>
                </w:rPr>
                <w:t>0</w:t>
              </w:r>
            </w:ins>
            <w:del w:id="554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E3FEDB1" w14:textId="457E90EC" w:rsidR="00E95F39" w:rsidRPr="00E95F39" w:rsidRDefault="00E95F39" w:rsidP="00E95F39">
            <w:pPr>
              <w:widowControl/>
              <w:autoSpaceDE/>
              <w:autoSpaceDN/>
              <w:adjustRightInd/>
              <w:jc w:val="center"/>
              <w:rPr>
                <w:b/>
                <w:bCs/>
                <w:sz w:val="22"/>
                <w:szCs w:val="22"/>
              </w:rPr>
            </w:pPr>
            <w:ins w:id="5542" w:author="ERCOT" w:date="2023-10-26T12:41:00Z">
              <w:r w:rsidRPr="00E95F39">
                <w:rPr>
                  <w:sz w:val="22"/>
                  <w:szCs w:val="22"/>
                </w:rPr>
                <w:t>0</w:t>
              </w:r>
            </w:ins>
            <w:del w:id="554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58E6F54" w14:textId="14E19FAE" w:rsidR="00E95F39" w:rsidRPr="00E95F39" w:rsidRDefault="00E95F39" w:rsidP="00E95F39">
            <w:pPr>
              <w:widowControl/>
              <w:autoSpaceDE/>
              <w:autoSpaceDN/>
              <w:adjustRightInd/>
              <w:jc w:val="center"/>
              <w:rPr>
                <w:b/>
                <w:bCs/>
                <w:sz w:val="22"/>
                <w:szCs w:val="22"/>
              </w:rPr>
            </w:pPr>
            <w:ins w:id="5544" w:author="ERCOT" w:date="2023-10-26T12:41:00Z">
              <w:r w:rsidRPr="00E95F39">
                <w:rPr>
                  <w:sz w:val="22"/>
                  <w:szCs w:val="22"/>
                </w:rPr>
                <w:t>0</w:t>
              </w:r>
            </w:ins>
            <w:del w:id="554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14519CB2" w14:textId="5418605D" w:rsidR="00E95F39" w:rsidRPr="00E95F39" w:rsidRDefault="00E95F39" w:rsidP="00E95F39">
            <w:pPr>
              <w:widowControl/>
              <w:autoSpaceDE/>
              <w:autoSpaceDN/>
              <w:adjustRightInd/>
              <w:jc w:val="center"/>
              <w:rPr>
                <w:b/>
                <w:bCs/>
                <w:sz w:val="22"/>
                <w:szCs w:val="22"/>
              </w:rPr>
            </w:pPr>
            <w:ins w:id="5546" w:author="ERCOT" w:date="2023-10-26T12:41:00Z">
              <w:r w:rsidRPr="00E95F39">
                <w:rPr>
                  <w:sz w:val="22"/>
                  <w:szCs w:val="22"/>
                </w:rPr>
                <w:t>0</w:t>
              </w:r>
            </w:ins>
            <w:del w:id="5547" w:author="ERCOT" w:date="2023-10-26T12:41:00Z">
              <w:r w:rsidRPr="00E95F39" w:rsidDel="009C5386">
                <w:rPr>
                  <w:sz w:val="22"/>
                  <w:szCs w:val="22"/>
                </w:rPr>
                <w:delText>0</w:delText>
              </w:r>
            </w:del>
          </w:p>
        </w:tc>
      </w:tr>
      <w:tr w:rsidR="00E95F39" w:rsidRPr="00E66AD4" w14:paraId="53301288" w14:textId="77777777" w:rsidTr="00E95F39">
        <w:trPr>
          <w:trHeight w:val="396"/>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938AEBD" w14:textId="77777777" w:rsidR="00E95F39" w:rsidRPr="000357D1" w:rsidRDefault="00E95F39" w:rsidP="00E95F39">
            <w:pPr>
              <w:widowControl/>
              <w:autoSpaceDE/>
              <w:autoSpaceDN/>
              <w:adjustRightInd/>
              <w:jc w:val="center"/>
              <w:rPr>
                <w:sz w:val="22"/>
                <w:szCs w:val="22"/>
              </w:rPr>
            </w:pPr>
            <w:r w:rsidRPr="000357D1">
              <w:rPr>
                <w:b/>
                <w:bCs/>
                <w:sz w:val="22"/>
                <w:szCs w:val="22"/>
              </w:rPr>
              <w:t>Nov.</w:t>
            </w:r>
          </w:p>
        </w:tc>
        <w:tc>
          <w:tcPr>
            <w:tcW w:w="0" w:type="auto"/>
            <w:tcBorders>
              <w:top w:val="single" w:sz="4" w:space="0" w:color="000000"/>
              <w:left w:val="single" w:sz="4" w:space="0" w:color="000000"/>
              <w:bottom w:val="single" w:sz="4" w:space="0" w:color="000000"/>
              <w:right w:val="single" w:sz="4" w:space="0" w:color="000000"/>
            </w:tcBorders>
            <w:vAlign w:val="center"/>
          </w:tcPr>
          <w:p w14:paraId="3E947BC0" w14:textId="16AA4EEB" w:rsidR="00E95F39" w:rsidRPr="00E95F39" w:rsidRDefault="00E95F39" w:rsidP="00E95F39">
            <w:pPr>
              <w:widowControl/>
              <w:autoSpaceDE/>
              <w:autoSpaceDN/>
              <w:adjustRightInd/>
              <w:jc w:val="center"/>
              <w:rPr>
                <w:b/>
                <w:bCs/>
                <w:sz w:val="22"/>
                <w:szCs w:val="22"/>
              </w:rPr>
            </w:pPr>
            <w:ins w:id="5548" w:author="ERCOT" w:date="2023-10-26T12:41:00Z">
              <w:r w:rsidRPr="00E95F39">
                <w:rPr>
                  <w:sz w:val="22"/>
                  <w:szCs w:val="22"/>
                </w:rPr>
                <w:t>0</w:t>
              </w:r>
            </w:ins>
            <w:del w:id="554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15C4E96" w14:textId="50B8A0D9" w:rsidR="00E95F39" w:rsidRPr="00E95F39" w:rsidRDefault="00E95F39" w:rsidP="00E95F39">
            <w:pPr>
              <w:widowControl/>
              <w:autoSpaceDE/>
              <w:autoSpaceDN/>
              <w:adjustRightInd/>
              <w:jc w:val="center"/>
              <w:rPr>
                <w:b/>
                <w:bCs/>
                <w:sz w:val="22"/>
                <w:szCs w:val="22"/>
              </w:rPr>
            </w:pPr>
            <w:ins w:id="5550" w:author="ERCOT" w:date="2023-10-26T12:41:00Z">
              <w:r w:rsidRPr="00E95F39">
                <w:rPr>
                  <w:sz w:val="22"/>
                  <w:szCs w:val="22"/>
                </w:rPr>
                <w:t>0</w:t>
              </w:r>
            </w:ins>
            <w:del w:id="555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D3FC887" w14:textId="4903F79E" w:rsidR="00E95F39" w:rsidRPr="00E95F39" w:rsidRDefault="00E95F39" w:rsidP="00E95F39">
            <w:pPr>
              <w:widowControl/>
              <w:autoSpaceDE/>
              <w:autoSpaceDN/>
              <w:adjustRightInd/>
              <w:jc w:val="center"/>
              <w:rPr>
                <w:b/>
                <w:bCs/>
                <w:sz w:val="22"/>
                <w:szCs w:val="22"/>
              </w:rPr>
            </w:pPr>
            <w:ins w:id="5552" w:author="ERCOT" w:date="2023-10-26T12:41:00Z">
              <w:r w:rsidRPr="00E95F39">
                <w:rPr>
                  <w:sz w:val="22"/>
                  <w:szCs w:val="22"/>
                </w:rPr>
                <w:t>0</w:t>
              </w:r>
            </w:ins>
            <w:del w:id="555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2FCBC70" w14:textId="6DBA7162" w:rsidR="00E95F39" w:rsidRPr="00E95F39" w:rsidRDefault="00E95F39" w:rsidP="00E95F39">
            <w:pPr>
              <w:widowControl/>
              <w:autoSpaceDE/>
              <w:autoSpaceDN/>
              <w:adjustRightInd/>
              <w:jc w:val="center"/>
              <w:rPr>
                <w:b/>
                <w:bCs/>
                <w:sz w:val="22"/>
                <w:szCs w:val="22"/>
              </w:rPr>
            </w:pPr>
            <w:ins w:id="5554" w:author="ERCOT" w:date="2023-10-26T12:41:00Z">
              <w:r w:rsidRPr="00E95F39">
                <w:rPr>
                  <w:sz w:val="22"/>
                  <w:szCs w:val="22"/>
                </w:rPr>
                <w:t>0</w:t>
              </w:r>
            </w:ins>
            <w:del w:id="555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4D5BC8D" w14:textId="27DC6C6F" w:rsidR="00E95F39" w:rsidRPr="00E95F39" w:rsidRDefault="00E95F39" w:rsidP="00E95F39">
            <w:pPr>
              <w:widowControl/>
              <w:autoSpaceDE/>
              <w:autoSpaceDN/>
              <w:adjustRightInd/>
              <w:jc w:val="center"/>
              <w:rPr>
                <w:b/>
                <w:bCs/>
                <w:sz w:val="22"/>
                <w:szCs w:val="22"/>
              </w:rPr>
            </w:pPr>
            <w:ins w:id="5556" w:author="ERCOT" w:date="2023-10-26T12:41:00Z">
              <w:r w:rsidRPr="00E95F39">
                <w:rPr>
                  <w:sz w:val="22"/>
                  <w:szCs w:val="22"/>
                </w:rPr>
                <w:t>0</w:t>
              </w:r>
            </w:ins>
            <w:del w:id="555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6AF38FB" w14:textId="70825A7D" w:rsidR="00E95F39" w:rsidRPr="00E95F39" w:rsidRDefault="00E95F39" w:rsidP="00E95F39">
            <w:pPr>
              <w:widowControl/>
              <w:autoSpaceDE/>
              <w:autoSpaceDN/>
              <w:adjustRightInd/>
              <w:jc w:val="center"/>
              <w:rPr>
                <w:b/>
                <w:bCs/>
                <w:sz w:val="22"/>
                <w:szCs w:val="22"/>
              </w:rPr>
            </w:pPr>
            <w:ins w:id="5558" w:author="ERCOT" w:date="2023-10-26T12:41:00Z">
              <w:r w:rsidRPr="00E95F39">
                <w:rPr>
                  <w:sz w:val="22"/>
                  <w:szCs w:val="22"/>
                </w:rPr>
                <w:t>0</w:t>
              </w:r>
            </w:ins>
            <w:del w:id="555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B29B1CE" w14:textId="61F62BD9" w:rsidR="00E95F39" w:rsidRPr="00E95F39" w:rsidRDefault="00E95F39" w:rsidP="00E95F39">
            <w:pPr>
              <w:widowControl/>
              <w:autoSpaceDE/>
              <w:autoSpaceDN/>
              <w:adjustRightInd/>
              <w:jc w:val="center"/>
              <w:rPr>
                <w:b/>
                <w:bCs/>
                <w:sz w:val="22"/>
                <w:szCs w:val="22"/>
              </w:rPr>
            </w:pPr>
            <w:ins w:id="5560" w:author="ERCOT" w:date="2023-10-26T12:41:00Z">
              <w:r w:rsidRPr="00E95F39">
                <w:rPr>
                  <w:sz w:val="22"/>
                  <w:szCs w:val="22"/>
                </w:rPr>
                <w:t>0</w:t>
              </w:r>
            </w:ins>
            <w:del w:id="556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996DD4A" w14:textId="7908E2B0" w:rsidR="00E95F39" w:rsidRPr="00E95F39" w:rsidRDefault="00E95F39" w:rsidP="00E95F39">
            <w:pPr>
              <w:widowControl/>
              <w:autoSpaceDE/>
              <w:autoSpaceDN/>
              <w:adjustRightInd/>
              <w:jc w:val="center"/>
              <w:rPr>
                <w:b/>
                <w:bCs/>
                <w:sz w:val="22"/>
                <w:szCs w:val="22"/>
              </w:rPr>
            </w:pPr>
            <w:ins w:id="5562" w:author="ERCOT" w:date="2023-10-26T12:41:00Z">
              <w:r w:rsidRPr="00E95F39">
                <w:rPr>
                  <w:sz w:val="22"/>
                  <w:szCs w:val="22"/>
                </w:rPr>
                <w:t>0</w:t>
              </w:r>
            </w:ins>
            <w:del w:id="556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BB4353B" w14:textId="060BE1E6" w:rsidR="00E95F39" w:rsidRPr="00E95F39" w:rsidRDefault="00E95F39" w:rsidP="00E95F39">
            <w:pPr>
              <w:widowControl/>
              <w:autoSpaceDE/>
              <w:autoSpaceDN/>
              <w:adjustRightInd/>
              <w:jc w:val="center"/>
              <w:rPr>
                <w:b/>
                <w:bCs/>
                <w:sz w:val="22"/>
                <w:szCs w:val="22"/>
              </w:rPr>
            </w:pPr>
            <w:ins w:id="5564" w:author="ERCOT" w:date="2023-10-26T12:41:00Z">
              <w:r w:rsidRPr="00E95F39">
                <w:rPr>
                  <w:sz w:val="22"/>
                  <w:szCs w:val="22"/>
                </w:rPr>
                <w:t>0</w:t>
              </w:r>
            </w:ins>
            <w:del w:id="556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B6AC7A4" w14:textId="60B5590C" w:rsidR="00E95F39" w:rsidRPr="00E95F39" w:rsidRDefault="00E95F39" w:rsidP="00E95F39">
            <w:pPr>
              <w:widowControl/>
              <w:autoSpaceDE/>
              <w:autoSpaceDN/>
              <w:adjustRightInd/>
              <w:jc w:val="center"/>
              <w:rPr>
                <w:b/>
                <w:bCs/>
                <w:sz w:val="22"/>
                <w:szCs w:val="22"/>
              </w:rPr>
            </w:pPr>
            <w:ins w:id="5566" w:author="ERCOT" w:date="2023-10-26T12:41:00Z">
              <w:r w:rsidRPr="00E95F39">
                <w:rPr>
                  <w:sz w:val="22"/>
                  <w:szCs w:val="22"/>
                </w:rPr>
                <w:t>0</w:t>
              </w:r>
            </w:ins>
            <w:del w:id="556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A79A2B0" w14:textId="588C525F" w:rsidR="00E95F39" w:rsidRPr="00E95F39" w:rsidRDefault="00E95F39" w:rsidP="00E95F39">
            <w:pPr>
              <w:widowControl/>
              <w:autoSpaceDE/>
              <w:autoSpaceDN/>
              <w:adjustRightInd/>
              <w:jc w:val="center"/>
              <w:rPr>
                <w:b/>
                <w:bCs/>
                <w:sz w:val="22"/>
                <w:szCs w:val="22"/>
              </w:rPr>
            </w:pPr>
            <w:ins w:id="5568" w:author="ERCOT" w:date="2023-10-26T12:41:00Z">
              <w:r w:rsidRPr="00E95F39">
                <w:rPr>
                  <w:sz w:val="22"/>
                  <w:szCs w:val="22"/>
                </w:rPr>
                <w:t>1</w:t>
              </w:r>
            </w:ins>
            <w:del w:id="5569" w:author="ERCOT" w:date="2023-10-26T12:41:00Z">
              <w:r w:rsidRPr="00E95F39" w:rsidDel="009C5386">
                <w:rPr>
                  <w:sz w:val="22"/>
                  <w:szCs w:val="22"/>
                </w:rPr>
                <w:delText>22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763180C" w14:textId="4A5B1B48" w:rsidR="00E95F39" w:rsidRPr="00E95F39" w:rsidRDefault="00E95F39" w:rsidP="00E95F39">
            <w:pPr>
              <w:widowControl/>
              <w:autoSpaceDE/>
              <w:autoSpaceDN/>
              <w:adjustRightInd/>
              <w:jc w:val="center"/>
              <w:rPr>
                <w:b/>
                <w:bCs/>
                <w:sz w:val="22"/>
                <w:szCs w:val="22"/>
              </w:rPr>
            </w:pPr>
            <w:ins w:id="5570" w:author="ERCOT" w:date="2023-10-26T12:41:00Z">
              <w:r w:rsidRPr="00E95F39">
                <w:rPr>
                  <w:sz w:val="22"/>
                  <w:szCs w:val="22"/>
                </w:rPr>
                <w:t>1</w:t>
              </w:r>
            </w:ins>
            <w:del w:id="5571" w:author="ERCOT" w:date="2023-10-26T12:41:00Z">
              <w:r w:rsidRPr="00E95F39" w:rsidDel="009C5386">
                <w:rPr>
                  <w:sz w:val="22"/>
                  <w:szCs w:val="22"/>
                </w:rPr>
                <w:delText>22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F9E6399" w14:textId="41A5AD73" w:rsidR="00E95F39" w:rsidRPr="00E95F39" w:rsidRDefault="00E95F39" w:rsidP="00E95F39">
            <w:pPr>
              <w:widowControl/>
              <w:autoSpaceDE/>
              <w:autoSpaceDN/>
              <w:adjustRightInd/>
              <w:jc w:val="center"/>
              <w:rPr>
                <w:b/>
                <w:bCs/>
                <w:sz w:val="22"/>
                <w:szCs w:val="22"/>
              </w:rPr>
            </w:pPr>
            <w:ins w:id="5572" w:author="ERCOT" w:date="2023-10-26T12:41:00Z">
              <w:r w:rsidRPr="00E95F39">
                <w:rPr>
                  <w:sz w:val="22"/>
                  <w:szCs w:val="22"/>
                </w:rPr>
                <w:t>1</w:t>
              </w:r>
            </w:ins>
            <w:del w:id="5573" w:author="ERCOT" w:date="2023-10-26T12:41:00Z">
              <w:r w:rsidRPr="00E95F39" w:rsidDel="009C5386">
                <w:rPr>
                  <w:sz w:val="22"/>
                  <w:szCs w:val="22"/>
                </w:rPr>
                <w:delText>22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A5F92E3" w14:textId="5D22FC5E" w:rsidR="00E95F39" w:rsidRPr="00E95F39" w:rsidRDefault="00E95F39" w:rsidP="00E95F39">
            <w:pPr>
              <w:widowControl/>
              <w:autoSpaceDE/>
              <w:autoSpaceDN/>
              <w:adjustRightInd/>
              <w:jc w:val="center"/>
              <w:rPr>
                <w:b/>
                <w:bCs/>
                <w:sz w:val="22"/>
                <w:szCs w:val="22"/>
              </w:rPr>
            </w:pPr>
            <w:ins w:id="5574" w:author="ERCOT" w:date="2023-10-26T12:41:00Z">
              <w:r w:rsidRPr="00E95F39">
                <w:rPr>
                  <w:sz w:val="22"/>
                  <w:szCs w:val="22"/>
                </w:rPr>
                <w:t>1</w:t>
              </w:r>
            </w:ins>
            <w:del w:id="5575" w:author="ERCOT" w:date="2023-10-26T12:41:00Z">
              <w:r w:rsidRPr="00E95F39" w:rsidDel="009C5386">
                <w:rPr>
                  <w:sz w:val="22"/>
                  <w:szCs w:val="22"/>
                </w:rPr>
                <w:delText>22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F92F20B" w14:textId="6EAE2B69" w:rsidR="00E95F39" w:rsidRPr="00E95F39" w:rsidRDefault="00E95F39" w:rsidP="00E95F39">
            <w:pPr>
              <w:widowControl/>
              <w:autoSpaceDE/>
              <w:autoSpaceDN/>
              <w:adjustRightInd/>
              <w:jc w:val="center"/>
              <w:rPr>
                <w:b/>
                <w:bCs/>
                <w:sz w:val="22"/>
                <w:szCs w:val="22"/>
              </w:rPr>
            </w:pPr>
            <w:ins w:id="5576" w:author="ERCOT" w:date="2023-10-26T12:41:00Z">
              <w:r w:rsidRPr="00E95F39">
                <w:rPr>
                  <w:sz w:val="22"/>
                  <w:szCs w:val="22"/>
                </w:rPr>
                <w:t>4</w:t>
              </w:r>
            </w:ins>
            <w:del w:id="5577"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35C7932" w14:textId="4A83D08F" w:rsidR="00E95F39" w:rsidRPr="00E95F39" w:rsidRDefault="00E95F39" w:rsidP="00E95F39">
            <w:pPr>
              <w:widowControl/>
              <w:autoSpaceDE/>
              <w:autoSpaceDN/>
              <w:adjustRightInd/>
              <w:jc w:val="center"/>
              <w:rPr>
                <w:b/>
                <w:bCs/>
                <w:sz w:val="22"/>
                <w:szCs w:val="22"/>
              </w:rPr>
            </w:pPr>
            <w:ins w:id="5578" w:author="ERCOT" w:date="2023-10-26T12:41:00Z">
              <w:r w:rsidRPr="00E95F39">
                <w:rPr>
                  <w:sz w:val="22"/>
                  <w:szCs w:val="22"/>
                </w:rPr>
                <w:t>4</w:t>
              </w:r>
            </w:ins>
            <w:del w:id="5579"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DA24DE8" w14:textId="0E7C5A77" w:rsidR="00E95F39" w:rsidRPr="00E95F39" w:rsidRDefault="00E95F39" w:rsidP="00E95F39">
            <w:pPr>
              <w:widowControl/>
              <w:autoSpaceDE/>
              <w:autoSpaceDN/>
              <w:adjustRightInd/>
              <w:jc w:val="center"/>
              <w:rPr>
                <w:b/>
                <w:bCs/>
                <w:sz w:val="22"/>
                <w:szCs w:val="22"/>
              </w:rPr>
            </w:pPr>
            <w:ins w:id="5580" w:author="ERCOT" w:date="2023-10-26T12:41:00Z">
              <w:r w:rsidRPr="00E95F39">
                <w:rPr>
                  <w:sz w:val="22"/>
                  <w:szCs w:val="22"/>
                </w:rPr>
                <w:t>4</w:t>
              </w:r>
            </w:ins>
            <w:del w:id="5581"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6936F7B" w14:textId="5158E55D" w:rsidR="00E95F39" w:rsidRPr="00E95F39" w:rsidRDefault="00E95F39" w:rsidP="00E95F39">
            <w:pPr>
              <w:widowControl/>
              <w:autoSpaceDE/>
              <w:autoSpaceDN/>
              <w:adjustRightInd/>
              <w:jc w:val="center"/>
              <w:rPr>
                <w:b/>
                <w:bCs/>
                <w:sz w:val="22"/>
                <w:szCs w:val="22"/>
              </w:rPr>
            </w:pPr>
            <w:ins w:id="5582" w:author="ERCOT" w:date="2023-10-26T12:41:00Z">
              <w:r w:rsidRPr="00E95F39">
                <w:rPr>
                  <w:sz w:val="22"/>
                  <w:szCs w:val="22"/>
                </w:rPr>
                <w:t>4</w:t>
              </w:r>
            </w:ins>
            <w:del w:id="5583"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128B65A" w14:textId="4C051618" w:rsidR="00E95F39" w:rsidRPr="00E95F39" w:rsidRDefault="00E95F39" w:rsidP="00E95F39">
            <w:pPr>
              <w:widowControl/>
              <w:autoSpaceDE/>
              <w:autoSpaceDN/>
              <w:adjustRightInd/>
              <w:jc w:val="center"/>
              <w:rPr>
                <w:b/>
                <w:bCs/>
                <w:sz w:val="22"/>
                <w:szCs w:val="22"/>
              </w:rPr>
            </w:pPr>
            <w:ins w:id="5584" w:author="ERCOT" w:date="2023-10-26T12:41:00Z">
              <w:r w:rsidRPr="00E95F39">
                <w:rPr>
                  <w:sz w:val="22"/>
                  <w:szCs w:val="22"/>
                </w:rPr>
                <w:t>0</w:t>
              </w:r>
            </w:ins>
            <w:del w:id="558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1E84720" w14:textId="3C524EFA" w:rsidR="00E95F39" w:rsidRPr="00E95F39" w:rsidRDefault="00E95F39" w:rsidP="00E95F39">
            <w:pPr>
              <w:widowControl/>
              <w:autoSpaceDE/>
              <w:autoSpaceDN/>
              <w:adjustRightInd/>
              <w:jc w:val="center"/>
              <w:rPr>
                <w:b/>
                <w:bCs/>
                <w:sz w:val="22"/>
                <w:szCs w:val="22"/>
              </w:rPr>
            </w:pPr>
            <w:ins w:id="5586" w:author="ERCOT" w:date="2023-10-26T12:41:00Z">
              <w:r w:rsidRPr="00E95F39">
                <w:rPr>
                  <w:sz w:val="22"/>
                  <w:szCs w:val="22"/>
                </w:rPr>
                <w:t>0</w:t>
              </w:r>
            </w:ins>
            <w:del w:id="558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6FD8BD1" w14:textId="435D9747" w:rsidR="00E95F39" w:rsidRPr="00E95F39" w:rsidRDefault="00E95F39" w:rsidP="00E95F39">
            <w:pPr>
              <w:widowControl/>
              <w:autoSpaceDE/>
              <w:autoSpaceDN/>
              <w:adjustRightInd/>
              <w:jc w:val="center"/>
              <w:rPr>
                <w:b/>
                <w:bCs/>
                <w:sz w:val="22"/>
                <w:szCs w:val="22"/>
              </w:rPr>
            </w:pPr>
            <w:ins w:id="5588" w:author="ERCOT" w:date="2023-10-26T12:41:00Z">
              <w:r w:rsidRPr="00E95F39">
                <w:rPr>
                  <w:sz w:val="22"/>
                  <w:szCs w:val="22"/>
                </w:rPr>
                <w:t>0</w:t>
              </w:r>
            </w:ins>
            <w:del w:id="558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7E987B2" w14:textId="1593CC21" w:rsidR="00E95F39" w:rsidRPr="00E95F39" w:rsidRDefault="00E95F39" w:rsidP="00E95F39">
            <w:pPr>
              <w:widowControl/>
              <w:autoSpaceDE/>
              <w:autoSpaceDN/>
              <w:adjustRightInd/>
              <w:jc w:val="center"/>
              <w:rPr>
                <w:b/>
                <w:bCs/>
                <w:sz w:val="22"/>
                <w:szCs w:val="22"/>
              </w:rPr>
            </w:pPr>
            <w:ins w:id="5590" w:author="ERCOT" w:date="2023-10-26T12:41:00Z">
              <w:r w:rsidRPr="00E95F39">
                <w:rPr>
                  <w:sz w:val="22"/>
                  <w:szCs w:val="22"/>
                </w:rPr>
                <w:t>0</w:t>
              </w:r>
            </w:ins>
            <w:del w:id="559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507AF67" w14:textId="539B2DA8" w:rsidR="00E95F39" w:rsidRPr="00E95F39" w:rsidRDefault="00E95F39" w:rsidP="00E95F39">
            <w:pPr>
              <w:widowControl/>
              <w:autoSpaceDE/>
              <w:autoSpaceDN/>
              <w:adjustRightInd/>
              <w:jc w:val="center"/>
              <w:rPr>
                <w:b/>
                <w:bCs/>
                <w:sz w:val="22"/>
                <w:szCs w:val="22"/>
              </w:rPr>
            </w:pPr>
            <w:ins w:id="5592" w:author="ERCOT" w:date="2023-10-26T12:41:00Z">
              <w:r w:rsidRPr="00E95F39">
                <w:rPr>
                  <w:sz w:val="22"/>
                  <w:szCs w:val="22"/>
                </w:rPr>
                <w:t>0</w:t>
              </w:r>
            </w:ins>
            <w:del w:id="559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12E0BFF0" w14:textId="67E2DDCC" w:rsidR="00E95F39" w:rsidRPr="00E95F39" w:rsidRDefault="00E95F39" w:rsidP="00E95F39">
            <w:pPr>
              <w:widowControl/>
              <w:autoSpaceDE/>
              <w:autoSpaceDN/>
              <w:adjustRightInd/>
              <w:jc w:val="center"/>
              <w:rPr>
                <w:b/>
                <w:bCs/>
                <w:sz w:val="22"/>
                <w:szCs w:val="22"/>
              </w:rPr>
            </w:pPr>
            <w:ins w:id="5594" w:author="ERCOT" w:date="2023-10-26T12:41:00Z">
              <w:r w:rsidRPr="00E95F39">
                <w:rPr>
                  <w:sz w:val="22"/>
                  <w:szCs w:val="22"/>
                </w:rPr>
                <w:t>0</w:t>
              </w:r>
            </w:ins>
            <w:del w:id="5595" w:author="ERCOT" w:date="2023-10-26T12:41:00Z">
              <w:r w:rsidRPr="00E95F39" w:rsidDel="009C5386">
                <w:rPr>
                  <w:sz w:val="22"/>
                  <w:szCs w:val="22"/>
                </w:rPr>
                <w:delText>0</w:delText>
              </w:r>
            </w:del>
          </w:p>
        </w:tc>
      </w:tr>
      <w:tr w:rsidR="00E95F39" w:rsidRPr="00E66AD4" w14:paraId="49DF4DB3" w14:textId="77777777" w:rsidTr="00E95F39">
        <w:trPr>
          <w:trHeight w:val="376"/>
          <w:tblCellSpacing w:w="0" w:type="dxa"/>
        </w:trPr>
        <w:tc>
          <w:tcPr>
            <w:tcW w:w="0" w:type="auto"/>
            <w:tcBorders>
              <w:top w:val="single" w:sz="4" w:space="0" w:color="000000"/>
              <w:left w:val="single" w:sz="8" w:space="0" w:color="000000"/>
              <w:bottom w:val="single" w:sz="8" w:space="0" w:color="000000"/>
              <w:right w:val="single" w:sz="4" w:space="0" w:color="000000"/>
            </w:tcBorders>
            <w:vAlign w:val="center"/>
          </w:tcPr>
          <w:p w14:paraId="7643DC05" w14:textId="77777777" w:rsidR="00E95F39" w:rsidRPr="000357D1" w:rsidRDefault="00E95F39" w:rsidP="00E95F39">
            <w:pPr>
              <w:widowControl/>
              <w:autoSpaceDE/>
              <w:autoSpaceDN/>
              <w:adjustRightInd/>
              <w:jc w:val="center"/>
              <w:rPr>
                <w:sz w:val="22"/>
                <w:szCs w:val="22"/>
              </w:rPr>
            </w:pPr>
            <w:r w:rsidRPr="000357D1">
              <w:rPr>
                <w:b/>
                <w:bCs/>
                <w:sz w:val="22"/>
                <w:szCs w:val="22"/>
              </w:rPr>
              <w:t>Dec.</w:t>
            </w:r>
          </w:p>
        </w:tc>
        <w:tc>
          <w:tcPr>
            <w:tcW w:w="0" w:type="auto"/>
            <w:tcBorders>
              <w:top w:val="single" w:sz="4" w:space="0" w:color="000000"/>
              <w:left w:val="single" w:sz="4" w:space="0" w:color="000000"/>
              <w:bottom w:val="single" w:sz="8" w:space="0" w:color="000000"/>
              <w:right w:val="single" w:sz="4" w:space="0" w:color="000000"/>
            </w:tcBorders>
            <w:vAlign w:val="center"/>
          </w:tcPr>
          <w:p w14:paraId="245CAC3F" w14:textId="61FB7F15" w:rsidR="00E95F39" w:rsidRPr="00E95F39" w:rsidRDefault="00E95F39" w:rsidP="00E95F39">
            <w:pPr>
              <w:widowControl/>
              <w:autoSpaceDE/>
              <w:autoSpaceDN/>
              <w:adjustRightInd/>
              <w:jc w:val="center"/>
              <w:rPr>
                <w:b/>
                <w:bCs/>
                <w:sz w:val="22"/>
                <w:szCs w:val="22"/>
              </w:rPr>
            </w:pPr>
            <w:ins w:id="5596" w:author="ERCOT" w:date="2023-10-26T12:41:00Z">
              <w:r w:rsidRPr="00E95F39">
                <w:rPr>
                  <w:sz w:val="22"/>
                  <w:szCs w:val="22"/>
                </w:rPr>
                <w:t>0</w:t>
              </w:r>
            </w:ins>
            <w:del w:id="559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1248AD41" w14:textId="2DFEF060" w:rsidR="00E95F39" w:rsidRPr="00E95F39" w:rsidRDefault="00E95F39" w:rsidP="00E95F39">
            <w:pPr>
              <w:widowControl/>
              <w:autoSpaceDE/>
              <w:autoSpaceDN/>
              <w:adjustRightInd/>
              <w:jc w:val="center"/>
              <w:rPr>
                <w:b/>
                <w:bCs/>
                <w:sz w:val="22"/>
                <w:szCs w:val="22"/>
              </w:rPr>
            </w:pPr>
            <w:ins w:id="5598" w:author="ERCOT" w:date="2023-10-26T12:41:00Z">
              <w:r w:rsidRPr="00E95F39">
                <w:rPr>
                  <w:sz w:val="22"/>
                  <w:szCs w:val="22"/>
                </w:rPr>
                <w:t>0</w:t>
              </w:r>
            </w:ins>
            <w:del w:id="559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092B4B37" w14:textId="632A1BD5" w:rsidR="00E95F39" w:rsidRPr="00E95F39" w:rsidRDefault="00E95F39" w:rsidP="00E95F39">
            <w:pPr>
              <w:widowControl/>
              <w:autoSpaceDE/>
              <w:autoSpaceDN/>
              <w:adjustRightInd/>
              <w:jc w:val="center"/>
              <w:rPr>
                <w:b/>
                <w:bCs/>
                <w:sz w:val="22"/>
                <w:szCs w:val="22"/>
              </w:rPr>
            </w:pPr>
            <w:ins w:id="5600" w:author="ERCOT" w:date="2023-10-26T12:41:00Z">
              <w:r w:rsidRPr="00E95F39">
                <w:rPr>
                  <w:sz w:val="22"/>
                  <w:szCs w:val="22"/>
                </w:rPr>
                <w:t>0</w:t>
              </w:r>
            </w:ins>
            <w:del w:id="560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5CF14416" w14:textId="38CB408A" w:rsidR="00E95F39" w:rsidRPr="00E95F39" w:rsidRDefault="00E95F39" w:rsidP="00E95F39">
            <w:pPr>
              <w:widowControl/>
              <w:autoSpaceDE/>
              <w:autoSpaceDN/>
              <w:adjustRightInd/>
              <w:jc w:val="center"/>
              <w:rPr>
                <w:b/>
                <w:bCs/>
                <w:sz w:val="22"/>
                <w:szCs w:val="22"/>
              </w:rPr>
            </w:pPr>
            <w:ins w:id="5602" w:author="ERCOT" w:date="2023-10-26T12:41:00Z">
              <w:r w:rsidRPr="00E95F39">
                <w:rPr>
                  <w:sz w:val="22"/>
                  <w:szCs w:val="22"/>
                </w:rPr>
                <w:t>0</w:t>
              </w:r>
            </w:ins>
            <w:del w:id="560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2ECDE84B" w14:textId="553F98A3" w:rsidR="00E95F39" w:rsidRPr="00E95F39" w:rsidRDefault="00E95F39" w:rsidP="00E95F39">
            <w:pPr>
              <w:widowControl/>
              <w:autoSpaceDE/>
              <w:autoSpaceDN/>
              <w:adjustRightInd/>
              <w:jc w:val="center"/>
              <w:rPr>
                <w:b/>
                <w:bCs/>
                <w:sz w:val="22"/>
                <w:szCs w:val="22"/>
              </w:rPr>
            </w:pPr>
            <w:ins w:id="5604" w:author="ERCOT" w:date="2023-10-26T12:41:00Z">
              <w:r w:rsidRPr="00E95F39">
                <w:rPr>
                  <w:sz w:val="22"/>
                  <w:szCs w:val="22"/>
                </w:rPr>
                <w:t>0</w:t>
              </w:r>
            </w:ins>
            <w:del w:id="560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2C555918" w14:textId="4D71C96B" w:rsidR="00E95F39" w:rsidRPr="00E95F39" w:rsidRDefault="00E95F39" w:rsidP="00E95F39">
            <w:pPr>
              <w:widowControl/>
              <w:autoSpaceDE/>
              <w:autoSpaceDN/>
              <w:adjustRightInd/>
              <w:jc w:val="center"/>
              <w:rPr>
                <w:b/>
                <w:bCs/>
                <w:sz w:val="22"/>
                <w:szCs w:val="22"/>
              </w:rPr>
            </w:pPr>
            <w:ins w:id="5606" w:author="ERCOT" w:date="2023-10-26T12:41:00Z">
              <w:r w:rsidRPr="00E95F39">
                <w:rPr>
                  <w:sz w:val="22"/>
                  <w:szCs w:val="22"/>
                </w:rPr>
                <w:t>0</w:t>
              </w:r>
            </w:ins>
            <w:del w:id="560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6147AB02" w14:textId="03CBAFDB" w:rsidR="00E95F39" w:rsidRPr="00E95F39" w:rsidRDefault="00E95F39" w:rsidP="00E95F39">
            <w:pPr>
              <w:widowControl/>
              <w:autoSpaceDE/>
              <w:autoSpaceDN/>
              <w:adjustRightInd/>
              <w:jc w:val="center"/>
              <w:rPr>
                <w:b/>
                <w:bCs/>
                <w:sz w:val="22"/>
                <w:szCs w:val="22"/>
              </w:rPr>
            </w:pPr>
            <w:ins w:id="5608" w:author="ERCOT" w:date="2023-10-26T12:41:00Z">
              <w:r w:rsidRPr="00E95F39">
                <w:rPr>
                  <w:sz w:val="22"/>
                  <w:szCs w:val="22"/>
                </w:rPr>
                <w:t>0</w:t>
              </w:r>
            </w:ins>
            <w:del w:id="560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15785BE6" w14:textId="27864DAD" w:rsidR="00E95F39" w:rsidRPr="00E95F39" w:rsidRDefault="00E95F39" w:rsidP="00E95F39">
            <w:pPr>
              <w:widowControl/>
              <w:autoSpaceDE/>
              <w:autoSpaceDN/>
              <w:adjustRightInd/>
              <w:jc w:val="center"/>
              <w:rPr>
                <w:b/>
                <w:bCs/>
                <w:sz w:val="22"/>
                <w:szCs w:val="22"/>
              </w:rPr>
            </w:pPr>
            <w:ins w:id="5610" w:author="ERCOT" w:date="2023-10-26T12:41:00Z">
              <w:r w:rsidRPr="00E95F39">
                <w:rPr>
                  <w:sz w:val="22"/>
                  <w:szCs w:val="22"/>
                </w:rPr>
                <w:t>0</w:t>
              </w:r>
            </w:ins>
            <w:del w:id="561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456A36CF" w14:textId="5B5FBAF2" w:rsidR="00E95F39" w:rsidRPr="00E95F39" w:rsidRDefault="00E95F39" w:rsidP="00E95F39">
            <w:pPr>
              <w:widowControl/>
              <w:autoSpaceDE/>
              <w:autoSpaceDN/>
              <w:adjustRightInd/>
              <w:jc w:val="center"/>
              <w:rPr>
                <w:b/>
                <w:bCs/>
                <w:sz w:val="22"/>
                <w:szCs w:val="22"/>
              </w:rPr>
            </w:pPr>
            <w:ins w:id="5612" w:author="ERCOT" w:date="2023-10-26T12:41:00Z">
              <w:r w:rsidRPr="00E95F39">
                <w:rPr>
                  <w:sz w:val="22"/>
                  <w:szCs w:val="22"/>
                </w:rPr>
                <w:t>0</w:t>
              </w:r>
            </w:ins>
            <w:del w:id="561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16C57C24" w14:textId="783D2019" w:rsidR="00E95F39" w:rsidRPr="00E95F39" w:rsidRDefault="00E95F39" w:rsidP="00E95F39">
            <w:pPr>
              <w:widowControl/>
              <w:autoSpaceDE/>
              <w:autoSpaceDN/>
              <w:adjustRightInd/>
              <w:jc w:val="center"/>
              <w:rPr>
                <w:b/>
                <w:bCs/>
                <w:sz w:val="22"/>
                <w:szCs w:val="22"/>
              </w:rPr>
            </w:pPr>
            <w:ins w:id="5614" w:author="ERCOT" w:date="2023-10-26T12:41:00Z">
              <w:r w:rsidRPr="00E95F39">
                <w:rPr>
                  <w:sz w:val="22"/>
                  <w:szCs w:val="22"/>
                </w:rPr>
                <w:t>0</w:t>
              </w:r>
            </w:ins>
            <w:del w:id="561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31383BDC" w14:textId="55E5F39A" w:rsidR="00E95F39" w:rsidRPr="00E95F39" w:rsidRDefault="00E95F39" w:rsidP="00E95F39">
            <w:pPr>
              <w:widowControl/>
              <w:autoSpaceDE/>
              <w:autoSpaceDN/>
              <w:adjustRightInd/>
              <w:jc w:val="center"/>
              <w:rPr>
                <w:b/>
                <w:bCs/>
                <w:sz w:val="22"/>
                <w:szCs w:val="22"/>
              </w:rPr>
            </w:pPr>
            <w:ins w:id="5616" w:author="ERCOT" w:date="2023-10-26T12:41:00Z">
              <w:r w:rsidRPr="00E95F39">
                <w:rPr>
                  <w:sz w:val="22"/>
                  <w:szCs w:val="22"/>
                </w:rPr>
                <w:t>3</w:t>
              </w:r>
            </w:ins>
            <w:del w:id="5617"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555D2509" w14:textId="539483EF" w:rsidR="00E95F39" w:rsidRPr="00E95F39" w:rsidRDefault="00E95F39" w:rsidP="00E95F39">
            <w:pPr>
              <w:widowControl/>
              <w:autoSpaceDE/>
              <w:autoSpaceDN/>
              <w:adjustRightInd/>
              <w:jc w:val="center"/>
              <w:rPr>
                <w:b/>
                <w:bCs/>
                <w:sz w:val="22"/>
                <w:szCs w:val="22"/>
              </w:rPr>
            </w:pPr>
            <w:ins w:id="5618" w:author="ERCOT" w:date="2023-10-26T12:41:00Z">
              <w:r w:rsidRPr="00E95F39">
                <w:rPr>
                  <w:sz w:val="22"/>
                  <w:szCs w:val="22"/>
                </w:rPr>
                <w:t>3</w:t>
              </w:r>
            </w:ins>
            <w:del w:id="5619"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7162BA5C" w14:textId="393647D7" w:rsidR="00E95F39" w:rsidRPr="00E95F39" w:rsidRDefault="00E95F39" w:rsidP="00E95F39">
            <w:pPr>
              <w:widowControl/>
              <w:autoSpaceDE/>
              <w:autoSpaceDN/>
              <w:adjustRightInd/>
              <w:jc w:val="center"/>
              <w:rPr>
                <w:b/>
                <w:bCs/>
                <w:sz w:val="22"/>
                <w:szCs w:val="22"/>
              </w:rPr>
            </w:pPr>
            <w:ins w:id="5620" w:author="ERCOT" w:date="2023-10-26T12:41:00Z">
              <w:r w:rsidRPr="00E95F39">
                <w:rPr>
                  <w:sz w:val="22"/>
                  <w:szCs w:val="22"/>
                </w:rPr>
                <w:t>3</w:t>
              </w:r>
            </w:ins>
            <w:del w:id="5621"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7394516E" w14:textId="21A64705" w:rsidR="00E95F39" w:rsidRPr="00E95F39" w:rsidRDefault="00E95F39" w:rsidP="00E95F39">
            <w:pPr>
              <w:widowControl/>
              <w:autoSpaceDE/>
              <w:autoSpaceDN/>
              <w:adjustRightInd/>
              <w:jc w:val="center"/>
              <w:rPr>
                <w:b/>
                <w:bCs/>
                <w:sz w:val="22"/>
                <w:szCs w:val="22"/>
              </w:rPr>
            </w:pPr>
            <w:ins w:id="5622" w:author="ERCOT" w:date="2023-10-26T12:41:00Z">
              <w:r w:rsidRPr="00E95F39">
                <w:rPr>
                  <w:sz w:val="22"/>
                  <w:szCs w:val="22"/>
                </w:rPr>
                <w:t>3</w:t>
              </w:r>
            </w:ins>
            <w:del w:id="5623"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1C04EC76" w14:textId="17E573D0" w:rsidR="00E95F39" w:rsidRPr="00E95F39" w:rsidRDefault="00E95F39" w:rsidP="00E95F39">
            <w:pPr>
              <w:widowControl/>
              <w:autoSpaceDE/>
              <w:autoSpaceDN/>
              <w:adjustRightInd/>
              <w:jc w:val="center"/>
              <w:rPr>
                <w:b/>
                <w:bCs/>
                <w:sz w:val="22"/>
                <w:szCs w:val="22"/>
              </w:rPr>
            </w:pPr>
            <w:ins w:id="5624" w:author="ERCOT" w:date="2023-10-26T12:41:00Z">
              <w:r w:rsidRPr="00E95F39">
                <w:rPr>
                  <w:sz w:val="22"/>
                  <w:szCs w:val="22"/>
                </w:rPr>
                <w:t>0</w:t>
              </w:r>
            </w:ins>
            <w:del w:id="5625"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03F03C51" w14:textId="75F555F9" w:rsidR="00E95F39" w:rsidRPr="00E95F39" w:rsidRDefault="00E95F39" w:rsidP="00E95F39">
            <w:pPr>
              <w:widowControl/>
              <w:autoSpaceDE/>
              <w:autoSpaceDN/>
              <w:adjustRightInd/>
              <w:jc w:val="center"/>
              <w:rPr>
                <w:b/>
                <w:bCs/>
                <w:sz w:val="22"/>
                <w:szCs w:val="22"/>
              </w:rPr>
            </w:pPr>
            <w:ins w:id="5626" w:author="ERCOT" w:date="2023-10-26T12:41:00Z">
              <w:r w:rsidRPr="00E95F39">
                <w:rPr>
                  <w:sz w:val="22"/>
                  <w:szCs w:val="22"/>
                </w:rPr>
                <w:t>0</w:t>
              </w:r>
            </w:ins>
            <w:del w:id="5627"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3246B3E9" w14:textId="1C159913" w:rsidR="00E95F39" w:rsidRPr="00E95F39" w:rsidRDefault="00E95F39" w:rsidP="00E95F39">
            <w:pPr>
              <w:widowControl/>
              <w:autoSpaceDE/>
              <w:autoSpaceDN/>
              <w:adjustRightInd/>
              <w:jc w:val="center"/>
              <w:rPr>
                <w:b/>
                <w:bCs/>
                <w:sz w:val="22"/>
                <w:szCs w:val="22"/>
              </w:rPr>
            </w:pPr>
            <w:ins w:id="5628" w:author="ERCOT" w:date="2023-10-26T12:41:00Z">
              <w:r w:rsidRPr="00E95F39">
                <w:rPr>
                  <w:sz w:val="22"/>
                  <w:szCs w:val="22"/>
                </w:rPr>
                <w:t>0</w:t>
              </w:r>
            </w:ins>
            <w:del w:id="5629"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5D70CC3B" w14:textId="64B574EF" w:rsidR="00E95F39" w:rsidRPr="00E95F39" w:rsidRDefault="00E95F39" w:rsidP="00E95F39">
            <w:pPr>
              <w:widowControl/>
              <w:autoSpaceDE/>
              <w:autoSpaceDN/>
              <w:adjustRightInd/>
              <w:jc w:val="center"/>
              <w:rPr>
                <w:b/>
                <w:bCs/>
                <w:sz w:val="22"/>
                <w:szCs w:val="22"/>
              </w:rPr>
            </w:pPr>
            <w:ins w:id="5630" w:author="ERCOT" w:date="2023-10-26T12:41:00Z">
              <w:r w:rsidRPr="00E95F39">
                <w:rPr>
                  <w:sz w:val="22"/>
                  <w:szCs w:val="22"/>
                </w:rPr>
                <w:t>0</w:t>
              </w:r>
            </w:ins>
            <w:del w:id="5631"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4B57E46D" w14:textId="4D25DF28" w:rsidR="00E95F39" w:rsidRPr="00E95F39" w:rsidRDefault="00E95F39" w:rsidP="00E95F39">
            <w:pPr>
              <w:widowControl/>
              <w:autoSpaceDE/>
              <w:autoSpaceDN/>
              <w:adjustRightInd/>
              <w:jc w:val="center"/>
              <w:rPr>
                <w:b/>
                <w:bCs/>
                <w:sz w:val="22"/>
                <w:szCs w:val="22"/>
              </w:rPr>
            </w:pPr>
            <w:ins w:id="5632" w:author="ERCOT" w:date="2023-10-26T12:41:00Z">
              <w:r w:rsidRPr="00E95F39">
                <w:rPr>
                  <w:sz w:val="22"/>
                  <w:szCs w:val="22"/>
                </w:rPr>
                <w:t>0</w:t>
              </w:r>
            </w:ins>
            <w:del w:id="5633"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05E30025" w14:textId="29621AA8" w:rsidR="00E95F39" w:rsidRPr="00E95F39" w:rsidRDefault="00E95F39" w:rsidP="00E95F39">
            <w:pPr>
              <w:widowControl/>
              <w:autoSpaceDE/>
              <w:autoSpaceDN/>
              <w:adjustRightInd/>
              <w:jc w:val="center"/>
              <w:rPr>
                <w:b/>
                <w:bCs/>
                <w:sz w:val="22"/>
                <w:szCs w:val="22"/>
              </w:rPr>
            </w:pPr>
            <w:ins w:id="5634" w:author="ERCOT" w:date="2023-10-26T12:41:00Z">
              <w:r w:rsidRPr="00E95F39">
                <w:rPr>
                  <w:sz w:val="22"/>
                  <w:szCs w:val="22"/>
                </w:rPr>
                <w:t>0</w:t>
              </w:r>
            </w:ins>
            <w:del w:id="5635"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7089370C" w14:textId="6A1E6298" w:rsidR="00E95F39" w:rsidRPr="00E95F39" w:rsidRDefault="00E95F39" w:rsidP="00E95F39">
            <w:pPr>
              <w:widowControl/>
              <w:autoSpaceDE/>
              <w:autoSpaceDN/>
              <w:adjustRightInd/>
              <w:jc w:val="center"/>
              <w:rPr>
                <w:b/>
                <w:bCs/>
                <w:sz w:val="22"/>
                <w:szCs w:val="22"/>
              </w:rPr>
            </w:pPr>
            <w:ins w:id="5636" w:author="ERCOT" w:date="2023-10-26T12:41:00Z">
              <w:r w:rsidRPr="00E95F39">
                <w:rPr>
                  <w:sz w:val="22"/>
                  <w:szCs w:val="22"/>
                </w:rPr>
                <w:t>0</w:t>
              </w:r>
            </w:ins>
            <w:del w:id="5637"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5B11BC9F" w14:textId="1FD097FA" w:rsidR="00E95F39" w:rsidRPr="00E95F39" w:rsidRDefault="00E95F39" w:rsidP="00E95F39">
            <w:pPr>
              <w:widowControl/>
              <w:autoSpaceDE/>
              <w:autoSpaceDN/>
              <w:adjustRightInd/>
              <w:jc w:val="center"/>
              <w:rPr>
                <w:b/>
                <w:bCs/>
                <w:sz w:val="22"/>
                <w:szCs w:val="22"/>
              </w:rPr>
            </w:pPr>
            <w:ins w:id="5638" w:author="ERCOT" w:date="2023-10-26T12:41:00Z">
              <w:r w:rsidRPr="00E95F39">
                <w:rPr>
                  <w:sz w:val="22"/>
                  <w:szCs w:val="22"/>
                </w:rPr>
                <w:t>0</w:t>
              </w:r>
            </w:ins>
            <w:del w:id="5639"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527E03F1" w14:textId="1313D7AC" w:rsidR="00E95F39" w:rsidRPr="00E95F39" w:rsidRDefault="00E95F39" w:rsidP="00E95F39">
            <w:pPr>
              <w:widowControl/>
              <w:autoSpaceDE/>
              <w:autoSpaceDN/>
              <w:adjustRightInd/>
              <w:jc w:val="center"/>
              <w:rPr>
                <w:b/>
                <w:bCs/>
                <w:sz w:val="22"/>
                <w:szCs w:val="22"/>
              </w:rPr>
            </w:pPr>
            <w:ins w:id="5640" w:author="ERCOT" w:date="2023-10-26T12:41:00Z">
              <w:r w:rsidRPr="00E95F39">
                <w:rPr>
                  <w:sz w:val="22"/>
                  <w:szCs w:val="22"/>
                </w:rPr>
                <w:t>0</w:t>
              </w:r>
            </w:ins>
            <w:del w:id="5641"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8" w:space="0" w:color="000000"/>
            </w:tcBorders>
            <w:vAlign w:val="center"/>
          </w:tcPr>
          <w:p w14:paraId="476A08C5" w14:textId="36931CFF" w:rsidR="00E95F39" w:rsidRPr="00E95F39" w:rsidRDefault="00E95F39" w:rsidP="00E95F39">
            <w:pPr>
              <w:widowControl/>
              <w:autoSpaceDE/>
              <w:autoSpaceDN/>
              <w:adjustRightInd/>
              <w:jc w:val="center"/>
              <w:rPr>
                <w:b/>
                <w:bCs/>
                <w:sz w:val="22"/>
                <w:szCs w:val="22"/>
              </w:rPr>
            </w:pPr>
            <w:ins w:id="5642" w:author="ERCOT" w:date="2023-10-26T12:41:00Z">
              <w:r w:rsidRPr="00E95F39">
                <w:rPr>
                  <w:sz w:val="22"/>
                  <w:szCs w:val="22"/>
                </w:rPr>
                <w:t>0</w:t>
              </w:r>
            </w:ins>
            <w:del w:id="5643" w:author="ERCOT" w:date="2023-10-26T12:41:00Z">
              <w:r w:rsidRPr="00E95F39" w:rsidDel="009C5386">
                <w:rPr>
                  <w:sz w:val="22"/>
                  <w:szCs w:val="22"/>
                </w:rPr>
                <w:delText>0</w:delText>
              </w:r>
            </w:del>
          </w:p>
        </w:tc>
      </w:tr>
    </w:tbl>
    <w:p w14:paraId="33C4F140" w14:textId="77777777" w:rsidR="00FE0904" w:rsidRDefault="00FE0904" w:rsidP="00DC7664">
      <w:pPr>
        <w:pStyle w:val="BodyTextNumbered"/>
        <w:ind w:left="0" w:firstLine="0"/>
        <w:jc w:val="both"/>
      </w:pPr>
    </w:p>
    <w:sectPr w:rsidR="00FE0904" w:rsidSect="00B77501">
      <w:pgSz w:w="15840" w:h="12240" w:orient="landscape" w:code="1"/>
      <w:pgMar w:top="1440" w:right="1296"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BCD11" w14:textId="77777777" w:rsidR="002E6F6A" w:rsidRDefault="002E6F6A">
      <w:r>
        <w:separator/>
      </w:r>
    </w:p>
  </w:endnote>
  <w:endnote w:type="continuationSeparator" w:id="0">
    <w:p w14:paraId="186BC64C" w14:textId="77777777" w:rsidR="002E6F6A" w:rsidRDefault="002E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4A4FF88"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3B80">
      <w:rPr>
        <w:rStyle w:val="PageNumber"/>
        <w:noProof/>
      </w:rPr>
      <w:t>16</w: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121EFDC4" w:rsidR="008C28FC" w:rsidRPr="00C45C33" w:rsidRDefault="008C28FC" w:rsidP="0071158E">
    <w:pPr>
      <w:pStyle w:val="Footer"/>
      <w:ind w:right="360"/>
      <w:rPr>
        <w:sz w:val="20"/>
      </w:rPr>
    </w:pPr>
    <w:r>
      <w:rPr>
        <w:sz w:val="20"/>
      </w:rPr>
      <w:t xml:space="preserve">ERCOT Methodologies for Determining Minimum Ancillary Service Requirements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3712EA43" w:rsidR="008C28FC" w:rsidRPr="00284F2C" w:rsidRDefault="008C28FC" w:rsidP="00284F2C">
    <w:pPr>
      <w:pStyle w:val="Footer"/>
      <w:ind w:right="360"/>
      <w:rPr>
        <w:sz w:val="20"/>
      </w:rPr>
    </w:pPr>
    <w:r>
      <w:rPr>
        <w:sz w:val="20"/>
      </w:rPr>
      <w:t xml:space="preserve">ERCOT Methodologies for Determining Minimum Ancillary Service Requirements </w:t>
    </w:r>
    <w:r w:rsidR="00CA31C1">
      <w:rPr>
        <w:sz w:val="20"/>
      </w:rPr>
      <w:t>0</w:t>
    </w:r>
    <w:ins w:id="23" w:author="ERCOT" w:date="2023-10-26T13:07:00Z">
      <w:r w:rsidR="0070328F">
        <w:rPr>
          <w:sz w:val="20"/>
        </w:rPr>
        <w:t>1</w:t>
      </w:r>
    </w:ins>
    <w:del w:id="24" w:author="ERCOT" w:date="2023-10-26T13:07:00Z">
      <w:r w:rsidR="00AE3B80" w:rsidDel="0070328F">
        <w:rPr>
          <w:sz w:val="20"/>
        </w:rPr>
        <w:delText>6</w:delText>
      </w:r>
    </w:del>
    <w:r w:rsidR="00CA31C1">
      <w:rPr>
        <w:sz w:val="20"/>
      </w:rPr>
      <w:t>0</w:t>
    </w:r>
    <w:ins w:id="25" w:author="ERCOT" w:date="2023-10-26T13:07:00Z">
      <w:r w:rsidR="0070328F">
        <w:rPr>
          <w:sz w:val="20"/>
        </w:rPr>
        <w:t>1</w:t>
      </w:r>
    </w:ins>
    <w:del w:id="26" w:author="ERCOT" w:date="2023-10-26T13:07:00Z">
      <w:r w:rsidR="00AE3B80" w:rsidDel="0070328F">
        <w:rPr>
          <w:sz w:val="20"/>
        </w:rPr>
        <w:delText>9</w:delText>
      </w:r>
    </w:del>
    <w:r w:rsidR="00CA31C1">
      <w:rPr>
        <w:sz w:val="20"/>
      </w:rPr>
      <w:t>2</w:t>
    </w:r>
    <w:ins w:id="27" w:author="ERCOT" w:date="2023-10-26T13:07:00Z">
      <w:r w:rsidR="0070328F">
        <w:rPr>
          <w:sz w:val="20"/>
        </w:rPr>
        <w:t>4</w:t>
      </w:r>
    </w:ins>
    <w:del w:id="28" w:author="ERCOT" w:date="2023-10-26T13:07:00Z">
      <w:r w:rsidR="00CA31C1" w:rsidDel="0070328F">
        <w:rPr>
          <w:sz w:val="20"/>
        </w:rPr>
        <w:delText>3</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E9FAC" w14:textId="77777777" w:rsidR="002E6F6A" w:rsidRDefault="002E6F6A">
      <w:r>
        <w:separator/>
      </w:r>
    </w:p>
  </w:footnote>
  <w:footnote w:type="continuationSeparator" w:id="0">
    <w:p w14:paraId="1FE15C01" w14:textId="77777777" w:rsidR="002E6F6A" w:rsidRDefault="002E6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20" w:author="ERCOT" w:date="2023-10-06T00:23:00Z"/>
  <w:sdt>
    <w:sdtPr>
      <w:id w:val="462858275"/>
      <w:docPartObj>
        <w:docPartGallery w:val="Watermarks"/>
        <w:docPartUnique/>
      </w:docPartObj>
    </w:sdtPr>
    <w:sdtEndPr/>
    <w:sdtContent>
      <w:customXmlInsRangeEnd w:id="20"/>
      <w:p w14:paraId="06A59F77" w14:textId="7026A006" w:rsidR="00223CA9" w:rsidRDefault="00216AF8">
        <w:pPr>
          <w:pStyle w:val="Header"/>
        </w:pPr>
        <w:ins w:id="21" w:author="ERCOT" w:date="2023-10-06T00:23:00Z">
          <w:r>
            <w:rPr>
              <w:noProof/>
            </w:rPr>
            <w:pict w14:anchorId="3648CF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customXmlInsRangeStart w:id="22" w:author="ERCOT" w:date="2023-10-06T00:23:00Z"/>
    </w:sdtContent>
  </w:sdt>
  <w:customXmlInsRangeEnd w:id="2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4348913">
    <w:abstractNumId w:val="0"/>
    <w:lvlOverride w:ilvl="0">
      <w:lvl w:ilvl="0">
        <w:numFmt w:val="bullet"/>
        <w:lvlText w:val=""/>
        <w:legacy w:legacy="1" w:legacySpace="0" w:legacyIndent="360"/>
        <w:lvlJc w:val="left"/>
        <w:rPr>
          <w:rFonts w:ascii="Symbol" w:hAnsi="Symbol" w:cs="Times New Roman" w:hint="default"/>
        </w:rPr>
      </w:lvl>
    </w:lvlOverride>
  </w:num>
  <w:num w:numId="2" w16cid:durableId="1260914029">
    <w:abstractNumId w:val="20"/>
  </w:num>
  <w:num w:numId="3" w16cid:durableId="1869640682">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16cid:durableId="1275137361">
    <w:abstractNumId w:val="22"/>
  </w:num>
  <w:num w:numId="5" w16cid:durableId="1435442272">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16cid:durableId="831684015">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16cid:durableId="1618558772">
    <w:abstractNumId w:val="2"/>
  </w:num>
  <w:num w:numId="8" w16cid:durableId="108168550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16cid:durableId="538591354">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16cid:durableId="885219033">
    <w:abstractNumId w:val="18"/>
  </w:num>
  <w:num w:numId="11" w16cid:durableId="313948269">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16cid:durableId="1763524090">
    <w:abstractNumId w:val="12"/>
  </w:num>
  <w:num w:numId="13" w16cid:durableId="918096487">
    <w:abstractNumId w:val="11"/>
  </w:num>
  <w:num w:numId="14" w16cid:durableId="1776831079">
    <w:abstractNumId w:val="23"/>
  </w:num>
  <w:num w:numId="15" w16cid:durableId="1891726121">
    <w:abstractNumId w:val="17"/>
  </w:num>
  <w:num w:numId="16" w16cid:durableId="2061901784">
    <w:abstractNumId w:val="5"/>
  </w:num>
  <w:num w:numId="17" w16cid:durableId="637228544">
    <w:abstractNumId w:val="15"/>
  </w:num>
  <w:num w:numId="18" w16cid:durableId="1599673231">
    <w:abstractNumId w:val="1"/>
  </w:num>
  <w:num w:numId="19" w16cid:durableId="455215889">
    <w:abstractNumId w:val="13"/>
  </w:num>
  <w:num w:numId="20" w16cid:durableId="1429618919">
    <w:abstractNumId w:val="6"/>
  </w:num>
  <w:num w:numId="21" w16cid:durableId="229731376">
    <w:abstractNumId w:val="7"/>
  </w:num>
  <w:num w:numId="22" w16cid:durableId="1169056282">
    <w:abstractNumId w:val="3"/>
  </w:num>
  <w:num w:numId="23" w16cid:durableId="2040815158">
    <w:abstractNumId w:val="4"/>
  </w:num>
  <w:num w:numId="24" w16cid:durableId="1047267093">
    <w:abstractNumId w:val="9"/>
  </w:num>
  <w:num w:numId="25" w16cid:durableId="846872400">
    <w:abstractNumId w:val="16"/>
  </w:num>
  <w:num w:numId="26" w16cid:durableId="1798186204">
    <w:abstractNumId w:val="10"/>
  </w:num>
  <w:num w:numId="27" w16cid:durableId="538326172">
    <w:abstractNumId w:val="8"/>
  </w:num>
  <w:num w:numId="28" w16cid:durableId="605771469">
    <w:abstractNumId w:val="19"/>
  </w:num>
  <w:num w:numId="29" w16cid:durableId="1877690291">
    <w:abstractNumId w:val="14"/>
  </w:num>
  <w:num w:numId="30" w16cid:durableId="207431188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0CB5"/>
    <w:rsid w:val="000015E2"/>
    <w:rsid w:val="00001902"/>
    <w:rsid w:val="000061B7"/>
    <w:rsid w:val="000062B2"/>
    <w:rsid w:val="00006D67"/>
    <w:rsid w:val="0000714F"/>
    <w:rsid w:val="000075A3"/>
    <w:rsid w:val="00014FC1"/>
    <w:rsid w:val="0001773A"/>
    <w:rsid w:val="000235E1"/>
    <w:rsid w:val="00025204"/>
    <w:rsid w:val="00031E61"/>
    <w:rsid w:val="00032238"/>
    <w:rsid w:val="00032A17"/>
    <w:rsid w:val="000357D1"/>
    <w:rsid w:val="00036AAE"/>
    <w:rsid w:val="00037E4E"/>
    <w:rsid w:val="00046FD0"/>
    <w:rsid w:val="00047AEF"/>
    <w:rsid w:val="00052EC1"/>
    <w:rsid w:val="00053DFD"/>
    <w:rsid w:val="000561E8"/>
    <w:rsid w:val="00056394"/>
    <w:rsid w:val="0005702F"/>
    <w:rsid w:val="000618E2"/>
    <w:rsid w:val="00064936"/>
    <w:rsid w:val="00067224"/>
    <w:rsid w:val="000703B4"/>
    <w:rsid w:val="00070BB4"/>
    <w:rsid w:val="0007227C"/>
    <w:rsid w:val="0007422E"/>
    <w:rsid w:val="00075FFD"/>
    <w:rsid w:val="00080E25"/>
    <w:rsid w:val="0008173F"/>
    <w:rsid w:val="00084922"/>
    <w:rsid w:val="0008639E"/>
    <w:rsid w:val="0009232F"/>
    <w:rsid w:val="000924C1"/>
    <w:rsid w:val="000929D7"/>
    <w:rsid w:val="00095BDF"/>
    <w:rsid w:val="0009624A"/>
    <w:rsid w:val="000A1AF2"/>
    <w:rsid w:val="000A3309"/>
    <w:rsid w:val="000A335A"/>
    <w:rsid w:val="000A3554"/>
    <w:rsid w:val="000A3EF2"/>
    <w:rsid w:val="000A41CD"/>
    <w:rsid w:val="000A4826"/>
    <w:rsid w:val="000A61E4"/>
    <w:rsid w:val="000A64B5"/>
    <w:rsid w:val="000A68D3"/>
    <w:rsid w:val="000A7478"/>
    <w:rsid w:val="000B6B05"/>
    <w:rsid w:val="000C0547"/>
    <w:rsid w:val="000C0E53"/>
    <w:rsid w:val="000C2DD3"/>
    <w:rsid w:val="000C2FF8"/>
    <w:rsid w:val="000C302B"/>
    <w:rsid w:val="000C4A4B"/>
    <w:rsid w:val="000C6994"/>
    <w:rsid w:val="000D0621"/>
    <w:rsid w:val="000D0ED0"/>
    <w:rsid w:val="000D3706"/>
    <w:rsid w:val="000D4AE3"/>
    <w:rsid w:val="000E1C39"/>
    <w:rsid w:val="000E1EB9"/>
    <w:rsid w:val="000E46A2"/>
    <w:rsid w:val="000E5824"/>
    <w:rsid w:val="000E77EC"/>
    <w:rsid w:val="000F1FD1"/>
    <w:rsid w:val="000F2C68"/>
    <w:rsid w:val="000F5F78"/>
    <w:rsid w:val="001001E7"/>
    <w:rsid w:val="00101547"/>
    <w:rsid w:val="001025D4"/>
    <w:rsid w:val="0010645D"/>
    <w:rsid w:val="00107487"/>
    <w:rsid w:val="00110306"/>
    <w:rsid w:val="0011745E"/>
    <w:rsid w:val="00120B71"/>
    <w:rsid w:val="001229D8"/>
    <w:rsid w:val="00122AB8"/>
    <w:rsid w:val="00123425"/>
    <w:rsid w:val="001241DC"/>
    <w:rsid w:val="00124B4A"/>
    <w:rsid w:val="00124C88"/>
    <w:rsid w:val="0012615F"/>
    <w:rsid w:val="001327B8"/>
    <w:rsid w:val="00133C01"/>
    <w:rsid w:val="00133CE1"/>
    <w:rsid w:val="00133FF3"/>
    <w:rsid w:val="00134647"/>
    <w:rsid w:val="00140043"/>
    <w:rsid w:val="0014274D"/>
    <w:rsid w:val="00143296"/>
    <w:rsid w:val="00143829"/>
    <w:rsid w:val="00144DD6"/>
    <w:rsid w:val="001450B6"/>
    <w:rsid w:val="0014790C"/>
    <w:rsid w:val="00152AC8"/>
    <w:rsid w:val="001601D0"/>
    <w:rsid w:val="0016787D"/>
    <w:rsid w:val="00167BE3"/>
    <w:rsid w:val="00167C32"/>
    <w:rsid w:val="0017415B"/>
    <w:rsid w:val="001745CB"/>
    <w:rsid w:val="00174A5A"/>
    <w:rsid w:val="00176EA2"/>
    <w:rsid w:val="00177833"/>
    <w:rsid w:val="0018045A"/>
    <w:rsid w:val="0018172B"/>
    <w:rsid w:val="0018252E"/>
    <w:rsid w:val="00184002"/>
    <w:rsid w:val="00185EA5"/>
    <w:rsid w:val="00186A11"/>
    <w:rsid w:val="00192DCB"/>
    <w:rsid w:val="001948B6"/>
    <w:rsid w:val="001A169F"/>
    <w:rsid w:val="001A2367"/>
    <w:rsid w:val="001A27B4"/>
    <w:rsid w:val="001A3C69"/>
    <w:rsid w:val="001A4009"/>
    <w:rsid w:val="001A42D7"/>
    <w:rsid w:val="001A58AF"/>
    <w:rsid w:val="001A7E98"/>
    <w:rsid w:val="001B0813"/>
    <w:rsid w:val="001B160A"/>
    <w:rsid w:val="001B6299"/>
    <w:rsid w:val="001C0E2B"/>
    <w:rsid w:val="001C2C0A"/>
    <w:rsid w:val="001C7722"/>
    <w:rsid w:val="001D292B"/>
    <w:rsid w:val="001D41BD"/>
    <w:rsid w:val="001D65F6"/>
    <w:rsid w:val="001D68D4"/>
    <w:rsid w:val="001E0153"/>
    <w:rsid w:val="001E0CA3"/>
    <w:rsid w:val="001E5B48"/>
    <w:rsid w:val="001E6F07"/>
    <w:rsid w:val="001F0019"/>
    <w:rsid w:val="001F03E0"/>
    <w:rsid w:val="001F220B"/>
    <w:rsid w:val="001F6AA7"/>
    <w:rsid w:val="001F6C09"/>
    <w:rsid w:val="001F6D03"/>
    <w:rsid w:val="00200764"/>
    <w:rsid w:val="00203D69"/>
    <w:rsid w:val="00205C6F"/>
    <w:rsid w:val="00205F18"/>
    <w:rsid w:val="00206471"/>
    <w:rsid w:val="00210469"/>
    <w:rsid w:val="002105A2"/>
    <w:rsid w:val="00210D5B"/>
    <w:rsid w:val="00211A63"/>
    <w:rsid w:val="00211C67"/>
    <w:rsid w:val="002139D2"/>
    <w:rsid w:val="002143B9"/>
    <w:rsid w:val="00214673"/>
    <w:rsid w:val="00216AF8"/>
    <w:rsid w:val="002207C8"/>
    <w:rsid w:val="00221C29"/>
    <w:rsid w:val="002229D8"/>
    <w:rsid w:val="0022337D"/>
    <w:rsid w:val="0022345B"/>
    <w:rsid w:val="00223874"/>
    <w:rsid w:val="00223CA9"/>
    <w:rsid w:val="00223D49"/>
    <w:rsid w:val="002251DB"/>
    <w:rsid w:val="0022573A"/>
    <w:rsid w:val="00231BEC"/>
    <w:rsid w:val="00231C6F"/>
    <w:rsid w:val="00233883"/>
    <w:rsid w:val="00244AB2"/>
    <w:rsid w:val="00244DC3"/>
    <w:rsid w:val="002508B2"/>
    <w:rsid w:val="00253066"/>
    <w:rsid w:val="00262569"/>
    <w:rsid w:val="00262AD3"/>
    <w:rsid w:val="00263CFB"/>
    <w:rsid w:val="0026428B"/>
    <w:rsid w:val="0026658F"/>
    <w:rsid w:val="002668DF"/>
    <w:rsid w:val="00270A7E"/>
    <w:rsid w:val="00275141"/>
    <w:rsid w:val="00277575"/>
    <w:rsid w:val="00277D92"/>
    <w:rsid w:val="002817A0"/>
    <w:rsid w:val="00282C53"/>
    <w:rsid w:val="002837B3"/>
    <w:rsid w:val="002843CC"/>
    <w:rsid w:val="00284F2C"/>
    <w:rsid w:val="00285156"/>
    <w:rsid w:val="0028559E"/>
    <w:rsid w:val="0028560D"/>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18C7"/>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116"/>
    <w:rsid w:val="002E3BD3"/>
    <w:rsid w:val="002E6F6A"/>
    <w:rsid w:val="002E7C37"/>
    <w:rsid w:val="002F217F"/>
    <w:rsid w:val="002F2DEF"/>
    <w:rsid w:val="002F5095"/>
    <w:rsid w:val="002F592C"/>
    <w:rsid w:val="003008A0"/>
    <w:rsid w:val="003016B4"/>
    <w:rsid w:val="00305184"/>
    <w:rsid w:val="00305C1B"/>
    <w:rsid w:val="00306EE6"/>
    <w:rsid w:val="003101F6"/>
    <w:rsid w:val="00311129"/>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FE3"/>
    <w:rsid w:val="003511F8"/>
    <w:rsid w:val="0035629A"/>
    <w:rsid w:val="00357DC0"/>
    <w:rsid w:val="0036000F"/>
    <w:rsid w:val="00361016"/>
    <w:rsid w:val="00371876"/>
    <w:rsid w:val="003751B4"/>
    <w:rsid w:val="0037542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307C"/>
    <w:rsid w:val="003C571E"/>
    <w:rsid w:val="003C5826"/>
    <w:rsid w:val="003D336D"/>
    <w:rsid w:val="003D4B7A"/>
    <w:rsid w:val="003D5462"/>
    <w:rsid w:val="003D57AD"/>
    <w:rsid w:val="003E0024"/>
    <w:rsid w:val="003E224C"/>
    <w:rsid w:val="003E3504"/>
    <w:rsid w:val="003E3FBD"/>
    <w:rsid w:val="003E5623"/>
    <w:rsid w:val="003F1D8C"/>
    <w:rsid w:val="003F6644"/>
    <w:rsid w:val="003F753B"/>
    <w:rsid w:val="0040461D"/>
    <w:rsid w:val="004059C1"/>
    <w:rsid w:val="00406ADE"/>
    <w:rsid w:val="0040715F"/>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F1A"/>
    <w:rsid w:val="00434CA2"/>
    <w:rsid w:val="00436119"/>
    <w:rsid w:val="004373F9"/>
    <w:rsid w:val="00440FFD"/>
    <w:rsid w:val="00441A1F"/>
    <w:rsid w:val="00442777"/>
    <w:rsid w:val="00443BC6"/>
    <w:rsid w:val="00445B27"/>
    <w:rsid w:val="00450571"/>
    <w:rsid w:val="00451A44"/>
    <w:rsid w:val="00454845"/>
    <w:rsid w:val="004611D5"/>
    <w:rsid w:val="00462B9C"/>
    <w:rsid w:val="00463676"/>
    <w:rsid w:val="00465634"/>
    <w:rsid w:val="00471209"/>
    <w:rsid w:val="00471DC6"/>
    <w:rsid w:val="004733DB"/>
    <w:rsid w:val="00473F6C"/>
    <w:rsid w:val="00473FD6"/>
    <w:rsid w:val="00474B10"/>
    <w:rsid w:val="00476C88"/>
    <w:rsid w:val="004871D5"/>
    <w:rsid w:val="00487DA1"/>
    <w:rsid w:val="00491277"/>
    <w:rsid w:val="00492960"/>
    <w:rsid w:val="00496996"/>
    <w:rsid w:val="00496DDE"/>
    <w:rsid w:val="004A7CAC"/>
    <w:rsid w:val="004C00F4"/>
    <w:rsid w:val="004C03AD"/>
    <w:rsid w:val="004C0C38"/>
    <w:rsid w:val="004C1783"/>
    <w:rsid w:val="004C2A6B"/>
    <w:rsid w:val="004C364B"/>
    <w:rsid w:val="004C4B51"/>
    <w:rsid w:val="004D04C0"/>
    <w:rsid w:val="004D0893"/>
    <w:rsid w:val="004D14B5"/>
    <w:rsid w:val="004D16D4"/>
    <w:rsid w:val="004D1F1B"/>
    <w:rsid w:val="004D646C"/>
    <w:rsid w:val="004E1212"/>
    <w:rsid w:val="004E3896"/>
    <w:rsid w:val="004E72AE"/>
    <w:rsid w:val="004F17C9"/>
    <w:rsid w:val="004F2032"/>
    <w:rsid w:val="004F63AA"/>
    <w:rsid w:val="004F7B83"/>
    <w:rsid w:val="004F7F8B"/>
    <w:rsid w:val="00501303"/>
    <w:rsid w:val="00501897"/>
    <w:rsid w:val="0051069D"/>
    <w:rsid w:val="005147DE"/>
    <w:rsid w:val="0051542F"/>
    <w:rsid w:val="00516074"/>
    <w:rsid w:val="0051646F"/>
    <w:rsid w:val="00524449"/>
    <w:rsid w:val="00524F5B"/>
    <w:rsid w:val="00525996"/>
    <w:rsid w:val="00527629"/>
    <w:rsid w:val="00530E99"/>
    <w:rsid w:val="00532039"/>
    <w:rsid w:val="00532568"/>
    <w:rsid w:val="005326AD"/>
    <w:rsid w:val="005345AD"/>
    <w:rsid w:val="00537D54"/>
    <w:rsid w:val="005409FD"/>
    <w:rsid w:val="00541D9D"/>
    <w:rsid w:val="00542204"/>
    <w:rsid w:val="005422E0"/>
    <w:rsid w:val="0054348F"/>
    <w:rsid w:val="00546A40"/>
    <w:rsid w:val="00547B91"/>
    <w:rsid w:val="00547C4D"/>
    <w:rsid w:val="005508E0"/>
    <w:rsid w:val="005525EA"/>
    <w:rsid w:val="00553281"/>
    <w:rsid w:val="00553420"/>
    <w:rsid w:val="00553817"/>
    <w:rsid w:val="00555628"/>
    <w:rsid w:val="0056464E"/>
    <w:rsid w:val="00570D2A"/>
    <w:rsid w:val="00571568"/>
    <w:rsid w:val="00573179"/>
    <w:rsid w:val="00583BE4"/>
    <w:rsid w:val="00584562"/>
    <w:rsid w:val="005871F9"/>
    <w:rsid w:val="005879C2"/>
    <w:rsid w:val="00587C24"/>
    <w:rsid w:val="00590EAD"/>
    <w:rsid w:val="005929B3"/>
    <w:rsid w:val="00593720"/>
    <w:rsid w:val="00595D4A"/>
    <w:rsid w:val="00595F6F"/>
    <w:rsid w:val="00597880"/>
    <w:rsid w:val="005A0CB2"/>
    <w:rsid w:val="005A1746"/>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40B"/>
    <w:rsid w:val="005C2619"/>
    <w:rsid w:val="005C28BF"/>
    <w:rsid w:val="005C2DFA"/>
    <w:rsid w:val="005C4A80"/>
    <w:rsid w:val="005C4B67"/>
    <w:rsid w:val="005C6DFA"/>
    <w:rsid w:val="005C7834"/>
    <w:rsid w:val="005D0372"/>
    <w:rsid w:val="005D08EF"/>
    <w:rsid w:val="005D28EA"/>
    <w:rsid w:val="005D2EE3"/>
    <w:rsid w:val="005D3335"/>
    <w:rsid w:val="005D3ED8"/>
    <w:rsid w:val="005D4BF3"/>
    <w:rsid w:val="005D606E"/>
    <w:rsid w:val="005E0170"/>
    <w:rsid w:val="005E0B95"/>
    <w:rsid w:val="005E3D8D"/>
    <w:rsid w:val="005E7A70"/>
    <w:rsid w:val="005F05D4"/>
    <w:rsid w:val="005F2540"/>
    <w:rsid w:val="005F7A23"/>
    <w:rsid w:val="005F7CDF"/>
    <w:rsid w:val="006004C0"/>
    <w:rsid w:val="0060177B"/>
    <w:rsid w:val="00604C13"/>
    <w:rsid w:val="0060514C"/>
    <w:rsid w:val="006053CF"/>
    <w:rsid w:val="00606AA6"/>
    <w:rsid w:val="00610A60"/>
    <w:rsid w:val="00611084"/>
    <w:rsid w:val="00611163"/>
    <w:rsid w:val="00611831"/>
    <w:rsid w:val="0061205B"/>
    <w:rsid w:val="006141AA"/>
    <w:rsid w:val="00614923"/>
    <w:rsid w:val="0061493B"/>
    <w:rsid w:val="00617158"/>
    <w:rsid w:val="00617D2C"/>
    <w:rsid w:val="00622E58"/>
    <w:rsid w:val="00623560"/>
    <w:rsid w:val="00623874"/>
    <w:rsid w:val="00626A43"/>
    <w:rsid w:val="00626C47"/>
    <w:rsid w:val="00630E31"/>
    <w:rsid w:val="00631483"/>
    <w:rsid w:val="00632144"/>
    <w:rsid w:val="00634BB4"/>
    <w:rsid w:val="00636304"/>
    <w:rsid w:val="00636FAA"/>
    <w:rsid w:val="00640772"/>
    <w:rsid w:val="006413B8"/>
    <w:rsid w:val="006418B2"/>
    <w:rsid w:val="006418F4"/>
    <w:rsid w:val="0064270F"/>
    <w:rsid w:val="00646BCF"/>
    <w:rsid w:val="00647D89"/>
    <w:rsid w:val="006501EC"/>
    <w:rsid w:val="006516E0"/>
    <w:rsid w:val="00655882"/>
    <w:rsid w:val="00657024"/>
    <w:rsid w:val="00660E9E"/>
    <w:rsid w:val="006622CC"/>
    <w:rsid w:val="00665F47"/>
    <w:rsid w:val="00666945"/>
    <w:rsid w:val="00666D5C"/>
    <w:rsid w:val="00667EC9"/>
    <w:rsid w:val="00670131"/>
    <w:rsid w:val="006712F7"/>
    <w:rsid w:val="00671AB9"/>
    <w:rsid w:val="00674D13"/>
    <w:rsid w:val="00674D64"/>
    <w:rsid w:val="00675992"/>
    <w:rsid w:val="00676CD6"/>
    <w:rsid w:val="00677AD0"/>
    <w:rsid w:val="00682794"/>
    <w:rsid w:val="00687CB3"/>
    <w:rsid w:val="00690144"/>
    <w:rsid w:val="006902D1"/>
    <w:rsid w:val="00690929"/>
    <w:rsid w:val="00690CB8"/>
    <w:rsid w:val="00691293"/>
    <w:rsid w:val="0069310D"/>
    <w:rsid w:val="006A44F5"/>
    <w:rsid w:val="006A4739"/>
    <w:rsid w:val="006A639D"/>
    <w:rsid w:val="006A63B5"/>
    <w:rsid w:val="006A6784"/>
    <w:rsid w:val="006B40AB"/>
    <w:rsid w:val="006C49B5"/>
    <w:rsid w:val="006C51BC"/>
    <w:rsid w:val="006C525D"/>
    <w:rsid w:val="006C586A"/>
    <w:rsid w:val="006C5A25"/>
    <w:rsid w:val="006C6A8A"/>
    <w:rsid w:val="006C7A80"/>
    <w:rsid w:val="006D07F8"/>
    <w:rsid w:val="006D44E7"/>
    <w:rsid w:val="006D634D"/>
    <w:rsid w:val="006E1613"/>
    <w:rsid w:val="006E16F0"/>
    <w:rsid w:val="006F3427"/>
    <w:rsid w:val="006F34CB"/>
    <w:rsid w:val="006F3A9C"/>
    <w:rsid w:val="006F4C6E"/>
    <w:rsid w:val="006F4CC6"/>
    <w:rsid w:val="006F6202"/>
    <w:rsid w:val="007015B2"/>
    <w:rsid w:val="00701E0D"/>
    <w:rsid w:val="00701E5A"/>
    <w:rsid w:val="0070328F"/>
    <w:rsid w:val="0071158E"/>
    <w:rsid w:val="00714F0F"/>
    <w:rsid w:val="00716A7B"/>
    <w:rsid w:val="00717423"/>
    <w:rsid w:val="00725F49"/>
    <w:rsid w:val="00726671"/>
    <w:rsid w:val="00726ABF"/>
    <w:rsid w:val="00730EA4"/>
    <w:rsid w:val="00732EDA"/>
    <w:rsid w:val="00733B41"/>
    <w:rsid w:val="00734D9F"/>
    <w:rsid w:val="00735070"/>
    <w:rsid w:val="007372A0"/>
    <w:rsid w:val="00737A72"/>
    <w:rsid w:val="00737CA4"/>
    <w:rsid w:val="00741400"/>
    <w:rsid w:val="00741B77"/>
    <w:rsid w:val="00743D83"/>
    <w:rsid w:val="00750269"/>
    <w:rsid w:val="00754022"/>
    <w:rsid w:val="0075445E"/>
    <w:rsid w:val="0075586A"/>
    <w:rsid w:val="007569F0"/>
    <w:rsid w:val="007579A6"/>
    <w:rsid w:val="00763B57"/>
    <w:rsid w:val="007657AA"/>
    <w:rsid w:val="00765A97"/>
    <w:rsid w:val="00767D39"/>
    <w:rsid w:val="007760E8"/>
    <w:rsid w:val="00780EB2"/>
    <w:rsid w:val="00782438"/>
    <w:rsid w:val="007855AC"/>
    <w:rsid w:val="00785BE2"/>
    <w:rsid w:val="00787295"/>
    <w:rsid w:val="00791E43"/>
    <w:rsid w:val="007921E5"/>
    <w:rsid w:val="007967EE"/>
    <w:rsid w:val="00797ECF"/>
    <w:rsid w:val="007A1667"/>
    <w:rsid w:val="007A3374"/>
    <w:rsid w:val="007A4918"/>
    <w:rsid w:val="007B033F"/>
    <w:rsid w:val="007B17A0"/>
    <w:rsid w:val="007B1AD9"/>
    <w:rsid w:val="007B1B42"/>
    <w:rsid w:val="007B2A67"/>
    <w:rsid w:val="007B2CC6"/>
    <w:rsid w:val="007B45F5"/>
    <w:rsid w:val="007B4C2D"/>
    <w:rsid w:val="007B5C85"/>
    <w:rsid w:val="007C06D4"/>
    <w:rsid w:val="007C1A17"/>
    <w:rsid w:val="007C2B4F"/>
    <w:rsid w:val="007C4C63"/>
    <w:rsid w:val="007C4EAD"/>
    <w:rsid w:val="007C5DB2"/>
    <w:rsid w:val="007D045C"/>
    <w:rsid w:val="007D045E"/>
    <w:rsid w:val="007D39B5"/>
    <w:rsid w:val="007D6C03"/>
    <w:rsid w:val="007D6C29"/>
    <w:rsid w:val="007E1A0B"/>
    <w:rsid w:val="007E262C"/>
    <w:rsid w:val="007E33DF"/>
    <w:rsid w:val="007E34EA"/>
    <w:rsid w:val="007E3C4F"/>
    <w:rsid w:val="007E3F05"/>
    <w:rsid w:val="007E41AB"/>
    <w:rsid w:val="007E5B97"/>
    <w:rsid w:val="007E705B"/>
    <w:rsid w:val="007E72E1"/>
    <w:rsid w:val="007F01F1"/>
    <w:rsid w:val="007F03CA"/>
    <w:rsid w:val="007F08C2"/>
    <w:rsid w:val="007F24C1"/>
    <w:rsid w:val="008009C9"/>
    <w:rsid w:val="00801C9B"/>
    <w:rsid w:val="00802162"/>
    <w:rsid w:val="00802242"/>
    <w:rsid w:val="008112EF"/>
    <w:rsid w:val="00811820"/>
    <w:rsid w:val="008129B1"/>
    <w:rsid w:val="00815E4F"/>
    <w:rsid w:val="0081640E"/>
    <w:rsid w:val="00817486"/>
    <w:rsid w:val="00817C98"/>
    <w:rsid w:val="00824EF1"/>
    <w:rsid w:val="00825800"/>
    <w:rsid w:val="008270E6"/>
    <w:rsid w:val="00827F1D"/>
    <w:rsid w:val="00833762"/>
    <w:rsid w:val="00834EAF"/>
    <w:rsid w:val="00835BF5"/>
    <w:rsid w:val="00837574"/>
    <w:rsid w:val="00837E46"/>
    <w:rsid w:val="00840561"/>
    <w:rsid w:val="008410B4"/>
    <w:rsid w:val="00841E30"/>
    <w:rsid w:val="00842CA7"/>
    <w:rsid w:val="00845BB7"/>
    <w:rsid w:val="008461B6"/>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51C2"/>
    <w:rsid w:val="00886202"/>
    <w:rsid w:val="008873FC"/>
    <w:rsid w:val="008905C4"/>
    <w:rsid w:val="00890EC8"/>
    <w:rsid w:val="00897235"/>
    <w:rsid w:val="0089728A"/>
    <w:rsid w:val="008A2B7C"/>
    <w:rsid w:val="008A3F3E"/>
    <w:rsid w:val="008B0451"/>
    <w:rsid w:val="008B07CA"/>
    <w:rsid w:val="008B6300"/>
    <w:rsid w:val="008B7196"/>
    <w:rsid w:val="008C07AF"/>
    <w:rsid w:val="008C28FC"/>
    <w:rsid w:val="008C572D"/>
    <w:rsid w:val="008D649A"/>
    <w:rsid w:val="008E38C7"/>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4D4B"/>
    <w:rsid w:val="00925AF9"/>
    <w:rsid w:val="009266B5"/>
    <w:rsid w:val="009316CB"/>
    <w:rsid w:val="00932A25"/>
    <w:rsid w:val="00936423"/>
    <w:rsid w:val="00937373"/>
    <w:rsid w:val="00937F37"/>
    <w:rsid w:val="00941185"/>
    <w:rsid w:val="00941C81"/>
    <w:rsid w:val="00942BF0"/>
    <w:rsid w:val="00944208"/>
    <w:rsid w:val="009457B7"/>
    <w:rsid w:val="00955FE8"/>
    <w:rsid w:val="00964B0C"/>
    <w:rsid w:val="00966322"/>
    <w:rsid w:val="009734F6"/>
    <w:rsid w:val="00973E7B"/>
    <w:rsid w:val="00975750"/>
    <w:rsid w:val="00976AA7"/>
    <w:rsid w:val="009800C9"/>
    <w:rsid w:val="009801E3"/>
    <w:rsid w:val="00980C43"/>
    <w:rsid w:val="009855F9"/>
    <w:rsid w:val="00990DC0"/>
    <w:rsid w:val="00991506"/>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5A5B"/>
    <w:rsid w:val="009C09A4"/>
    <w:rsid w:val="009C5D0F"/>
    <w:rsid w:val="009D1108"/>
    <w:rsid w:val="009D3E0A"/>
    <w:rsid w:val="009D56D9"/>
    <w:rsid w:val="009D5A8D"/>
    <w:rsid w:val="009D704B"/>
    <w:rsid w:val="009E19BA"/>
    <w:rsid w:val="009E4BAA"/>
    <w:rsid w:val="009E6052"/>
    <w:rsid w:val="009E683D"/>
    <w:rsid w:val="009F69F3"/>
    <w:rsid w:val="009F77F1"/>
    <w:rsid w:val="00A015C6"/>
    <w:rsid w:val="00A01C33"/>
    <w:rsid w:val="00A0381C"/>
    <w:rsid w:val="00A03993"/>
    <w:rsid w:val="00A04176"/>
    <w:rsid w:val="00A07CD8"/>
    <w:rsid w:val="00A10CA3"/>
    <w:rsid w:val="00A1189B"/>
    <w:rsid w:val="00A126CD"/>
    <w:rsid w:val="00A15895"/>
    <w:rsid w:val="00A15B62"/>
    <w:rsid w:val="00A16B94"/>
    <w:rsid w:val="00A17537"/>
    <w:rsid w:val="00A1759E"/>
    <w:rsid w:val="00A175B1"/>
    <w:rsid w:val="00A20A01"/>
    <w:rsid w:val="00A224BE"/>
    <w:rsid w:val="00A23657"/>
    <w:rsid w:val="00A2499B"/>
    <w:rsid w:val="00A26CAB"/>
    <w:rsid w:val="00A30E17"/>
    <w:rsid w:val="00A30F53"/>
    <w:rsid w:val="00A32B87"/>
    <w:rsid w:val="00A370BD"/>
    <w:rsid w:val="00A37906"/>
    <w:rsid w:val="00A419DD"/>
    <w:rsid w:val="00A42DAC"/>
    <w:rsid w:val="00A43D70"/>
    <w:rsid w:val="00A46144"/>
    <w:rsid w:val="00A47F41"/>
    <w:rsid w:val="00A50C1E"/>
    <w:rsid w:val="00A52299"/>
    <w:rsid w:val="00A524B5"/>
    <w:rsid w:val="00A542D6"/>
    <w:rsid w:val="00A54365"/>
    <w:rsid w:val="00A623E8"/>
    <w:rsid w:val="00A62760"/>
    <w:rsid w:val="00A62BB5"/>
    <w:rsid w:val="00A637B2"/>
    <w:rsid w:val="00A63BA7"/>
    <w:rsid w:val="00A63BC3"/>
    <w:rsid w:val="00A65743"/>
    <w:rsid w:val="00A71A89"/>
    <w:rsid w:val="00A730CB"/>
    <w:rsid w:val="00A745FA"/>
    <w:rsid w:val="00A7655B"/>
    <w:rsid w:val="00A76C99"/>
    <w:rsid w:val="00A77699"/>
    <w:rsid w:val="00A80D4C"/>
    <w:rsid w:val="00A81D46"/>
    <w:rsid w:val="00A84A2F"/>
    <w:rsid w:val="00A865DC"/>
    <w:rsid w:val="00A86855"/>
    <w:rsid w:val="00A905BE"/>
    <w:rsid w:val="00A910AF"/>
    <w:rsid w:val="00A95627"/>
    <w:rsid w:val="00A973E8"/>
    <w:rsid w:val="00A97B8E"/>
    <w:rsid w:val="00AA0154"/>
    <w:rsid w:val="00AA0341"/>
    <w:rsid w:val="00AA0A5E"/>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47CD"/>
    <w:rsid w:val="00AD5A36"/>
    <w:rsid w:val="00AD6E5C"/>
    <w:rsid w:val="00AD77F2"/>
    <w:rsid w:val="00AE37A7"/>
    <w:rsid w:val="00AE3B80"/>
    <w:rsid w:val="00AE42C2"/>
    <w:rsid w:val="00AF05B8"/>
    <w:rsid w:val="00AF0717"/>
    <w:rsid w:val="00AF07EB"/>
    <w:rsid w:val="00AF1847"/>
    <w:rsid w:val="00AF218D"/>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19ED"/>
    <w:rsid w:val="00B43DD4"/>
    <w:rsid w:val="00B442E8"/>
    <w:rsid w:val="00B457AF"/>
    <w:rsid w:val="00B459E0"/>
    <w:rsid w:val="00B52605"/>
    <w:rsid w:val="00B52785"/>
    <w:rsid w:val="00B52EA9"/>
    <w:rsid w:val="00B537EC"/>
    <w:rsid w:val="00B5464D"/>
    <w:rsid w:val="00B55BBE"/>
    <w:rsid w:val="00B56E89"/>
    <w:rsid w:val="00B61C54"/>
    <w:rsid w:val="00B61D65"/>
    <w:rsid w:val="00B61F02"/>
    <w:rsid w:val="00B63DE8"/>
    <w:rsid w:val="00B640F2"/>
    <w:rsid w:val="00B64F53"/>
    <w:rsid w:val="00B654BC"/>
    <w:rsid w:val="00B65B25"/>
    <w:rsid w:val="00B666A5"/>
    <w:rsid w:val="00B66E83"/>
    <w:rsid w:val="00B70037"/>
    <w:rsid w:val="00B70248"/>
    <w:rsid w:val="00B73AC0"/>
    <w:rsid w:val="00B74B88"/>
    <w:rsid w:val="00B77501"/>
    <w:rsid w:val="00B77D54"/>
    <w:rsid w:val="00B81D6B"/>
    <w:rsid w:val="00B928FE"/>
    <w:rsid w:val="00BA0CEC"/>
    <w:rsid w:val="00BA1537"/>
    <w:rsid w:val="00BA23E4"/>
    <w:rsid w:val="00BA3399"/>
    <w:rsid w:val="00BA4451"/>
    <w:rsid w:val="00BA5950"/>
    <w:rsid w:val="00BA6791"/>
    <w:rsid w:val="00BA6F5C"/>
    <w:rsid w:val="00BA73CE"/>
    <w:rsid w:val="00BB0479"/>
    <w:rsid w:val="00BB47DF"/>
    <w:rsid w:val="00BB750A"/>
    <w:rsid w:val="00BC078C"/>
    <w:rsid w:val="00BC4190"/>
    <w:rsid w:val="00BC7492"/>
    <w:rsid w:val="00BD102F"/>
    <w:rsid w:val="00BD6AB8"/>
    <w:rsid w:val="00BE0B67"/>
    <w:rsid w:val="00BE1437"/>
    <w:rsid w:val="00BE4561"/>
    <w:rsid w:val="00BE4F97"/>
    <w:rsid w:val="00BE6FCF"/>
    <w:rsid w:val="00BE79B7"/>
    <w:rsid w:val="00BE7F31"/>
    <w:rsid w:val="00BF0705"/>
    <w:rsid w:val="00BF1790"/>
    <w:rsid w:val="00BF1B48"/>
    <w:rsid w:val="00BF2839"/>
    <w:rsid w:val="00BF319A"/>
    <w:rsid w:val="00BF35CE"/>
    <w:rsid w:val="00BF5AAE"/>
    <w:rsid w:val="00BF5C8E"/>
    <w:rsid w:val="00BF7144"/>
    <w:rsid w:val="00BF733B"/>
    <w:rsid w:val="00BF7A03"/>
    <w:rsid w:val="00BF7A67"/>
    <w:rsid w:val="00C02D78"/>
    <w:rsid w:val="00C0538F"/>
    <w:rsid w:val="00C079E6"/>
    <w:rsid w:val="00C10B05"/>
    <w:rsid w:val="00C12172"/>
    <w:rsid w:val="00C125D4"/>
    <w:rsid w:val="00C167F7"/>
    <w:rsid w:val="00C223F6"/>
    <w:rsid w:val="00C2453B"/>
    <w:rsid w:val="00C25142"/>
    <w:rsid w:val="00C252E9"/>
    <w:rsid w:val="00C3023F"/>
    <w:rsid w:val="00C31D92"/>
    <w:rsid w:val="00C331CC"/>
    <w:rsid w:val="00C3383F"/>
    <w:rsid w:val="00C340E6"/>
    <w:rsid w:val="00C36324"/>
    <w:rsid w:val="00C373EC"/>
    <w:rsid w:val="00C37DBA"/>
    <w:rsid w:val="00C40FB9"/>
    <w:rsid w:val="00C41273"/>
    <w:rsid w:val="00C4173D"/>
    <w:rsid w:val="00C43BF4"/>
    <w:rsid w:val="00C45C33"/>
    <w:rsid w:val="00C468F2"/>
    <w:rsid w:val="00C46C06"/>
    <w:rsid w:val="00C47A53"/>
    <w:rsid w:val="00C501F7"/>
    <w:rsid w:val="00C51CDD"/>
    <w:rsid w:val="00C53000"/>
    <w:rsid w:val="00C53A5E"/>
    <w:rsid w:val="00C53C55"/>
    <w:rsid w:val="00C559FF"/>
    <w:rsid w:val="00C55FAF"/>
    <w:rsid w:val="00C562A2"/>
    <w:rsid w:val="00C5670B"/>
    <w:rsid w:val="00C605E9"/>
    <w:rsid w:val="00C62FA0"/>
    <w:rsid w:val="00C67FD8"/>
    <w:rsid w:val="00C7069B"/>
    <w:rsid w:val="00C76FAB"/>
    <w:rsid w:val="00C805AE"/>
    <w:rsid w:val="00C80D1F"/>
    <w:rsid w:val="00C8115D"/>
    <w:rsid w:val="00C82152"/>
    <w:rsid w:val="00C82E59"/>
    <w:rsid w:val="00C862E1"/>
    <w:rsid w:val="00C8656F"/>
    <w:rsid w:val="00C869B1"/>
    <w:rsid w:val="00C87B05"/>
    <w:rsid w:val="00C90421"/>
    <w:rsid w:val="00C90668"/>
    <w:rsid w:val="00C94199"/>
    <w:rsid w:val="00C94CD7"/>
    <w:rsid w:val="00C96337"/>
    <w:rsid w:val="00C9640A"/>
    <w:rsid w:val="00C97612"/>
    <w:rsid w:val="00CA2A76"/>
    <w:rsid w:val="00CA31C1"/>
    <w:rsid w:val="00CA359D"/>
    <w:rsid w:val="00CA572E"/>
    <w:rsid w:val="00CA607C"/>
    <w:rsid w:val="00CA6243"/>
    <w:rsid w:val="00CB04D0"/>
    <w:rsid w:val="00CB0E1A"/>
    <w:rsid w:val="00CB1780"/>
    <w:rsid w:val="00CB1DF8"/>
    <w:rsid w:val="00CB2C3A"/>
    <w:rsid w:val="00CB5983"/>
    <w:rsid w:val="00CB5B9B"/>
    <w:rsid w:val="00CB6841"/>
    <w:rsid w:val="00CB7783"/>
    <w:rsid w:val="00CC25D1"/>
    <w:rsid w:val="00CC26E6"/>
    <w:rsid w:val="00CC4426"/>
    <w:rsid w:val="00CC576E"/>
    <w:rsid w:val="00CC597A"/>
    <w:rsid w:val="00CC758B"/>
    <w:rsid w:val="00CD1898"/>
    <w:rsid w:val="00CD19E5"/>
    <w:rsid w:val="00CD22FE"/>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3865"/>
    <w:rsid w:val="00D04ED5"/>
    <w:rsid w:val="00D057C3"/>
    <w:rsid w:val="00D058E5"/>
    <w:rsid w:val="00D05F37"/>
    <w:rsid w:val="00D07CBD"/>
    <w:rsid w:val="00D137E8"/>
    <w:rsid w:val="00D13E60"/>
    <w:rsid w:val="00D13F4E"/>
    <w:rsid w:val="00D141DC"/>
    <w:rsid w:val="00D14C8D"/>
    <w:rsid w:val="00D15DEA"/>
    <w:rsid w:val="00D170A9"/>
    <w:rsid w:val="00D20571"/>
    <w:rsid w:val="00D21F17"/>
    <w:rsid w:val="00D2288E"/>
    <w:rsid w:val="00D236A6"/>
    <w:rsid w:val="00D24700"/>
    <w:rsid w:val="00D27834"/>
    <w:rsid w:val="00D30CB0"/>
    <w:rsid w:val="00D333E4"/>
    <w:rsid w:val="00D3351A"/>
    <w:rsid w:val="00D34875"/>
    <w:rsid w:val="00D370FD"/>
    <w:rsid w:val="00D41F33"/>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48E3"/>
    <w:rsid w:val="00D87413"/>
    <w:rsid w:val="00D875FF"/>
    <w:rsid w:val="00D901B0"/>
    <w:rsid w:val="00D927DC"/>
    <w:rsid w:val="00D9337A"/>
    <w:rsid w:val="00DA3A6F"/>
    <w:rsid w:val="00DA6527"/>
    <w:rsid w:val="00DB02AF"/>
    <w:rsid w:val="00DB043D"/>
    <w:rsid w:val="00DB0DA5"/>
    <w:rsid w:val="00DB3C88"/>
    <w:rsid w:val="00DB3F75"/>
    <w:rsid w:val="00DB6D2E"/>
    <w:rsid w:val="00DB7F69"/>
    <w:rsid w:val="00DC25AF"/>
    <w:rsid w:val="00DC45BF"/>
    <w:rsid w:val="00DC49C5"/>
    <w:rsid w:val="00DC539A"/>
    <w:rsid w:val="00DC7638"/>
    <w:rsid w:val="00DC7664"/>
    <w:rsid w:val="00DD13B0"/>
    <w:rsid w:val="00DD18A1"/>
    <w:rsid w:val="00DD1CBB"/>
    <w:rsid w:val="00DD339E"/>
    <w:rsid w:val="00DD6D0B"/>
    <w:rsid w:val="00DD763C"/>
    <w:rsid w:val="00DE1B12"/>
    <w:rsid w:val="00DE5536"/>
    <w:rsid w:val="00DE6F0C"/>
    <w:rsid w:val="00DE7592"/>
    <w:rsid w:val="00DF0CC4"/>
    <w:rsid w:val="00DF18A9"/>
    <w:rsid w:val="00DF7945"/>
    <w:rsid w:val="00E016D1"/>
    <w:rsid w:val="00E02C8A"/>
    <w:rsid w:val="00E048EC"/>
    <w:rsid w:val="00E05571"/>
    <w:rsid w:val="00E05A26"/>
    <w:rsid w:val="00E05CC7"/>
    <w:rsid w:val="00E101A7"/>
    <w:rsid w:val="00E107AD"/>
    <w:rsid w:val="00E137B3"/>
    <w:rsid w:val="00E15173"/>
    <w:rsid w:val="00E158FF"/>
    <w:rsid w:val="00E16CFA"/>
    <w:rsid w:val="00E20730"/>
    <w:rsid w:val="00E21052"/>
    <w:rsid w:val="00E219EC"/>
    <w:rsid w:val="00E2286E"/>
    <w:rsid w:val="00E2671A"/>
    <w:rsid w:val="00E27F82"/>
    <w:rsid w:val="00E302F5"/>
    <w:rsid w:val="00E326DF"/>
    <w:rsid w:val="00E34760"/>
    <w:rsid w:val="00E3566D"/>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2AF1"/>
    <w:rsid w:val="00E73CB7"/>
    <w:rsid w:val="00E73E6E"/>
    <w:rsid w:val="00E76BE2"/>
    <w:rsid w:val="00E77FCB"/>
    <w:rsid w:val="00E810E5"/>
    <w:rsid w:val="00E818B8"/>
    <w:rsid w:val="00E81A62"/>
    <w:rsid w:val="00E854D1"/>
    <w:rsid w:val="00E859B2"/>
    <w:rsid w:val="00E85BA6"/>
    <w:rsid w:val="00E86221"/>
    <w:rsid w:val="00E90E9E"/>
    <w:rsid w:val="00E929DB"/>
    <w:rsid w:val="00E92F3D"/>
    <w:rsid w:val="00E95BDD"/>
    <w:rsid w:val="00E95F39"/>
    <w:rsid w:val="00E9642C"/>
    <w:rsid w:val="00E9764D"/>
    <w:rsid w:val="00E97F65"/>
    <w:rsid w:val="00EA2C1E"/>
    <w:rsid w:val="00EA2C63"/>
    <w:rsid w:val="00EA3223"/>
    <w:rsid w:val="00EA51E6"/>
    <w:rsid w:val="00EA55AB"/>
    <w:rsid w:val="00EB245F"/>
    <w:rsid w:val="00EB6CE8"/>
    <w:rsid w:val="00EC31F8"/>
    <w:rsid w:val="00EC4D96"/>
    <w:rsid w:val="00EC5147"/>
    <w:rsid w:val="00ED1C48"/>
    <w:rsid w:val="00ED496E"/>
    <w:rsid w:val="00ED4D8D"/>
    <w:rsid w:val="00ED4DE7"/>
    <w:rsid w:val="00ED6439"/>
    <w:rsid w:val="00EE0EC6"/>
    <w:rsid w:val="00EE293C"/>
    <w:rsid w:val="00EE5F0E"/>
    <w:rsid w:val="00EE6004"/>
    <w:rsid w:val="00EF04B5"/>
    <w:rsid w:val="00EF0CB5"/>
    <w:rsid w:val="00EF57EA"/>
    <w:rsid w:val="00EF5CEC"/>
    <w:rsid w:val="00F014BA"/>
    <w:rsid w:val="00F0210F"/>
    <w:rsid w:val="00F022F1"/>
    <w:rsid w:val="00F02FD4"/>
    <w:rsid w:val="00F10D2F"/>
    <w:rsid w:val="00F114D2"/>
    <w:rsid w:val="00F11D2F"/>
    <w:rsid w:val="00F12A00"/>
    <w:rsid w:val="00F1588E"/>
    <w:rsid w:val="00F248A8"/>
    <w:rsid w:val="00F249FB"/>
    <w:rsid w:val="00F30573"/>
    <w:rsid w:val="00F30685"/>
    <w:rsid w:val="00F31EAB"/>
    <w:rsid w:val="00F32DF4"/>
    <w:rsid w:val="00F3500B"/>
    <w:rsid w:val="00F36E04"/>
    <w:rsid w:val="00F36E10"/>
    <w:rsid w:val="00F372E4"/>
    <w:rsid w:val="00F41FA7"/>
    <w:rsid w:val="00F43AA7"/>
    <w:rsid w:val="00F4413F"/>
    <w:rsid w:val="00F46192"/>
    <w:rsid w:val="00F50BB3"/>
    <w:rsid w:val="00F554E7"/>
    <w:rsid w:val="00F555E3"/>
    <w:rsid w:val="00F5669F"/>
    <w:rsid w:val="00F56912"/>
    <w:rsid w:val="00F60205"/>
    <w:rsid w:val="00F6042F"/>
    <w:rsid w:val="00F60C0C"/>
    <w:rsid w:val="00F623E9"/>
    <w:rsid w:val="00F64B1D"/>
    <w:rsid w:val="00F65FFF"/>
    <w:rsid w:val="00F70540"/>
    <w:rsid w:val="00F70C7A"/>
    <w:rsid w:val="00F728C2"/>
    <w:rsid w:val="00F72F8B"/>
    <w:rsid w:val="00F72F8D"/>
    <w:rsid w:val="00F75871"/>
    <w:rsid w:val="00F769D1"/>
    <w:rsid w:val="00F802A7"/>
    <w:rsid w:val="00F81111"/>
    <w:rsid w:val="00F81986"/>
    <w:rsid w:val="00F909AD"/>
    <w:rsid w:val="00F90AB6"/>
    <w:rsid w:val="00F90EF2"/>
    <w:rsid w:val="00F92191"/>
    <w:rsid w:val="00F93766"/>
    <w:rsid w:val="00F938F1"/>
    <w:rsid w:val="00F95581"/>
    <w:rsid w:val="00FA29F0"/>
    <w:rsid w:val="00FA3983"/>
    <w:rsid w:val="00FA65FB"/>
    <w:rsid w:val="00FA6DB5"/>
    <w:rsid w:val="00FB20B3"/>
    <w:rsid w:val="00FC0098"/>
    <w:rsid w:val="00FC534C"/>
    <w:rsid w:val="00FC544E"/>
    <w:rsid w:val="00FD061B"/>
    <w:rsid w:val="00FD13C4"/>
    <w:rsid w:val="00FD1F08"/>
    <w:rsid w:val="00FD3C86"/>
    <w:rsid w:val="00FD4EA9"/>
    <w:rsid w:val="00FD5453"/>
    <w:rsid w:val="00FD6FC9"/>
    <w:rsid w:val="00FE039F"/>
    <w:rsid w:val="00FE0904"/>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6217</Words>
  <Characters>32975</Characters>
  <Application>Microsoft Office Word</Application>
  <DocSecurity>0</DocSecurity>
  <Lines>274</Lines>
  <Paragraphs>78</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39114</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ERCOT</cp:lastModifiedBy>
  <cp:revision>3</cp:revision>
  <cp:lastPrinted>2013-11-25T23:07:00Z</cp:lastPrinted>
  <dcterms:created xsi:type="dcterms:W3CDTF">2023-10-26T18:09:00Z</dcterms:created>
  <dcterms:modified xsi:type="dcterms:W3CDTF">2023-10-26T20:27:00Z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2023-10-06T05:05:43Z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fcb7641d-5328-4a70-beb8-11f0ff886a29</vt:lpwstr>
  </property>
  <property fmtid="{D5CDD505-2E9C-101B-9397-08002B2CF9AE}" pid="9" name="MSIP_Label_7084cbda-52b8-46fb-a7b7-cb5bd465ed85_ContentBits">
    <vt:lpwstr>0</vt:lpwstr>
  </property>
</Properties>
</file>